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3EF4E" w14:textId="77777777" w:rsidR="00D95CBC" w:rsidRPr="00051297" w:rsidRDefault="00D95CBC" w:rsidP="00D95CBC">
      <w:pPr>
        <w:ind w:left="720"/>
        <w:rPr>
          <w:position w:val="-2"/>
          <w:szCs w:val="20"/>
          <w:lang w:val="tr-TR"/>
        </w:rPr>
      </w:pPr>
    </w:p>
    <w:p w14:paraId="23207381"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2EFBF27B"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r>
        <w:rPr>
          <w:b/>
          <w:color w:val="000000"/>
          <w:sz w:val="36"/>
          <w:szCs w:val="36"/>
          <w:lang w:val="tr-TR"/>
        </w:rPr>
        <w:tab/>
      </w:r>
      <w:r>
        <w:rPr>
          <w:b/>
          <w:color w:val="000000"/>
          <w:sz w:val="36"/>
          <w:szCs w:val="36"/>
          <w:lang w:val="tr-TR"/>
        </w:rPr>
        <w:tab/>
      </w:r>
      <w:r>
        <w:rPr>
          <w:b/>
          <w:color w:val="000000"/>
          <w:sz w:val="36"/>
          <w:szCs w:val="36"/>
          <w:lang w:val="tr-TR"/>
        </w:rPr>
        <w:tab/>
      </w:r>
      <w:r>
        <w:rPr>
          <w:b/>
          <w:color w:val="000000"/>
          <w:sz w:val="36"/>
          <w:szCs w:val="36"/>
          <w:lang w:val="tr-TR"/>
        </w:rPr>
        <w:tab/>
      </w:r>
    </w:p>
    <w:p w14:paraId="129231A0" w14:textId="2BEB4FF6" w:rsidR="00D95CBC" w:rsidRPr="00051297" w:rsidRDefault="00D95CBC" w:rsidP="00F31DB4">
      <w:pPr>
        <w:pStyle w:val="Default"/>
        <w:jc w:val="right"/>
        <w:rPr>
          <w:b/>
          <w:sz w:val="36"/>
          <w:szCs w:val="36"/>
        </w:rPr>
      </w:pPr>
      <w:r w:rsidRPr="00D87D0D">
        <w:rPr>
          <w:noProof/>
          <w:sz w:val="23"/>
          <w:szCs w:val="23"/>
        </w:rPr>
        <w:drawing>
          <wp:anchor distT="0" distB="0" distL="114300" distR="114300" simplePos="0" relativeHeight="251665408" behindDoc="1" locked="0" layoutInCell="1" allowOverlap="1" wp14:anchorId="0BEB3D14" wp14:editId="5F6978DA">
            <wp:simplePos x="0" y="0"/>
            <wp:positionH relativeFrom="margin">
              <wp:align>left</wp:align>
            </wp:positionH>
            <wp:positionV relativeFrom="paragraph">
              <wp:posOffset>103703</wp:posOffset>
            </wp:positionV>
            <wp:extent cx="2336165" cy="712470"/>
            <wp:effectExtent l="0" t="0" r="6985" b="0"/>
            <wp:wrapThrough wrapText="bothSides">
              <wp:wrapPolygon edited="0">
                <wp:start x="0" y="0"/>
                <wp:lineTo x="0" y="20791"/>
                <wp:lineTo x="21488" y="20791"/>
                <wp:lineTo x="21488" y="0"/>
                <wp:lineTo x="0" y="0"/>
              </wp:wrapPolygon>
            </wp:wrapThrough>
            <wp:docPr id="41" name="Resi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36165" cy="712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87D0D">
        <w:rPr>
          <w:sz w:val="23"/>
          <w:szCs w:val="23"/>
        </w:rPr>
        <w:t xml:space="preserve"> </w:t>
      </w:r>
      <w:r>
        <w:rPr>
          <w:sz w:val="23"/>
          <w:szCs w:val="23"/>
        </w:rPr>
        <w:tab/>
      </w:r>
      <w:r>
        <w:rPr>
          <w:sz w:val="23"/>
          <w:szCs w:val="23"/>
        </w:rPr>
        <w:tab/>
      </w:r>
      <w:r>
        <w:rPr>
          <w:sz w:val="23"/>
          <w:szCs w:val="23"/>
        </w:rPr>
        <w:tab/>
      </w:r>
      <w:r>
        <w:rPr>
          <w:noProof/>
        </w:rPr>
        <w:drawing>
          <wp:inline distT="0" distB="0" distL="0" distR="0" wp14:anchorId="5077A903" wp14:editId="040EDAFD">
            <wp:extent cx="2614917" cy="742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635076" cy="748678"/>
                    </a:xfrm>
                    <a:prstGeom prst="rect">
                      <a:avLst/>
                    </a:prstGeom>
                  </pic:spPr>
                </pic:pic>
              </a:graphicData>
            </a:graphic>
          </wp:inline>
        </w:drawing>
      </w:r>
      <w:r>
        <w:rPr>
          <w:sz w:val="23"/>
          <w:szCs w:val="23"/>
        </w:rPr>
        <w:tab/>
      </w:r>
    </w:p>
    <w:p w14:paraId="0D8691E8"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7E982F65"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2F5F25C9"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70395FAA" w14:textId="77777777" w:rsidR="00D95CBC" w:rsidRPr="00051297" w:rsidRDefault="00D95CBC" w:rsidP="00D95CBC">
      <w:pPr>
        <w:pStyle w:val="Balk6"/>
        <w:ind w:firstLine="0"/>
        <w:jc w:val="center"/>
        <w:rPr>
          <w:lang w:val="tr-TR"/>
        </w:rPr>
      </w:pPr>
      <w:bookmarkStart w:id="0" w:name="_TEKLİF_DOSYASI"/>
      <w:bookmarkStart w:id="1" w:name="_Toc233021551"/>
      <w:bookmarkEnd w:id="0"/>
      <w:r w:rsidRPr="00051297">
        <w:rPr>
          <w:lang w:val="tr-TR"/>
        </w:rPr>
        <w:t>TEKLİF DOSYASI</w:t>
      </w:r>
      <w:bookmarkEnd w:id="1"/>
    </w:p>
    <w:p w14:paraId="6418002E"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07CBD5A2"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31CF5110"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7965A8E7"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4C0D9ACE"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40F8B876"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20C968BA"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69C36396"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07D05E4B"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5FBE0CD4"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18FF19F4"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0D935F90"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69C5DA72"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665A3E06"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2F0A5AA0"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3B437BED"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26F5F7BC"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452DA975"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03CAD642"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178A52E8"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309B5936"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52BA38AB"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4D1CDFF9"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67C923DA"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2A715E94"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5A461B52"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4E930489"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7921DD40"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2331C628"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478BA135" w14:textId="77777777" w:rsidR="00D95CBC" w:rsidRPr="00051297" w:rsidRDefault="00D95CBC" w:rsidP="00D95CBC">
      <w:pPr>
        <w:pStyle w:val="Balk6"/>
        <w:ind w:firstLine="0"/>
        <w:jc w:val="center"/>
        <w:rPr>
          <w:lang w:val="tr-TR"/>
        </w:rPr>
      </w:pPr>
      <w:bookmarkStart w:id="2" w:name="_Bölüm_A:_İsteklilere_Talimatlar"/>
      <w:bookmarkStart w:id="3" w:name="_Toc233021552"/>
      <w:bookmarkEnd w:id="2"/>
      <w:r w:rsidRPr="00051297">
        <w:rPr>
          <w:lang w:val="tr-TR"/>
        </w:rPr>
        <w:t>Bölüm A: İsteklilere Talimatlar</w:t>
      </w:r>
      <w:bookmarkEnd w:id="3"/>
      <w:r w:rsidRPr="00051297">
        <w:rPr>
          <w:lang w:val="tr-TR"/>
        </w:rPr>
        <w:t xml:space="preserve"> </w:t>
      </w:r>
    </w:p>
    <w:p w14:paraId="52B43C54"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677B46B1"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7F53EEE1"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5200343C"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6CE0BD6F"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04D02AC9"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41062461"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23AE8265"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78CD1868"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6F2E4511" w14:textId="77777777" w:rsidR="00D95CBC" w:rsidRPr="00051297" w:rsidRDefault="00D95CBC" w:rsidP="00D95CBC">
      <w:pPr>
        <w:spacing w:after="120"/>
        <w:jc w:val="right"/>
        <w:rPr>
          <w:color w:val="000000"/>
          <w:sz w:val="22"/>
          <w:lang w:val="tr-TR"/>
        </w:rPr>
      </w:pPr>
    </w:p>
    <w:p w14:paraId="5D1C7D9B" w14:textId="77777777" w:rsidR="00D95CBC" w:rsidRPr="00051297" w:rsidRDefault="00D95CBC" w:rsidP="00D95CBC">
      <w:pPr>
        <w:spacing w:after="120"/>
        <w:jc w:val="right"/>
        <w:rPr>
          <w:color w:val="000000"/>
          <w:sz w:val="22"/>
          <w:lang w:val="tr-TR"/>
        </w:rPr>
      </w:pPr>
    </w:p>
    <w:p w14:paraId="290B9AD2" w14:textId="77777777" w:rsidR="00D95CBC" w:rsidRPr="00051297" w:rsidRDefault="00D95CBC" w:rsidP="00D95CBC">
      <w:pPr>
        <w:spacing w:after="120"/>
        <w:jc w:val="right"/>
        <w:rPr>
          <w:color w:val="000000"/>
          <w:sz w:val="22"/>
          <w:lang w:val="tr-TR"/>
        </w:rPr>
      </w:pPr>
    </w:p>
    <w:p w14:paraId="3D3F3944" w14:textId="77777777" w:rsidR="00D95CBC" w:rsidRPr="00051297" w:rsidRDefault="00D95CBC" w:rsidP="00D95CBC">
      <w:pPr>
        <w:spacing w:after="120"/>
        <w:jc w:val="right"/>
        <w:rPr>
          <w:color w:val="000000"/>
          <w:sz w:val="22"/>
          <w:lang w:val="tr-TR"/>
        </w:rPr>
        <w:sectPr w:rsidR="00D95CBC" w:rsidRPr="00051297" w:rsidSect="00D95CBC">
          <w:headerReference w:type="default" r:id="rId10"/>
          <w:pgSz w:w="11906" w:h="16838"/>
          <w:pgMar w:top="1418" w:right="1417" w:bottom="709" w:left="1417" w:header="708" w:footer="708" w:gutter="0"/>
          <w:cols w:space="708"/>
          <w:docGrid w:linePitch="360"/>
        </w:sectPr>
      </w:pPr>
    </w:p>
    <w:p w14:paraId="3D84AA6A" w14:textId="77777777" w:rsidR="00D95CBC" w:rsidRPr="00051297" w:rsidRDefault="00D95CBC" w:rsidP="00D95CBC">
      <w:pPr>
        <w:spacing w:after="120"/>
        <w:jc w:val="right"/>
        <w:rPr>
          <w:color w:val="000000"/>
          <w:sz w:val="22"/>
          <w:lang w:val="tr-TR"/>
        </w:rPr>
      </w:pPr>
    </w:p>
    <w:p w14:paraId="258A6DA4" w14:textId="77777777" w:rsidR="00D95CBC" w:rsidRPr="00051297" w:rsidRDefault="00D95CBC" w:rsidP="00D95CBC">
      <w:pPr>
        <w:spacing w:after="120"/>
        <w:jc w:val="center"/>
        <w:rPr>
          <w:b/>
          <w:lang w:val="tr-TR"/>
        </w:rPr>
      </w:pPr>
      <w:r w:rsidRPr="00051297">
        <w:rPr>
          <w:b/>
          <w:sz w:val="20"/>
          <w:lang w:val="tr-TR"/>
        </w:rPr>
        <w:t>Kalkınma Ajansları Tarafından Mali Destek Sağlanan Projeler Kapsamındaki İhaleler için</w:t>
      </w:r>
    </w:p>
    <w:p w14:paraId="4A9CEAD8" w14:textId="77777777" w:rsidR="00D95CBC" w:rsidRPr="00051297" w:rsidRDefault="00D95CBC" w:rsidP="00D95CBC">
      <w:pPr>
        <w:spacing w:after="120"/>
        <w:jc w:val="center"/>
        <w:rPr>
          <w:b/>
          <w:lang w:val="tr-TR"/>
        </w:rPr>
      </w:pPr>
      <w:r w:rsidRPr="00051297">
        <w:rPr>
          <w:b/>
          <w:lang w:val="tr-TR"/>
        </w:rPr>
        <w:t>İSTEKLİLERE TALİMATLAR</w:t>
      </w:r>
    </w:p>
    <w:p w14:paraId="00EA3824" w14:textId="77777777" w:rsidR="00D95CBC" w:rsidRPr="00051297" w:rsidRDefault="00D95CBC" w:rsidP="00D95CBC">
      <w:pPr>
        <w:tabs>
          <w:tab w:val="num" w:pos="567"/>
        </w:tabs>
        <w:spacing w:after="120"/>
        <w:rPr>
          <w:sz w:val="20"/>
          <w:szCs w:val="20"/>
          <w:lang w:val="tr-TR"/>
        </w:rPr>
      </w:pPr>
      <w:r w:rsidRPr="00051297">
        <w:rPr>
          <w:sz w:val="20"/>
          <w:szCs w:val="20"/>
          <w:lang w:val="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14:paraId="34785E1F" w14:textId="4EB3BFF4" w:rsidR="00D95CBC" w:rsidRPr="00051297" w:rsidRDefault="00D95CBC" w:rsidP="00D95CBC">
      <w:pPr>
        <w:rPr>
          <w:i/>
          <w:sz w:val="20"/>
          <w:szCs w:val="20"/>
          <w:lang w:val="tr-TR"/>
        </w:rPr>
      </w:pPr>
      <w:r w:rsidRPr="00051297">
        <w:rPr>
          <w:i/>
          <w:sz w:val="20"/>
          <w:szCs w:val="20"/>
          <w:highlight w:val="lightGray"/>
          <w:lang w:val="tr-TR"/>
        </w:rPr>
        <w:t xml:space="preserve"> </w:t>
      </w:r>
    </w:p>
    <w:p w14:paraId="08BFA914" w14:textId="77777777" w:rsidR="00D95CBC" w:rsidRPr="00051297" w:rsidRDefault="00D95CBC" w:rsidP="00D95CBC">
      <w:pPr>
        <w:rPr>
          <w:b/>
          <w:sz w:val="20"/>
          <w:szCs w:val="20"/>
          <w:lang w:val="tr-TR"/>
        </w:rPr>
      </w:pPr>
      <w:bookmarkStart w:id="4" w:name="_Toc232234019"/>
      <w:r w:rsidRPr="00051297">
        <w:rPr>
          <w:b/>
          <w:sz w:val="20"/>
          <w:szCs w:val="20"/>
          <w:lang w:val="tr-TR"/>
        </w:rPr>
        <w:t>Madde 1- Sözleşme Makamına ilişkin bilgiler</w:t>
      </w:r>
      <w:bookmarkEnd w:id="4"/>
      <w:r w:rsidRPr="00051297">
        <w:rPr>
          <w:b/>
          <w:sz w:val="20"/>
          <w:szCs w:val="20"/>
          <w:lang w:val="tr-TR"/>
        </w:rPr>
        <w:t xml:space="preserve"> </w:t>
      </w:r>
    </w:p>
    <w:p w14:paraId="3BC60CC4" w14:textId="77777777" w:rsidR="00D95CBC" w:rsidRPr="00051297" w:rsidRDefault="00D95CBC" w:rsidP="00D95CBC">
      <w:pPr>
        <w:rPr>
          <w:sz w:val="20"/>
          <w:szCs w:val="20"/>
          <w:lang w:val="tr-TR"/>
        </w:rPr>
      </w:pPr>
      <w:r w:rsidRPr="00051297">
        <w:rPr>
          <w:sz w:val="20"/>
          <w:szCs w:val="20"/>
          <w:lang w:val="tr-TR"/>
        </w:rPr>
        <w:t xml:space="preserve">Sözleşme Makamının; </w:t>
      </w:r>
    </w:p>
    <w:p w14:paraId="37E488A4" w14:textId="77777777" w:rsidR="00D95CBC" w:rsidRPr="00051297" w:rsidRDefault="00D95CBC" w:rsidP="00D95CBC">
      <w:pPr>
        <w:ind w:firstLine="708"/>
        <w:rPr>
          <w:sz w:val="20"/>
          <w:szCs w:val="20"/>
          <w:lang w:val="tr-TR"/>
        </w:rPr>
      </w:pPr>
      <w:r w:rsidRPr="00051297">
        <w:rPr>
          <w:sz w:val="20"/>
          <w:szCs w:val="20"/>
          <w:lang w:val="tr-TR"/>
        </w:rPr>
        <w:t>a)  Adı/</w:t>
      </w:r>
      <w:proofErr w:type="gramStart"/>
      <w:r w:rsidRPr="00051297">
        <w:rPr>
          <w:sz w:val="20"/>
          <w:szCs w:val="20"/>
          <w:lang w:val="tr-TR"/>
        </w:rPr>
        <w:t>Unvanı :</w:t>
      </w:r>
      <w:proofErr w:type="gramEnd"/>
      <w:r w:rsidRPr="00051297">
        <w:rPr>
          <w:sz w:val="20"/>
          <w:szCs w:val="20"/>
          <w:lang w:val="tr-TR"/>
        </w:rPr>
        <w:t xml:space="preserve"> </w:t>
      </w:r>
      <w:r w:rsidRPr="00320251">
        <w:rPr>
          <w:rFonts w:cs="Times New Roman"/>
          <w:sz w:val="20"/>
          <w:szCs w:val="20"/>
          <w:lang w:val="tr-TR"/>
        </w:rPr>
        <w:t>Döktaş Dökümcülük Ticaret ve San. A.Ş</w:t>
      </w:r>
    </w:p>
    <w:p w14:paraId="555ADE08" w14:textId="77777777" w:rsidR="00D95CBC" w:rsidRPr="00051297" w:rsidRDefault="00D95CBC" w:rsidP="00D95CBC">
      <w:pPr>
        <w:ind w:firstLine="708"/>
        <w:rPr>
          <w:sz w:val="20"/>
          <w:szCs w:val="20"/>
          <w:lang w:val="tr-TR"/>
        </w:rPr>
      </w:pPr>
      <w:r w:rsidRPr="00051297">
        <w:rPr>
          <w:sz w:val="20"/>
          <w:szCs w:val="20"/>
          <w:lang w:val="tr-TR"/>
        </w:rPr>
        <w:t>b)  Adresi:</w:t>
      </w:r>
      <w:r w:rsidRPr="00D95CBC">
        <w:rPr>
          <w:sz w:val="20"/>
          <w:szCs w:val="20"/>
          <w:lang w:val="tr-TR"/>
        </w:rPr>
        <w:t xml:space="preserve"> </w:t>
      </w:r>
      <w:r>
        <w:rPr>
          <w:sz w:val="20"/>
          <w:szCs w:val="20"/>
          <w:lang w:val="tr-TR"/>
        </w:rPr>
        <w:t>Fatih Mahallesi Gölyolu No:</w:t>
      </w:r>
      <w:proofErr w:type="gramStart"/>
      <w:r>
        <w:rPr>
          <w:sz w:val="20"/>
          <w:szCs w:val="20"/>
          <w:lang w:val="tr-TR"/>
        </w:rPr>
        <w:t>26  16801</w:t>
      </w:r>
      <w:proofErr w:type="gramEnd"/>
      <w:r>
        <w:rPr>
          <w:sz w:val="20"/>
          <w:szCs w:val="20"/>
          <w:lang w:val="tr-TR"/>
        </w:rPr>
        <w:t xml:space="preserve">  Orhangazi/ Bursa  </w:t>
      </w:r>
      <w:r w:rsidRPr="00051297">
        <w:rPr>
          <w:sz w:val="20"/>
          <w:szCs w:val="20"/>
          <w:lang w:val="tr-TR"/>
        </w:rPr>
        <w:t xml:space="preserve"> </w:t>
      </w:r>
    </w:p>
    <w:p w14:paraId="1A04CCAC" w14:textId="77777777" w:rsidR="00D95CBC" w:rsidRDefault="00D95CBC" w:rsidP="00D95CBC">
      <w:pPr>
        <w:rPr>
          <w:sz w:val="20"/>
          <w:szCs w:val="20"/>
          <w:lang w:val="tr-TR"/>
        </w:rPr>
      </w:pPr>
      <w:r w:rsidRPr="00051297">
        <w:rPr>
          <w:sz w:val="20"/>
          <w:szCs w:val="20"/>
          <w:lang w:val="tr-TR"/>
        </w:rPr>
        <w:t xml:space="preserve">c)  Telefon </w:t>
      </w:r>
      <w:proofErr w:type="gramStart"/>
      <w:r w:rsidRPr="00051297">
        <w:rPr>
          <w:sz w:val="20"/>
          <w:szCs w:val="20"/>
          <w:lang w:val="tr-TR"/>
        </w:rPr>
        <w:t xml:space="preserve">numarası: </w:t>
      </w:r>
      <w:r>
        <w:rPr>
          <w:sz w:val="20"/>
          <w:szCs w:val="20"/>
          <w:lang w:val="tr-TR"/>
        </w:rPr>
        <w:t xml:space="preserve"> 0224</w:t>
      </w:r>
      <w:proofErr w:type="gramEnd"/>
      <w:r>
        <w:rPr>
          <w:sz w:val="20"/>
          <w:szCs w:val="20"/>
          <w:lang w:val="tr-TR"/>
        </w:rPr>
        <w:t xml:space="preserve"> 573 42 63</w:t>
      </w:r>
    </w:p>
    <w:p w14:paraId="452CAE50" w14:textId="77777777" w:rsidR="00D95CBC" w:rsidRPr="00051297" w:rsidRDefault="00D95CBC" w:rsidP="00D95CBC">
      <w:pPr>
        <w:rPr>
          <w:sz w:val="20"/>
          <w:szCs w:val="20"/>
          <w:lang w:val="tr-TR"/>
        </w:rPr>
      </w:pPr>
      <w:r w:rsidRPr="00051297">
        <w:rPr>
          <w:sz w:val="20"/>
          <w:szCs w:val="20"/>
          <w:lang w:val="tr-TR"/>
        </w:rPr>
        <w:t xml:space="preserve">d)  Faks </w:t>
      </w:r>
      <w:proofErr w:type="gramStart"/>
      <w:r>
        <w:rPr>
          <w:sz w:val="20"/>
          <w:szCs w:val="20"/>
          <w:lang w:val="tr-TR"/>
        </w:rPr>
        <w:t>numarası:  0224</w:t>
      </w:r>
      <w:proofErr w:type="gramEnd"/>
      <w:r>
        <w:rPr>
          <w:sz w:val="20"/>
          <w:szCs w:val="20"/>
          <w:lang w:val="tr-TR"/>
        </w:rPr>
        <w:t xml:space="preserve"> 573 42 73</w:t>
      </w:r>
    </w:p>
    <w:p w14:paraId="5E280602" w14:textId="05604A1E" w:rsidR="00D95CBC" w:rsidRPr="00051297" w:rsidRDefault="00D95CBC" w:rsidP="00D95CBC">
      <w:pPr>
        <w:rPr>
          <w:sz w:val="20"/>
          <w:szCs w:val="20"/>
          <w:lang w:val="tr-TR"/>
        </w:rPr>
      </w:pPr>
      <w:r w:rsidRPr="00051297">
        <w:rPr>
          <w:sz w:val="20"/>
          <w:szCs w:val="20"/>
          <w:lang w:val="tr-TR"/>
        </w:rPr>
        <w:t>e)  Elektronik posta adresi</w:t>
      </w:r>
      <w:r>
        <w:rPr>
          <w:sz w:val="20"/>
          <w:szCs w:val="20"/>
          <w:lang w:val="tr-TR"/>
        </w:rPr>
        <w:t xml:space="preserve">: </w:t>
      </w:r>
      <w:hyperlink r:id="rId11" w:history="1">
        <w:r w:rsidRPr="00FD6F19">
          <w:rPr>
            <w:rStyle w:val="Kpr"/>
            <w:sz w:val="20"/>
            <w:szCs w:val="20"/>
            <w:lang w:val="tr-TR"/>
          </w:rPr>
          <w:t>doktas@doktas.com</w:t>
        </w:r>
      </w:hyperlink>
      <w:r>
        <w:rPr>
          <w:sz w:val="20"/>
          <w:szCs w:val="20"/>
          <w:lang w:val="tr-TR"/>
        </w:rPr>
        <w:t xml:space="preserve"> </w:t>
      </w:r>
      <w:r w:rsidR="008B668B">
        <w:rPr>
          <w:sz w:val="20"/>
          <w:szCs w:val="20"/>
          <w:lang w:val="tr-TR"/>
        </w:rPr>
        <w:t xml:space="preserve"> </w:t>
      </w:r>
      <w:hyperlink r:id="rId12" w:history="1">
        <w:r w:rsidR="008B668B" w:rsidRPr="008B668B">
          <w:rPr>
            <w:rStyle w:val="Kpr"/>
            <w:sz w:val="20"/>
            <w:szCs w:val="20"/>
            <w:lang w:val="tr-TR"/>
          </w:rPr>
          <w:t>isil.dogan@doktas.com</w:t>
        </w:r>
      </w:hyperlink>
      <w:r w:rsidR="008B668B">
        <w:rPr>
          <w:sz w:val="20"/>
          <w:szCs w:val="20"/>
          <w:lang w:val="tr-TR"/>
        </w:rPr>
        <w:t xml:space="preserve">, </w:t>
      </w:r>
      <w:hyperlink r:id="rId13" w:history="1">
        <w:r w:rsidR="008B668B" w:rsidRPr="007B0A62">
          <w:rPr>
            <w:rStyle w:val="Kpr"/>
            <w:sz w:val="20"/>
            <w:szCs w:val="20"/>
            <w:lang w:val="tr-TR"/>
          </w:rPr>
          <w:t>yusuf.tasguzen@doktas.com</w:t>
        </w:r>
      </w:hyperlink>
      <w:r w:rsidR="008B668B">
        <w:rPr>
          <w:sz w:val="20"/>
          <w:szCs w:val="20"/>
          <w:lang w:val="tr-TR"/>
        </w:rPr>
        <w:t xml:space="preserve"> </w:t>
      </w:r>
    </w:p>
    <w:p w14:paraId="407B577D" w14:textId="77777777" w:rsidR="00D95CBC" w:rsidRPr="00051297" w:rsidRDefault="00D95CBC" w:rsidP="00D95CBC">
      <w:pPr>
        <w:rPr>
          <w:sz w:val="20"/>
          <w:szCs w:val="20"/>
          <w:lang w:val="tr-TR"/>
        </w:rPr>
      </w:pPr>
      <w:r w:rsidRPr="00051297">
        <w:rPr>
          <w:sz w:val="20"/>
          <w:szCs w:val="20"/>
          <w:lang w:val="tr-TR"/>
        </w:rPr>
        <w:t>f)  İlgili personelinin adı-soyadı/</w:t>
      </w:r>
      <w:proofErr w:type="gramStart"/>
      <w:r w:rsidRPr="00051297">
        <w:rPr>
          <w:sz w:val="20"/>
          <w:szCs w:val="20"/>
          <w:lang w:val="tr-TR"/>
        </w:rPr>
        <w:t>unvanı:</w:t>
      </w:r>
      <w:r>
        <w:rPr>
          <w:sz w:val="20"/>
          <w:szCs w:val="20"/>
          <w:lang w:val="tr-TR"/>
        </w:rPr>
        <w:t xml:space="preserve">  Yusuf</w:t>
      </w:r>
      <w:proofErr w:type="gramEnd"/>
      <w:r>
        <w:rPr>
          <w:sz w:val="20"/>
          <w:szCs w:val="20"/>
          <w:lang w:val="tr-TR"/>
        </w:rPr>
        <w:t xml:space="preserve"> Taşgüzen / Satınalma Sorumlusu</w:t>
      </w:r>
      <w:r w:rsidRPr="00051297">
        <w:rPr>
          <w:sz w:val="20"/>
          <w:szCs w:val="20"/>
          <w:lang w:val="tr-TR"/>
        </w:rPr>
        <w:t xml:space="preserve"> </w:t>
      </w:r>
    </w:p>
    <w:p w14:paraId="56D82B4E" w14:textId="77777777" w:rsidR="00D95CBC" w:rsidRPr="00051297" w:rsidRDefault="00D95CBC" w:rsidP="00D95CBC">
      <w:pPr>
        <w:ind w:left="708"/>
        <w:rPr>
          <w:b/>
          <w:sz w:val="20"/>
          <w:szCs w:val="20"/>
          <w:lang w:val="tr-TR"/>
        </w:rPr>
      </w:pPr>
    </w:p>
    <w:p w14:paraId="3E022175" w14:textId="77777777" w:rsidR="00D95CBC" w:rsidRPr="00051297" w:rsidRDefault="00D95CBC" w:rsidP="00D95CBC">
      <w:pPr>
        <w:rPr>
          <w:sz w:val="20"/>
          <w:szCs w:val="20"/>
          <w:lang w:val="tr-TR"/>
        </w:rPr>
      </w:pPr>
      <w:r w:rsidRPr="00051297">
        <w:rPr>
          <w:sz w:val="20"/>
          <w:szCs w:val="20"/>
          <w:lang w:val="tr-TR"/>
        </w:rPr>
        <w:t>İstekliler, ihaleye ilişkin bilgileri yukarıdaki adres ve numaralardan, Sözleşme Makamının görevli personeliyle irtibat kurarak temin edebilirler.</w:t>
      </w:r>
    </w:p>
    <w:p w14:paraId="72CA6256" w14:textId="77777777" w:rsidR="00D95CBC" w:rsidRPr="00051297" w:rsidRDefault="00D95CBC" w:rsidP="00D95CBC">
      <w:pPr>
        <w:rPr>
          <w:b/>
          <w:sz w:val="20"/>
          <w:szCs w:val="20"/>
          <w:lang w:val="tr-TR"/>
        </w:rPr>
      </w:pPr>
      <w:r w:rsidRPr="00051297">
        <w:rPr>
          <w:b/>
          <w:sz w:val="20"/>
          <w:szCs w:val="20"/>
          <w:lang w:val="tr-TR"/>
        </w:rPr>
        <w:t>Madde 2- İhale konusu işe ilişkin bilgiler</w:t>
      </w:r>
    </w:p>
    <w:p w14:paraId="592B7F77" w14:textId="77777777" w:rsidR="00D95CBC" w:rsidRPr="00051297" w:rsidRDefault="00D95CBC" w:rsidP="00D95CBC">
      <w:pPr>
        <w:rPr>
          <w:sz w:val="20"/>
          <w:szCs w:val="20"/>
          <w:lang w:val="tr-TR"/>
        </w:rPr>
      </w:pPr>
      <w:r w:rsidRPr="00051297">
        <w:rPr>
          <w:sz w:val="20"/>
          <w:szCs w:val="20"/>
          <w:lang w:val="tr-TR"/>
        </w:rPr>
        <w:t>İhale konusu işin;</w:t>
      </w:r>
    </w:p>
    <w:p w14:paraId="74C5ECBE" w14:textId="77777777" w:rsidR="00D95CBC" w:rsidRPr="007A7439" w:rsidRDefault="00D95CBC" w:rsidP="00743FAD">
      <w:pPr>
        <w:numPr>
          <w:ilvl w:val="0"/>
          <w:numId w:val="5"/>
        </w:numPr>
        <w:tabs>
          <w:tab w:val="clear" w:pos="1068"/>
        </w:tabs>
        <w:overflowPunct w:val="0"/>
        <w:autoSpaceDE w:val="0"/>
        <w:autoSpaceDN w:val="0"/>
        <w:adjustRightInd w:val="0"/>
        <w:textAlignment w:val="baseline"/>
        <w:rPr>
          <w:sz w:val="20"/>
          <w:szCs w:val="20"/>
          <w:lang w:val="tr-TR"/>
        </w:rPr>
      </w:pPr>
      <w:r w:rsidRPr="007A7439">
        <w:rPr>
          <w:sz w:val="20"/>
          <w:szCs w:val="20"/>
          <w:lang w:val="tr-TR"/>
        </w:rPr>
        <w:t xml:space="preserve">Projenin Adı: </w:t>
      </w:r>
      <w:proofErr w:type="gramStart"/>
      <w:r w:rsidRPr="007A7439">
        <w:rPr>
          <w:rFonts w:cs="Times New Roman"/>
          <w:sz w:val="20"/>
          <w:szCs w:val="20"/>
          <w:lang w:val="tr-TR"/>
        </w:rPr>
        <w:t xml:space="preserve">Döktaş </w:t>
      </w:r>
      <w:r w:rsidRPr="007A7439">
        <w:rPr>
          <w:rFonts w:cs="Times New Roman"/>
          <w:color w:val="222222"/>
          <w:sz w:val="20"/>
          <w:szCs w:val="20"/>
        </w:rPr>
        <w:t xml:space="preserve"> Dökümcülük</w:t>
      </w:r>
      <w:proofErr w:type="gramEnd"/>
      <w:r w:rsidRPr="007A7439">
        <w:rPr>
          <w:rFonts w:cs="Times New Roman"/>
          <w:color w:val="222222"/>
          <w:sz w:val="20"/>
          <w:szCs w:val="20"/>
        </w:rPr>
        <w:t xml:space="preserve"> Tehlikesiz Fan Tozu Atıklarının Çimento Fabrikasında Alternatif Hammadde Olarak Kullanılması</w:t>
      </w:r>
    </w:p>
    <w:p w14:paraId="6818202B" w14:textId="77777777" w:rsidR="00D95CBC" w:rsidRPr="007A7439" w:rsidRDefault="00D95CBC" w:rsidP="00743FAD">
      <w:pPr>
        <w:numPr>
          <w:ilvl w:val="0"/>
          <w:numId w:val="5"/>
        </w:numPr>
        <w:tabs>
          <w:tab w:val="clear" w:pos="1068"/>
        </w:tabs>
        <w:overflowPunct w:val="0"/>
        <w:autoSpaceDE w:val="0"/>
        <w:autoSpaceDN w:val="0"/>
        <w:adjustRightInd w:val="0"/>
        <w:textAlignment w:val="baseline"/>
        <w:rPr>
          <w:sz w:val="20"/>
          <w:szCs w:val="20"/>
          <w:lang w:val="tr-TR"/>
        </w:rPr>
      </w:pPr>
      <w:r w:rsidRPr="007A7439">
        <w:rPr>
          <w:sz w:val="20"/>
          <w:szCs w:val="20"/>
          <w:lang w:val="tr-TR"/>
        </w:rPr>
        <w:t xml:space="preserve">Sözleşme kodu: </w:t>
      </w:r>
      <w:r w:rsidRPr="007A7439">
        <w:rPr>
          <w:rFonts w:cs="Times New Roman"/>
          <w:color w:val="222222"/>
          <w:sz w:val="20"/>
          <w:szCs w:val="20"/>
        </w:rPr>
        <w:t>TR41/18/ES/0001</w:t>
      </w:r>
    </w:p>
    <w:p w14:paraId="0097083D" w14:textId="77777777" w:rsidR="00D95CBC" w:rsidRPr="007A7439" w:rsidRDefault="00D95CBC" w:rsidP="00743FAD">
      <w:pPr>
        <w:numPr>
          <w:ilvl w:val="0"/>
          <w:numId w:val="5"/>
        </w:numPr>
        <w:tabs>
          <w:tab w:val="clear" w:pos="1068"/>
        </w:tabs>
        <w:overflowPunct w:val="0"/>
        <w:autoSpaceDE w:val="0"/>
        <w:autoSpaceDN w:val="0"/>
        <w:adjustRightInd w:val="0"/>
        <w:textAlignment w:val="baseline"/>
        <w:rPr>
          <w:i/>
          <w:sz w:val="20"/>
          <w:szCs w:val="20"/>
          <w:lang w:val="tr-TR"/>
        </w:rPr>
      </w:pPr>
      <w:r w:rsidRPr="007A7439">
        <w:rPr>
          <w:sz w:val="20"/>
          <w:szCs w:val="20"/>
          <w:lang w:val="tr-TR"/>
        </w:rPr>
        <w:t xml:space="preserve">Fiziki Miktarı ve </w:t>
      </w:r>
      <w:proofErr w:type="gramStart"/>
      <w:r w:rsidRPr="007A7439">
        <w:rPr>
          <w:sz w:val="20"/>
          <w:szCs w:val="20"/>
          <w:lang w:val="tr-TR"/>
        </w:rPr>
        <w:t>türü:  TOZ</w:t>
      </w:r>
      <w:proofErr w:type="gramEnd"/>
      <w:r w:rsidRPr="007A7439">
        <w:rPr>
          <w:sz w:val="20"/>
          <w:szCs w:val="20"/>
          <w:lang w:val="tr-TR"/>
        </w:rPr>
        <w:t xml:space="preserve"> SEVK SİSTEMİ-  1 ADET </w:t>
      </w:r>
    </w:p>
    <w:p w14:paraId="3D23ADE1" w14:textId="77777777" w:rsidR="00D95CBC" w:rsidRPr="007A7439" w:rsidRDefault="00D95CBC" w:rsidP="00743FAD">
      <w:pPr>
        <w:numPr>
          <w:ilvl w:val="0"/>
          <w:numId w:val="5"/>
        </w:numPr>
        <w:tabs>
          <w:tab w:val="clear" w:pos="1068"/>
        </w:tabs>
        <w:overflowPunct w:val="0"/>
        <w:autoSpaceDE w:val="0"/>
        <w:autoSpaceDN w:val="0"/>
        <w:adjustRightInd w:val="0"/>
        <w:textAlignment w:val="baseline"/>
        <w:rPr>
          <w:sz w:val="20"/>
          <w:szCs w:val="20"/>
          <w:lang w:val="tr-TR"/>
        </w:rPr>
      </w:pPr>
      <w:r w:rsidRPr="007A7439">
        <w:rPr>
          <w:sz w:val="20"/>
          <w:szCs w:val="20"/>
          <w:lang w:val="tr-TR"/>
        </w:rPr>
        <w:t>İşin/Teslimin Gerçekleştirileceği yer: Fatih Mahallesi Gölyolu No:</w:t>
      </w:r>
      <w:proofErr w:type="gramStart"/>
      <w:r w:rsidRPr="007A7439">
        <w:rPr>
          <w:sz w:val="20"/>
          <w:szCs w:val="20"/>
          <w:lang w:val="tr-TR"/>
        </w:rPr>
        <w:t>26  16801</w:t>
      </w:r>
      <w:proofErr w:type="gramEnd"/>
      <w:r w:rsidRPr="007A7439">
        <w:rPr>
          <w:sz w:val="20"/>
          <w:szCs w:val="20"/>
          <w:lang w:val="tr-TR"/>
        </w:rPr>
        <w:t xml:space="preserve">  Orhangazi/ Bursa   </w:t>
      </w:r>
    </w:p>
    <w:p w14:paraId="1CD2608A" w14:textId="77777777" w:rsidR="00D95CBC" w:rsidRPr="00051297" w:rsidRDefault="00D95CBC" w:rsidP="00743FAD">
      <w:pPr>
        <w:numPr>
          <w:ilvl w:val="0"/>
          <w:numId w:val="5"/>
        </w:numPr>
        <w:tabs>
          <w:tab w:val="clear" w:pos="1068"/>
        </w:tabs>
        <w:overflowPunct w:val="0"/>
        <w:autoSpaceDE w:val="0"/>
        <w:autoSpaceDN w:val="0"/>
        <w:adjustRightInd w:val="0"/>
        <w:textAlignment w:val="baseline"/>
        <w:rPr>
          <w:sz w:val="20"/>
          <w:szCs w:val="20"/>
          <w:lang w:val="tr-TR"/>
        </w:rPr>
      </w:pPr>
      <w:r w:rsidRPr="00051297">
        <w:rPr>
          <w:sz w:val="20"/>
          <w:szCs w:val="20"/>
          <w:lang w:val="tr-TR"/>
        </w:rPr>
        <w:t>Alıma ait (varsa) diğer bilgiler</w:t>
      </w:r>
      <w:proofErr w:type="gramStart"/>
      <w:r w:rsidRPr="00051297">
        <w:rPr>
          <w:sz w:val="20"/>
          <w:szCs w:val="20"/>
          <w:lang w:val="tr-TR"/>
        </w:rPr>
        <w:t xml:space="preserve">: </w:t>
      </w:r>
      <w:r>
        <w:rPr>
          <w:sz w:val="20"/>
          <w:szCs w:val="20"/>
          <w:lang w:val="tr-TR"/>
        </w:rPr>
        <w:t>-</w:t>
      </w:r>
      <w:proofErr w:type="gramEnd"/>
      <w:r>
        <w:rPr>
          <w:sz w:val="20"/>
          <w:szCs w:val="20"/>
          <w:lang w:val="tr-TR"/>
        </w:rPr>
        <w:t>-</w:t>
      </w:r>
    </w:p>
    <w:p w14:paraId="4DCE5E3B" w14:textId="77777777" w:rsidR="00D95CBC" w:rsidRPr="00051297" w:rsidRDefault="00D95CBC" w:rsidP="00D95CBC">
      <w:pPr>
        <w:rPr>
          <w:sz w:val="20"/>
          <w:szCs w:val="20"/>
          <w:lang w:val="tr-TR"/>
        </w:rPr>
      </w:pPr>
      <w:r w:rsidRPr="00051297">
        <w:rPr>
          <w:b/>
          <w:sz w:val="20"/>
          <w:szCs w:val="20"/>
          <w:lang w:val="tr-TR"/>
        </w:rPr>
        <w:t>Madde 3- İhaleye ilişkin bilgiler</w:t>
      </w:r>
    </w:p>
    <w:p w14:paraId="0101DDF2" w14:textId="77777777" w:rsidR="00D95CBC" w:rsidRPr="00051297" w:rsidRDefault="00D95CBC" w:rsidP="00D95CBC">
      <w:pPr>
        <w:rPr>
          <w:sz w:val="20"/>
          <w:szCs w:val="20"/>
          <w:lang w:val="tr-TR"/>
        </w:rPr>
      </w:pPr>
      <w:r w:rsidRPr="00051297">
        <w:rPr>
          <w:sz w:val="20"/>
          <w:szCs w:val="20"/>
          <w:lang w:val="tr-TR"/>
        </w:rPr>
        <w:t>İhaleye ilişkin bilgiler;</w:t>
      </w:r>
    </w:p>
    <w:p w14:paraId="3FAC3E98" w14:textId="77777777" w:rsidR="00D95CBC" w:rsidRPr="00F31DB4" w:rsidRDefault="00D95CBC" w:rsidP="00743FAD">
      <w:pPr>
        <w:numPr>
          <w:ilvl w:val="0"/>
          <w:numId w:val="8"/>
        </w:numPr>
        <w:rPr>
          <w:sz w:val="20"/>
          <w:szCs w:val="20"/>
          <w:lang w:val="tr-TR"/>
        </w:rPr>
      </w:pPr>
      <w:r w:rsidRPr="00F31DB4">
        <w:rPr>
          <w:sz w:val="20"/>
          <w:szCs w:val="20"/>
          <w:lang w:val="tr-TR"/>
        </w:rPr>
        <w:t xml:space="preserve">İhale usulü: </w:t>
      </w:r>
      <w:r w:rsidRPr="00F31DB4">
        <w:rPr>
          <w:i/>
          <w:sz w:val="20"/>
          <w:szCs w:val="20"/>
          <w:lang w:val="tr-TR"/>
        </w:rPr>
        <w:t>Açık İhale Usulü</w:t>
      </w:r>
    </w:p>
    <w:p w14:paraId="4DEA111B" w14:textId="77777777" w:rsidR="00D95CBC" w:rsidRPr="00051297" w:rsidRDefault="00D95CBC" w:rsidP="00D95CBC">
      <w:pPr>
        <w:ind w:firstLine="708"/>
        <w:rPr>
          <w:sz w:val="20"/>
          <w:szCs w:val="20"/>
          <w:lang w:val="tr-TR"/>
        </w:rPr>
      </w:pPr>
      <w:r w:rsidRPr="00F31DB4">
        <w:rPr>
          <w:sz w:val="20"/>
          <w:szCs w:val="20"/>
          <w:lang w:val="tr-TR"/>
        </w:rPr>
        <w:t>b)   İhalenin yapılacağı adres: Fatih Mahallesi Gölyolu No:</w:t>
      </w:r>
      <w:proofErr w:type="gramStart"/>
      <w:r w:rsidRPr="00F31DB4">
        <w:rPr>
          <w:sz w:val="20"/>
          <w:szCs w:val="20"/>
          <w:lang w:val="tr-TR"/>
        </w:rPr>
        <w:t>26  16801</w:t>
      </w:r>
      <w:proofErr w:type="gramEnd"/>
      <w:r w:rsidRPr="00F31DB4">
        <w:rPr>
          <w:sz w:val="20"/>
          <w:szCs w:val="20"/>
          <w:lang w:val="tr-TR"/>
        </w:rPr>
        <w:t xml:space="preserve">  Orhangazi/ Bursa</w:t>
      </w:r>
      <w:r>
        <w:rPr>
          <w:sz w:val="20"/>
          <w:szCs w:val="20"/>
          <w:lang w:val="tr-TR"/>
        </w:rPr>
        <w:t xml:space="preserve">  </w:t>
      </w:r>
      <w:r w:rsidRPr="00051297">
        <w:rPr>
          <w:sz w:val="20"/>
          <w:szCs w:val="20"/>
          <w:lang w:val="tr-TR"/>
        </w:rPr>
        <w:t xml:space="preserve"> </w:t>
      </w:r>
    </w:p>
    <w:p w14:paraId="279F0D7B" w14:textId="556B4B8C" w:rsidR="00D95CBC" w:rsidRPr="00051297" w:rsidRDefault="00D95CBC" w:rsidP="00D95CBC">
      <w:pPr>
        <w:ind w:firstLine="708"/>
        <w:rPr>
          <w:sz w:val="20"/>
          <w:szCs w:val="20"/>
          <w:lang w:val="tr-TR"/>
        </w:rPr>
      </w:pPr>
      <w:r w:rsidRPr="00051297">
        <w:rPr>
          <w:sz w:val="20"/>
          <w:szCs w:val="20"/>
          <w:lang w:val="tr-TR"/>
        </w:rPr>
        <w:t xml:space="preserve">c)   İhale tarihi: </w:t>
      </w:r>
      <w:r w:rsidR="002E3F87" w:rsidRPr="002E3F87">
        <w:rPr>
          <w:sz w:val="20"/>
          <w:szCs w:val="20"/>
          <w:lang w:val="tr-TR"/>
        </w:rPr>
        <w:t>0</w:t>
      </w:r>
      <w:r w:rsidR="00564F45">
        <w:rPr>
          <w:sz w:val="20"/>
          <w:szCs w:val="20"/>
          <w:lang w:val="tr-TR"/>
        </w:rPr>
        <w:t>6</w:t>
      </w:r>
      <w:r w:rsidR="002E3F87" w:rsidRPr="002E3F87">
        <w:rPr>
          <w:sz w:val="20"/>
          <w:szCs w:val="20"/>
          <w:lang w:val="tr-TR"/>
        </w:rPr>
        <w:t>/11/2018</w:t>
      </w:r>
    </w:p>
    <w:p w14:paraId="1BD4E4E7" w14:textId="1A0A94EB" w:rsidR="00D95CBC" w:rsidRPr="00051297" w:rsidRDefault="00D95CBC" w:rsidP="00D95CBC">
      <w:pPr>
        <w:ind w:firstLine="708"/>
        <w:rPr>
          <w:sz w:val="20"/>
          <w:szCs w:val="20"/>
          <w:lang w:val="tr-TR"/>
        </w:rPr>
      </w:pPr>
      <w:r w:rsidRPr="00051297">
        <w:rPr>
          <w:sz w:val="20"/>
          <w:szCs w:val="20"/>
          <w:lang w:val="tr-TR"/>
        </w:rPr>
        <w:t xml:space="preserve">d)   İhale saati: </w:t>
      </w:r>
      <w:r w:rsidR="002E3F87">
        <w:rPr>
          <w:sz w:val="20"/>
          <w:szCs w:val="20"/>
          <w:lang w:val="tr-TR"/>
        </w:rPr>
        <w:t>10:30</w:t>
      </w:r>
    </w:p>
    <w:p w14:paraId="515E34C1" w14:textId="77777777" w:rsidR="00D95CBC" w:rsidRPr="00051297" w:rsidRDefault="00D95CBC" w:rsidP="00D95CBC">
      <w:pPr>
        <w:tabs>
          <w:tab w:val="left" w:pos="720"/>
          <w:tab w:val="left" w:pos="900"/>
          <w:tab w:val="left" w:pos="1080"/>
        </w:tabs>
        <w:rPr>
          <w:sz w:val="20"/>
          <w:szCs w:val="20"/>
          <w:lang w:val="tr-TR"/>
        </w:rPr>
      </w:pPr>
    </w:p>
    <w:p w14:paraId="261AAADA" w14:textId="77777777" w:rsidR="00D95CBC" w:rsidRPr="00051297" w:rsidRDefault="00D95CBC" w:rsidP="00D95CBC">
      <w:pPr>
        <w:tabs>
          <w:tab w:val="left" w:pos="720"/>
          <w:tab w:val="left" w:pos="900"/>
          <w:tab w:val="left" w:pos="1080"/>
        </w:tabs>
        <w:rPr>
          <w:b/>
          <w:spacing w:val="-20"/>
          <w:sz w:val="20"/>
          <w:szCs w:val="20"/>
          <w:lang w:val="tr-TR"/>
        </w:rPr>
      </w:pPr>
      <w:r w:rsidRPr="00051297">
        <w:rPr>
          <w:b/>
          <w:sz w:val="20"/>
          <w:szCs w:val="20"/>
          <w:lang w:val="tr-TR"/>
        </w:rPr>
        <w:t xml:space="preserve">Madde 4- İhale dosyasının görülmesi ve temini </w:t>
      </w:r>
    </w:p>
    <w:p w14:paraId="681945C2" w14:textId="77777777" w:rsidR="00D95CBC" w:rsidRPr="00051297" w:rsidRDefault="00D95CBC" w:rsidP="00D95CBC">
      <w:pPr>
        <w:rPr>
          <w:sz w:val="20"/>
          <w:szCs w:val="20"/>
          <w:lang w:val="tr-TR"/>
        </w:rPr>
      </w:pPr>
      <w:r w:rsidRPr="007A7439">
        <w:rPr>
          <w:sz w:val="20"/>
          <w:szCs w:val="20"/>
          <w:lang w:val="tr-TR"/>
        </w:rPr>
        <w:lastRenderedPageBreak/>
        <w:t>İhale dosyası Sözleşme Makamının yukarıda belirtilen adresinde bedelsiz olarak görülebilir. Ancak,</w:t>
      </w:r>
      <w:r w:rsidRPr="00357E79">
        <w:rPr>
          <w:b/>
          <w:sz w:val="20"/>
          <w:szCs w:val="20"/>
          <w:lang w:val="tr-TR"/>
        </w:rPr>
        <w:t xml:space="preserve"> ihaleye teklif verecek olanların Sözleşme Makamı tarafından onaylı ihale dosyasını </w:t>
      </w:r>
      <w:r w:rsidRPr="00357E79">
        <w:rPr>
          <w:b/>
          <w:i/>
          <w:sz w:val="20"/>
          <w:szCs w:val="20"/>
          <w:lang w:val="tr-TR"/>
        </w:rPr>
        <w:t>bedelsiz imza karşılığı teslim almak</w:t>
      </w:r>
      <w:r w:rsidRPr="00357E79">
        <w:rPr>
          <w:b/>
          <w:sz w:val="20"/>
          <w:szCs w:val="20"/>
          <w:lang w:val="tr-TR"/>
        </w:rPr>
        <w:t xml:space="preserve"> zorunludur.</w:t>
      </w:r>
    </w:p>
    <w:p w14:paraId="2C961824" w14:textId="77777777" w:rsidR="00D95CBC" w:rsidRPr="00051297" w:rsidRDefault="00D95CBC" w:rsidP="00D95CBC">
      <w:pPr>
        <w:tabs>
          <w:tab w:val="left" w:pos="709"/>
        </w:tabs>
        <w:rPr>
          <w:sz w:val="20"/>
          <w:szCs w:val="20"/>
          <w:lang w:val="tr-TR"/>
        </w:rPr>
      </w:pPr>
      <w:r w:rsidRPr="007A7439">
        <w:rPr>
          <w:sz w:val="20"/>
          <w:szCs w:val="20"/>
          <w:lang w:val="tr-TR"/>
        </w:rPr>
        <w:t xml:space="preserve">İstekli ihale dosyasını </w:t>
      </w:r>
      <w:r w:rsidRPr="007A7439">
        <w:rPr>
          <w:i/>
          <w:sz w:val="20"/>
          <w:szCs w:val="20"/>
          <w:lang w:val="tr-TR"/>
        </w:rPr>
        <w:t>bedelsiz imza karşılığı teslim almakla</w:t>
      </w:r>
      <w:r w:rsidRPr="007A7439">
        <w:rPr>
          <w:sz w:val="20"/>
          <w:szCs w:val="20"/>
          <w:lang w:val="tr-TR"/>
        </w:rPr>
        <w:t>, ihale dosyasını oluşturan belgelerde yer alan koşul ve kuralları kabul etmiş sayılır.</w:t>
      </w:r>
      <w:r w:rsidRPr="00051297">
        <w:rPr>
          <w:sz w:val="20"/>
          <w:szCs w:val="20"/>
          <w:lang w:val="tr-TR"/>
        </w:rPr>
        <w:t xml:space="preserve">    </w:t>
      </w:r>
    </w:p>
    <w:p w14:paraId="1528EFCD" w14:textId="77777777" w:rsidR="00D95CBC" w:rsidRPr="00051297" w:rsidRDefault="00D95CBC" w:rsidP="00D95CBC">
      <w:pPr>
        <w:rPr>
          <w:sz w:val="20"/>
          <w:szCs w:val="20"/>
          <w:lang w:val="tr-TR"/>
        </w:rPr>
      </w:pPr>
      <w:r w:rsidRPr="00051297">
        <w:rPr>
          <w:sz w:val="20"/>
          <w:szCs w:val="20"/>
          <w:lang w:val="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14:paraId="5E845354" w14:textId="77777777" w:rsidR="00D95CBC" w:rsidRPr="00051297" w:rsidRDefault="00D95CBC" w:rsidP="00D95CBC">
      <w:pPr>
        <w:tabs>
          <w:tab w:val="left" w:pos="720"/>
          <w:tab w:val="left" w:pos="900"/>
          <w:tab w:val="left" w:pos="1080"/>
        </w:tabs>
        <w:rPr>
          <w:b/>
          <w:sz w:val="20"/>
          <w:szCs w:val="20"/>
          <w:lang w:val="tr-TR"/>
        </w:rPr>
      </w:pPr>
      <w:r w:rsidRPr="00051297">
        <w:rPr>
          <w:b/>
          <w:sz w:val="20"/>
          <w:szCs w:val="20"/>
          <w:lang w:val="tr-TR"/>
        </w:rPr>
        <w:t>Madde 5- Tekliflerin sunulacağı yer, son teklif verme tarih ve saati</w:t>
      </w:r>
    </w:p>
    <w:p w14:paraId="157D9EC7" w14:textId="77777777" w:rsidR="00D95CBC" w:rsidRPr="00051297" w:rsidRDefault="00D95CBC" w:rsidP="00D95CBC">
      <w:pPr>
        <w:pStyle w:val="GvdeMetni2"/>
        <w:rPr>
          <w:rFonts w:ascii="Times New Roman" w:hAnsi="Times New Roman"/>
          <w:sz w:val="20"/>
          <w:lang w:val="tr-TR"/>
        </w:rPr>
      </w:pPr>
      <w:r w:rsidRPr="00051297">
        <w:rPr>
          <w:rFonts w:ascii="Times New Roman" w:hAnsi="Times New Roman"/>
          <w:sz w:val="20"/>
          <w:lang w:val="tr-TR"/>
        </w:rPr>
        <w:t>Teklifler aşağıda belirtilen adrese elden veya posta yoluyla teslim edilebilir:</w:t>
      </w:r>
    </w:p>
    <w:p w14:paraId="0F40E2EE" w14:textId="77777777" w:rsidR="00D95CBC" w:rsidRPr="00051297" w:rsidRDefault="00D95CBC" w:rsidP="00D95CBC">
      <w:pPr>
        <w:pStyle w:val="GvdeMetni2"/>
        <w:spacing w:before="0" w:after="0" w:line="240" w:lineRule="auto"/>
        <w:ind w:left="357" w:firstLine="346"/>
        <w:rPr>
          <w:rFonts w:ascii="Times New Roman" w:hAnsi="Times New Roman"/>
          <w:sz w:val="20"/>
          <w:lang w:val="tr-TR"/>
        </w:rPr>
      </w:pPr>
      <w:r w:rsidRPr="00533320">
        <w:rPr>
          <w:rFonts w:ascii="Times New Roman" w:hAnsi="Times New Roman"/>
          <w:sz w:val="20"/>
          <w:lang w:val="tr-TR"/>
        </w:rPr>
        <w:t>a</w:t>
      </w:r>
      <w:r w:rsidRPr="007A7439">
        <w:rPr>
          <w:rFonts w:ascii="Times New Roman" w:hAnsi="Times New Roman"/>
          <w:sz w:val="20"/>
          <w:lang w:val="tr-TR"/>
        </w:rPr>
        <w:t>)  Tekliflerin sunulacağı ye</w:t>
      </w:r>
      <w:r w:rsidRPr="007A7439">
        <w:rPr>
          <w:rFonts w:ascii="Times New Roman" w:hAnsi="Times New Roman" w:cs="Times New Roman"/>
          <w:sz w:val="20"/>
          <w:lang w:val="tr-TR"/>
        </w:rPr>
        <w:t>r: Fatih Mahallesi Gölyolu No:</w:t>
      </w:r>
      <w:proofErr w:type="gramStart"/>
      <w:r w:rsidRPr="007A7439">
        <w:rPr>
          <w:rFonts w:ascii="Times New Roman" w:hAnsi="Times New Roman" w:cs="Times New Roman"/>
          <w:sz w:val="20"/>
          <w:lang w:val="tr-TR"/>
        </w:rPr>
        <w:t>26  16801</w:t>
      </w:r>
      <w:proofErr w:type="gramEnd"/>
      <w:r w:rsidRPr="007A7439">
        <w:rPr>
          <w:rFonts w:ascii="Times New Roman" w:hAnsi="Times New Roman" w:cs="Times New Roman"/>
          <w:sz w:val="20"/>
          <w:lang w:val="tr-TR"/>
        </w:rPr>
        <w:t xml:space="preserve">  Orhangazi/</w:t>
      </w:r>
    </w:p>
    <w:p w14:paraId="474E8580" w14:textId="7324FBAF" w:rsidR="00D95CBC" w:rsidRPr="00051297" w:rsidRDefault="00D95CBC" w:rsidP="00D95CBC">
      <w:pPr>
        <w:ind w:left="360" w:firstLine="348"/>
        <w:rPr>
          <w:sz w:val="20"/>
          <w:szCs w:val="20"/>
          <w:lang w:val="tr-TR"/>
        </w:rPr>
      </w:pPr>
      <w:r w:rsidRPr="00051297">
        <w:rPr>
          <w:sz w:val="20"/>
          <w:szCs w:val="20"/>
          <w:lang w:val="tr-TR"/>
        </w:rPr>
        <w:t>b)  Son teklif verme tarihi (İhale tarihi</w:t>
      </w:r>
      <w:proofErr w:type="gramStart"/>
      <w:r w:rsidRPr="00051297">
        <w:rPr>
          <w:sz w:val="20"/>
          <w:szCs w:val="20"/>
          <w:lang w:val="tr-TR"/>
        </w:rPr>
        <w:t>) :</w:t>
      </w:r>
      <w:proofErr w:type="gramEnd"/>
      <w:r w:rsidRPr="00051297">
        <w:rPr>
          <w:sz w:val="20"/>
          <w:szCs w:val="20"/>
          <w:lang w:val="tr-TR"/>
        </w:rPr>
        <w:t xml:space="preserve"> </w:t>
      </w:r>
      <w:r w:rsidR="002E3F87" w:rsidRPr="007A7439">
        <w:rPr>
          <w:b/>
          <w:sz w:val="20"/>
          <w:szCs w:val="20"/>
          <w:lang w:val="tr-TR"/>
        </w:rPr>
        <w:t>0</w:t>
      </w:r>
      <w:r w:rsidR="00564F45" w:rsidRPr="007A7439">
        <w:rPr>
          <w:b/>
          <w:sz w:val="20"/>
          <w:szCs w:val="20"/>
          <w:lang w:val="tr-TR"/>
        </w:rPr>
        <w:t>6</w:t>
      </w:r>
      <w:r w:rsidR="002E3F87" w:rsidRPr="007A7439">
        <w:rPr>
          <w:b/>
          <w:sz w:val="20"/>
          <w:szCs w:val="20"/>
          <w:lang w:val="tr-TR"/>
        </w:rPr>
        <w:t>/11/2018</w:t>
      </w:r>
    </w:p>
    <w:p w14:paraId="2A644C74" w14:textId="75D961FD" w:rsidR="00D95CBC" w:rsidRPr="00051297" w:rsidRDefault="00D95CBC" w:rsidP="00D95CBC">
      <w:pPr>
        <w:ind w:left="360" w:firstLine="348"/>
        <w:rPr>
          <w:sz w:val="20"/>
          <w:szCs w:val="20"/>
          <w:lang w:val="tr-TR"/>
        </w:rPr>
      </w:pPr>
      <w:r w:rsidRPr="00051297">
        <w:rPr>
          <w:sz w:val="20"/>
          <w:szCs w:val="20"/>
          <w:lang w:val="tr-TR"/>
        </w:rPr>
        <w:t xml:space="preserve">c)  Son teklif verme saati  (İhale saati) :  </w:t>
      </w:r>
      <w:r w:rsidR="002E3F87" w:rsidRPr="007A7439">
        <w:rPr>
          <w:b/>
          <w:sz w:val="20"/>
          <w:szCs w:val="20"/>
          <w:lang w:val="tr-TR"/>
        </w:rPr>
        <w:t>10:</w:t>
      </w:r>
      <w:r w:rsidR="00265676">
        <w:rPr>
          <w:b/>
          <w:sz w:val="20"/>
          <w:szCs w:val="20"/>
          <w:lang w:val="tr-TR"/>
        </w:rPr>
        <w:t>0</w:t>
      </w:r>
      <w:r w:rsidR="002E3F87" w:rsidRPr="007A7439">
        <w:rPr>
          <w:b/>
          <w:sz w:val="20"/>
          <w:szCs w:val="20"/>
          <w:lang w:val="tr-TR"/>
        </w:rPr>
        <w:t>0</w:t>
      </w:r>
    </w:p>
    <w:p w14:paraId="64D5C685" w14:textId="77777777" w:rsidR="00D95CBC" w:rsidRPr="00051297" w:rsidRDefault="00D95CBC" w:rsidP="00D95CBC">
      <w:pPr>
        <w:rPr>
          <w:b/>
          <w:sz w:val="20"/>
          <w:szCs w:val="20"/>
          <w:lang w:val="tr-TR"/>
        </w:rPr>
      </w:pPr>
      <w:r w:rsidRPr="00051297">
        <w:rPr>
          <w:sz w:val="20"/>
          <w:szCs w:val="20"/>
          <w:lang w:val="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14:paraId="782DC7FC" w14:textId="77777777" w:rsidR="00D95CBC" w:rsidRPr="00051297" w:rsidRDefault="00D95CBC" w:rsidP="00D95CBC">
      <w:pPr>
        <w:rPr>
          <w:sz w:val="20"/>
          <w:szCs w:val="20"/>
          <w:lang w:val="tr-TR"/>
        </w:rPr>
      </w:pPr>
      <w:r w:rsidRPr="00051297">
        <w:rPr>
          <w:sz w:val="20"/>
          <w:szCs w:val="20"/>
          <w:lang w:val="tr-TR"/>
        </w:rPr>
        <w:t>Sözleşme Makamına verilen veya ulaşan teklifler, zeyilname düzenlenmesi hali hariç, herhangi bir sebeple geri alınamaz.</w:t>
      </w:r>
    </w:p>
    <w:p w14:paraId="0F5E0F6D" w14:textId="77777777" w:rsidR="00D95CBC" w:rsidRPr="00051297" w:rsidRDefault="00D95CBC" w:rsidP="00D95CBC">
      <w:pPr>
        <w:rPr>
          <w:sz w:val="20"/>
          <w:szCs w:val="20"/>
          <w:lang w:val="tr-TR"/>
        </w:rPr>
      </w:pPr>
      <w:r w:rsidRPr="00051297">
        <w:rPr>
          <w:sz w:val="20"/>
          <w:szCs w:val="20"/>
          <w:lang w:val="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(TRT)’nun ulusal</w:t>
      </w:r>
      <w:r w:rsidRPr="00051297">
        <w:rPr>
          <w:b/>
          <w:sz w:val="20"/>
          <w:szCs w:val="20"/>
          <w:lang w:val="tr-TR"/>
        </w:rPr>
        <w:t xml:space="preserve"> </w:t>
      </w:r>
      <w:r w:rsidRPr="00051297">
        <w:rPr>
          <w:sz w:val="20"/>
          <w:szCs w:val="20"/>
          <w:lang w:val="tr-TR"/>
        </w:rPr>
        <w:t xml:space="preserve">saat ayarı esas alınır. </w:t>
      </w:r>
    </w:p>
    <w:p w14:paraId="26828C43" w14:textId="77777777" w:rsidR="00D95CBC" w:rsidRPr="00051297" w:rsidRDefault="00D95CBC" w:rsidP="00D95CBC">
      <w:pPr>
        <w:tabs>
          <w:tab w:val="left" w:pos="720"/>
          <w:tab w:val="left" w:pos="900"/>
          <w:tab w:val="left" w:pos="1080"/>
        </w:tabs>
        <w:rPr>
          <w:sz w:val="20"/>
          <w:szCs w:val="20"/>
          <w:lang w:val="tr-TR"/>
        </w:rPr>
      </w:pPr>
      <w:r w:rsidRPr="00051297">
        <w:rPr>
          <w:b/>
          <w:sz w:val="20"/>
          <w:szCs w:val="20"/>
          <w:lang w:val="tr-TR"/>
        </w:rPr>
        <w:t>Madde 6- İhale dosyasının kapsamı</w:t>
      </w:r>
    </w:p>
    <w:p w14:paraId="794B9AA3" w14:textId="77777777" w:rsidR="00D95CBC" w:rsidRPr="00051297" w:rsidRDefault="00D95CBC" w:rsidP="00D95CBC">
      <w:pPr>
        <w:pStyle w:val="GvdeMetni2"/>
        <w:spacing w:after="0"/>
        <w:rPr>
          <w:rFonts w:ascii="Times New Roman" w:hAnsi="Times New Roman"/>
          <w:sz w:val="20"/>
          <w:lang w:val="tr-TR"/>
        </w:rPr>
      </w:pPr>
      <w:r w:rsidRPr="00051297">
        <w:rPr>
          <w:rFonts w:ascii="Times New Roman" w:hAnsi="Times New Roman"/>
          <w:sz w:val="20"/>
          <w:lang w:val="tr-TR"/>
        </w:rPr>
        <w:t>İhale dosyası aşağıdaki belgelerden oluşmaktadır:</w:t>
      </w:r>
    </w:p>
    <w:p w14:paraId="77B52BD7" w14:textId="5DB77E5A" w:rsidR="00D95CBC" w:rsidRPr="00051297" w:rsidRDefault="00D95CBC" w:rsidP="00743FAD">
      <w:pPr>
        <w:numPr>
          <w:ilvl w:val="0"/>
          <w:numId w:val="4"/>
        </w:numPr>
        <w:tabs>
          <w:tab w:val="left" w:pos="1113"/>
        </w:tabs>
        <w:overflowPunct w:val="0"/>
        <w:autoSpaceDE w:val="0"/>
        <w:autoSpaceDN w:val="0"/>
        <w:adjustRightInd w:val="0"/>
        <w:ind w:left="1113" w:hanging="405"/>
        <w:textAlignment w:val="baseline"/>
        <w:rPr>
          <w:sz w:val="20"/>
          <w:szCs w:val="20"/>
          <w:lang w:val="tr-TR"/>
        </w:rPr>
      </w:pPr>
      <w:r w:rsidRPr="00051297">
        <w:rPr>
          <w:sz w:val="20"/>
          <w:szCs w:val="20"/>
          <w:lang w:val="tr-TR"/>
        </w:rPr>
        <w:t>Teklif Dosyası (Sözleşme Taslağı, Özel Koşullar, Genel Koşullar, Teknik Şartname, Teklif Sunma Formları, Teklif Değerlendirme Formları ve ilgili satın almaya mahsus diğer belgeler)</w:t>
      </w:r>
    </w:p>
    <w:p w14:paraId="7C5FD6C8" w14:textId="77777777" w:rsidR="00D95CBC" w:rsidRPr="00051297" w:rsidRDefault="00D95CBC" w:rsidP="00D95CBC">
      <w:pPr>
        <w:rPr>
          <w:sz w:val="20"/>
          <w:szCs w:val="20"/>
          <w:lang w:val="tr-TR"/>
        </w:rPr>
      </w:pPr>
      <w:r w:rsidRPr="00051297">
        <w:rPr>
          <w:sz w:val="20"/>
          <w:szCs w:val="20"/>
          <w:lang w:val="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14:paraId="03BFA448" w14:textId="77777777" w:rsidR="00D95CBC" w:rsidRPr="00051297" w:rsidRDefault="00D95CBC" w:rsidP="00D95CBC">
      <w:pPr>
        <w:rPr>
          <w:sz w:val="20"/>
          <w:szCs w:val="20"/>
          <w:lang w:val="tr-TR"/>
        </w:rPr>
      </w:pPr>
      <w:r w:rsidRPr="00051297">
        <w:rPr>
          <w:sz w:val="20"/>
          <w:szCs w:val="20"/>
          <w:lang w:val="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14:paraId="6A0E07BD" w14:textId="77777777" w:rsidR="00D95CBC" w:rsidRPr="00051297" w:rsidRDefault="00D95CBC" w:rsidP="00D95CBC">
      <w:pPr>
        <w:rPr>
          <w:b/>
          <w:bCs/>
          <w:sz w:val="20"/>
          <w:szCs w:val="20"/>
          <w:lang w:val="tr-TR"/>
        </w:rPr>
      </w:pPr>
      <w:r w:rsidRPr="00051297">
        <w:rPr>
          <w:b/>
          <w:bCs/>
          <w:sz w:val="20"/>
          <w:szCs w:val="20"/>
          <w:lang w:val="tr-TR"/>
        </w:rPr>
        <w:t xml:space="preserve">Madde 7- </w:t>
      </w:r>
      <w:r w:rsidRPr="00051297">
        <w:rPr>
          <w:b/>
          <w:sz w:val="20"/>
          <w:szCs w:val="20"/>
          <w:lang w:val="tr-TR"/>
        </w:rPr>
        <w:t xml:space="preserve">İhaleye katılabilmek için gereken belgeler </w:t>
      </w:r>
    </w:p>
    <w:p w14:paraId="374BD698" w14:textId="77777777" w:rsidR="00D95CBC" w:rsidRPr="00051297" w:rsidRDefault="00D95CBC" w:rsidP="00D95CBC">
      <w:pPr>
        <w:pStyle w:val="GvdeMetni2"/>
        <w:rPr>
          <w:rFonts w:ascii="Times New Roman" w:hAnsi="Times New Roman"/>
          <w:sz w:val="20"/>
          <w:lang w:val="tr-TR"/>
        </w:rPr>
      </w:pPr>
      <w:r w:rsidRPr="00051297">
        <w:rPr>
          <w:rFonts w:ascii="Times New Roman" w:hAnsi="Times New Roman"/>
          <w:sz w:val="20"/>
          <w:lang w:val="tr-TR"/>
        </w:rPr>
        <w:t>İsteklilerin ihaleye katılabilmeleri için aşağıda sayılan belgeleri teklifleri kapsamında sunmaları gerekir:</w:t>
      </w:r>
    </w:p>
    <w:p w14:paraId="73746580" w14:textId="77777777" w:rsidR="00D95CBC" w:rsidRPr="00051297" w:rsidRDefault="00D95CBC" w:rsidP="00D95CBC">
      <w:pPr>
        <w:tabs>
          <w:tab w:val="left" w:pos="1305"/>
        </w:tabs>
        <w:spacing w:after="60"/>
        <w:rPr>
          <w:sz w:val="20"/>
          <w:szCs w:val="20"/>
          <w:lang w:val="tr-TR"/>
        </w:rPr>
      </w:pPr>
      <w:r w:rsidRPr="00051297">
        <w:rPr>
          <w:sz w:val="20"/>
          <w:szCs w:val="20"/>
          <w:lang w:val="tr-TR"/>
        </w:rPr>
        <w:t>a) Tebligat için adres beyanı ve ayrıca irtibat için telefon ve varsa faks numarası ile elektronik posta adresi,</w:t>
      </w:r>
    </w:p>
    <w:p w14:paraId="5366C900" w14:textId="77777777" w:rsidR="00D95CBC" w:rsidRPr="00051297" w:rsidRDefault="00D95CBC" w:rsidP="00D95CBC">
      <w:pPr>
        <w:rPr>
          <w:sz w:val="20"/>
          <w:szCs w:val="20"/>
          <w:lang w:val="tr-TR"/>
        </w:rPr>
      </w:pPr>
      <w:r w:rsidRPr="00051297">
        <w:rPr>
          <w:sz w:val="20"/>
          <w:szCs w:val="20"/>
          <w:lang w:val="tr-TR"/>
        </w:rPr>
        <w:t>b) Mevzuatı gereği kayıtlı olduğu Ticaret ve/veya Sanayi Odası veya Meslek Odası Belgesi;</w:t>
      </w:r>
    </w:p>
    <w:p w14:paraId="2939D540" w14:textId="77777777" w:rsidR="00D95CBC" w:rsidRPr="00051297" w:rsidRDefault="00D95CBC" w:rsidP="00743FAD">
      <w:pPr>
        <w:numPr>
          <w:ilvl w:val="0"/>
          <w:numId w:val="6"/>
        </w:numPr>
        <w:tabs>
          <w:tab w:val="clear" w:pos="720"/>
        </w:tabs>
        <w:overflowPunct w:val="0"/>
        <w:autoSpaceDE w:val="0"/>
        <w:autoSpaceDN w:val="0"/>
        <w:adjustRightInd w:val="0"/>
        <w:spacing w:line="280" w:lineRule="exact"/>
        <w:ind w:left="1418"/>
        <w:textAlignment w:val="baseline"/>
        <w:rPr>
          <w:sz w:val="20"/>
          <w:szCs w:val="20"/>
          <w:lang w:val="tr-TR"/>
        </w:rPr>
      </w:pPr>
      <w:r w:rsidRPr="00051297">
        <w:rPr>
          <w:sz w:val="20"/>
          <w:szCs w:val="20"/>
          <w:lang w:val="tr-TR"/>
        </w:rPr>
        <w:t>Gerçek kişi olması halinde, ilk ilan veya ihale tarihinin içerisinde bulunduğu yılda alınmış ilgisine göre Ticaret ve/veya Sanayi Odasına veya ilgili Meslek Odasına kayıtlı olduğunu gösterir belge,</w:t>
      </w:r>
    </w:p>
    <w:p w14:paraId="2AB6C055" w14:textId="77777777" w:rsidR="00D95CBC" w:rsidRPr="00051297" w:rsidRDefault="00D95CBC" w:rsidP="00743FAD">
      <w:pPr>
        <w:numPr>
          <w:ilvl w:val="0"/>
          <w:numId w:val="6"/>
        </w:numPr>
        <w:tabs>
          <w:tab w:val="clear" w:pos="720"/>
        </w:tabs>
        <w:overflowPunct w:val="0"/>
        <w:autoSpaceDE w:val="0"/>
        <w:autoSpaceDN w:val="0"/>
        <w:adjustRightInd w:val="0"/>
        <w:spacing w:line="280" w:lineRule="exact"/>
        <w:ind w:left="1418"/>
        <w:textAlignment w:val="baseline"/>
        <w:rPr>
          <w:sz w:val="20"/>
          <w:szCs w:val="20"/>
          <w:lang w:val="tr-TR"/>
        </w:rPr>
      </w:pPr>
      <w:r w:rsidRPr="00051297">
        <w:rPr>
          <w:sz w:val="20"/>
          <w:szCs w:val="20"/>
          <w:lang w:val="tr-TR"/>
        </w:rPr>
        <w:lastRenderedPageBreak/>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14:paraId="3FFD4CAE" w14:textId="77777777" w:rsidR="00D95CBC" w:rsidRPr="00051297" w:rsidRDefault="00D95CBC" w:rsidP="00D95CBC">
      <w:pPr>
        <w:tabs>
          <w:tab w:val="left" w:pos="851"/>
          <w:tab w:val="left" w:pos="1305"/>
        </w:tabs>
        <w:rPr>
          <w:sz w:val="20"/>
          <w:szCs w:val="20"/>
          <w:lang w:val="tr-TR"/>
        </w:rPr>
      </w:pPr>
      <w:r w:rsidRPr="00051297">
        <w:rPr>
          <w:sz w:val="20"/>
          <w:szCs w:val="20"/>
          <w:lang w:val="tr-TR"/>
        </w:rPr>
        <w:t>c) Teklif vermeye yetkili olduğunu gösteren imza beyannamesi veya imza sirküleri;</w:t>
      </w:r>
    </w:p>
    <w:p w14:paraId="737373D8" w14:textId="77777777" w:rsidR="00D95CBC" w:rsidRPr="00051297" w:rsidRDefault="00D95CBC" w:rsidP="00743FAD">
      <w:pPr>
        <w:numPr>
          <w:ilvl w:val="0"/>
          <w:numId w:val="7"/>
        </w:numPr>
        <w:tabs>
          <w:tab w:val="clear" w:pos="720"/>
        </w:tabs>
        <w:overflowPunct w:val="0"/>
        <w:autoSpaceDE w:val="0"/>
        <w:autoSpaceDN w:val="0"/>
        <w:adjustRightInd w:val="0"/>
        <w:ind w:left="1418"/>
        <w:textAlignment w:val="baseline"/>
        <w:rPr>
          <w:sz w:val="20"/>
          <w:szCs w:val="20"/>
          <w:lang w:val="tr-TR"/>
        </w:rPr>
      </w:pPr>
      <w:r w:rsidRPr="00051297">
        <w:rPr>
          <w:sz w:val="20"/>
          <w:szCs w:val="20"/>
          <w:lang w:val="tr-TR"/>
        </w:rPr>
        <w:t>Gerçek kişi olması halinde, noter tasdikli imza beyannamesi,</w:t>
      </w:r>
    </w:p>
    <w:p w14:paraId="2F300DFF" w14:textId="77777777" w:rsidR="00D95CBC" w:rsidRPr="00051297" w:rsidRDefault="00D95CBC" w:rsidP="00743FAD">
      <w:pPr>
        <w:numPr>
          <w:ilvl w:val="0"/>
          <w:numId w:val="7"/>
        </w:numPr>
        <w:tabs>
          <w:tab w:val="clear" w:pos="720"/>
        </w:tabs>
        <w:overflowPunct w:val="0"/>
        <w:autoSpaceDE w:val="0"/>
        <w:autoSpaceDN w:val="0"/>
        <w:adjustRightInd w:val="0"/>
        <w:ind w:left="1418"/>
        <w:textAlignment w:val="baseline"/>
        <w:rPr>
          <w:sz w:val="20"/>
          <w:szCs w:val="20"/>
          <w:lang w:val="tr-TR"/>
        </w:rPr>
      </w:pPr>
      <w:r w:rsidRPr="00051297">
        <w:rPr>
          <w:sz w:val="20"/>
          <w:szCs w:val="20"/>
          <w:lang w:val="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14:paraId="6195B219" w14:textId="77777777" w:rsidR="00D95CBC" w:rsidRPr="00051297" w:rsidRDefault="00D95CBC" w:rsidP="00D95CBC">
      <w:pPr>
        <w:spacing w:after="120"/>
        <w:rPr>
          <w:sz w:val="20"/>
          <w:szCs w:val="20"/>
          <w:lang w:val="tr-TR"/>
        </w:rPr>
      </w:pPr>
      <w:r w:rsidRPr="00051297">
        <w:rPr>
          <w:sz w:val="20"/>
          <w:szCs w:val="20"/>
          <w:lang w:val="tr-TR"/>
        </w:rPr>
        <w:t>d)</w:t>
      </w:r>
      <w:r w:rsidRPr="00051297">
        <w:rPr>
          <w:b/>
          <w:sz w:val="20"/>
          <w:szCs w:val="20"/>
          <w:lang w:val="tr-TR"/>
        </w:rPr>
        <w:t xml:space="preserve"> </w:t>
      </w:r>
      <w:r w:rsidRPr="00051297">
        <w:rPr>
          <w:sz w:val="20"/>
          <w:szCs w:val="20"/>
          <w:lang w:val="tr-TR"/>
        </w:rPr>
        <w:t>Bu talimatların ilgili maddesinde sayılan durumlarda olunmadığına ilişkin yazılı taahhütname ve yararlanıcı tarafından talep edilirse ilgili kanıtlayıcı belgeler,</w:t>
      </w:r>
    </w:p>
    <w:p w14:paraId="46DE4757" w14:textId="77777777" w:rsidR="00D95CBC" w:rsidRPr="00051297" w:rsidRDefault="00D95CBC" w:rsidP="00D95CBC">
      <w:pPr>
        <w:tabs>
          <w:tab w:val="left" w:pos="1305"/>
        </w:tabs>
        <w:spacing w:after="120"/>
        <w:rPr>
          <w:sz w:val="20"/>
          <w:szCs w:val="20"/>
          <w:lang w:val="tr-TR"/>
        </w:rPr>
      </w:pPr>
      <w:r w:rsidRPr="00051297">
        <w:rPr>
          <w:sz w:val="20"/>
          <w:szCs w:val="20"/>
          <w:lang w:val="tr-TR"/>
        </w:rPr>
        <w:t>e) Şekli ve içeriği bu belgede belirlenen teklif mektubu,</w:t>
      </w:r>
    </w:p>
    <w:p w14:paraId="5863C1C6" w14:textId="77777777" w:rsidR="00D95CBC" w:rsidRPr="00051297" w:rsidRDefault="00D95CBC" w:rsidP="00D95CBC">
      <w:pPr>
        <w:spacing w:after="120"/>
        <w:rPr>
          <w:sz w:val="20"/>
          <w:szCs w:val="20"/>
          <w:lang w:val="tr-TR"/>
        </w:rPr>
      </w:pPr>
      <w:r w:rsidRPr="00051297">
        <w:rPr>
          <w:sz w:val="20"/>
          <w:szCs w:val="20"/>
          <w:lang w:val="tr-TR"/>
        </w:rPr>
        <w:t>f) Bu belgede tanımlanan geçici teminat,</w:t>
      </w:r>
    </w:p>
    <w:p w14:paraId="060DBBB9" w14:textId="77777777" w:rsidR="00D95CBC" w:rsidRPr="00051297" w:rsidRDefault="00D95CBC" w:rsidP="00D95CBC">
      <w:pPr>
        <w:tabs>
          <w:tab w:val="left" w:pos="1305"/>
        </w:tabs>
        <w:spacing w:after="120"/>
        <w:rPr>
          <w:sz w:val="20"/>
          <w:szCs w:val="20"/>
          <w:lang w:val="tr-TR"/>
        </w:rPr>
      </w:pPr>
      <w:r w:rsidRPr="00051297">
        <w:rPr>
          <w:sz w:val="20"/>
          <w:szCs w:val="20"/>
          <w:lang w:val="tr-TR"/>
        </w:rPr>
        <w:t xml:space="preserve">g) Vekâleten ihaleye katılma halinde, istekli adına katılan kişinin ihaleye katılmaya ilişkin noter tasdikli vekâletnamesi ile noter tasdikli imza beyannamesi, </w:t>
      </w:r>
    </w:p>
    <w:p w14:paraId="57E7662C" w14:textId="77777777" w:rsidR="00D95CBC" w:rsidRPr="00051297" w:rsidRDefault="00D95CBC" w:rsidP="00D95CBC">
      <w:pPr>
        <w:pStyle w:val="GvdeMetniGirintisi"/>
        <w:ind w:left="0"/>
        <w:rPr>
          <w:sz w:val="20"/>
          <w:szCs w:val="20"/>
          <w:lang w:val="tr-TR"/>
        </w:rPr>
      </w:pPr>
      <w:r w:rsidRPr="00051297">
        <w:rPr>
          <w:sz w:val="20"/>
          <w:szCs w:val="20"/>
          <w:lang w:val="tr-TR"/>
        </w:rPr>
        <w:t xml:space="preserve">h) İsteklinin iş ortaklığı olması halinde iş ortaklığı beyannamesi ile konsorsiyumların da teklif verebilecekleri öngörülmüş ise, isteklinin konsorsiyum olması halinde konsorsiyum beyannamesi, </w:t>
      </w:r>
    </w:p>
    <w:p w14:paraId="63478823" w14:textId="77777777" w:rsidR="00D95CBC" w:rsidRPr="00051297" w:rsidRDefault="00D95CBC" w:rsidP="00D95CBC">
      <w:pPr>
        <w:pStyle w:val="GvdeMetni3"/>
        <w:rPr>
          <w:sz w:val="20"/>
          <w:szCs w:val="20"/>
          <w:lang w:val="tr-TR"/>
        </w:rPr>
      </w:pPr>
      <w:r w:rsidRPr="00051297">
        <w:rPr>
          <w:sz w:val="20"/>
          <w:szCs w:val="20"/>
          <w:lang w:val="tr-TR"/>
        </w:rPr>
        <w:t>i) İhale dosyasının satın alındığına dair belge,</w:t>
      </w:r>
    </w:p>
    <w:p w14:paraId="4A3EA4F8" w14:textId="77777777" w:rsidR="00D95CBC" w:rsidRPr="00051297" w:rsidRDefault="00D95CBC" w:rsidP="00D95CBC">
      <w:pPr>
        <w:pStyle w:val="GvdeMetni3"/>
        <w:tabs>
          <w:tab w:val="left" w:pos="1260"/>
        </w:tabs>
        <w:rPr>
          <w:sz w:val="20"/>
          <w:szCs w:val="20"/>
          <w:lang w:val="tr-TR"/>
        </w:rPr>
      </w:pPr>
      <w:r w:rsidRPr="00051297">
        <w:rPr>
          <w:sz w:val="20"/>
          <w:szCs w:val="20"/>
          <w:lang w:val="tr-TR"/>
        </w:rPr>
        <w:t>j) Ortağı olduğu veya hissedarı bulunduğu tüzel kişiliklere ilişkin beyanname,</w:t>
      </w:r>
    </w:p>
    <w:p w14:paraId="604B9A67" w14:textId="77777777" w:rsidR="00D95CBC" w:rsidRPr="00051297" w:rsidRDefault="00D95CBC" w:rsidP="00D95CBC">
      <w:pPr>
        <w:tabs>
          <w:tab w:val="left" w:pos="567"/>
        </w:tabs>
        <w:spacing w:line="284" w:lineRule="exact"/>
        <w:rPr>
          <w:sz w:val="20"/>
          <w:szCs w:val="20"/>
          <w:lang w:val="tr-TR"/>
        </w:rPr>
      </w:pPr>
      <w:r w:rsidRPr="00051297">
        <w:rPr>
          <w:sz w:val="20"/>
          <w:szCs w:val="20"/>
          <w:lang w:val="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14:paraId="4F6F593A" w14:textId="7E9BC7DD" w:rsidR="00D95CBC" w:rsidRPr="007A7439" w:rsidRDefault="00D95CBC" w:rsidP="00D95CBC">
      <w:pPr>
        <w:rPr>
          <w:sz w:val="20"/>
          <w:szCs w:val="20"/>
          <w:lang w:val="tr-TR"/>
        </w:rPr>
      </w:pPr>
      <w:r w:rsidRPr="007A7439">
        <w:rPr>
          <w:sz w:val="20"/>
          <w:szCs w:val="20"/>
          <w:lang w:val="tr-TR"/>
        </w:rPr>
        <w:t>k) Sözleşme Makamı tarafından ihalenin niteliğine göre belirlenecek ekonomik ve mali yeterliğe</w:t>
      </w:r>
      <w:r w:rsidR="00DA3805">
        <w:rPr>
          <w:sz w:val="20"/>
          <w:szCs w:val="20"/>
          <w:lang w:val="tr-TR"/>
        </w:rPr>
        <w:t>-</w:t>
      </w:r>
      <w:proofErr w:type="gramStart"/>
      <w:r w:rsidR="00DA3805">
        <w:rPr>
          <w:sz w:val="20"/>
          <w:szCs w:val="20"/>
          <w:lang w:val="tr-TR"/>
        </w:rPr>
        <w:t>b</w:t>
      </w:r>
      <w:r w:rsidRPr="007A7439">
        <w:rPr>
          <w:sz w:val="20"/>
          <w:szCs w:val="20"/>
          <w:lang w:val="tr-TR"/>
        </w:rPr>
        <w:t xml:space="preserve">elgeler </w:t>
      </w:r>
      <w:r w:rsidR="003E3EA0" w:rsidRPr="007A7439">
        <w:rPr>
          <w:sz w:val="20"/>
          <w:szCs w:val="20"/>
          <w:lang w:val="tr-TR"/>
        </w:rPr>
        <w:t xml:space="preserve"> ;</w:t>
      </w:r>
      <w:proofErr w:type="gramEnd"/>
      <w:r w:rsidR="003E3EA0" w:rsidRPr="007A7439">
        <w:rPr>
          <w:sz w:val="20"/>
          <w:szCs w:val="20"/>
          <w:lang w:val="tr-TR"/>
        </w:rPr>
        <w:t xml:space="preserve"> </w:t>
      </w:r>
    </w:p>
    <w:p w14:paraId="708C8719" w14:textId="77777777" w:rsidR="00071A00" w:rsidRPr="007A7439" w:rsidRDefault="00071A00" w:rsidP="00D95CBC">
      <w:pPr>
        <w:rPr>
          <w:sz w:val="20"/>
          <w:szCs w:val="20"/>
          <w:lang w:val="tr-TR"/>
        </w:rPr>
      </w:pPr>
    </w:p>
    <w:p w14:paraId="7FC20E36" w14:textId="230A0A66" w:rsidR="00226C5A" w:rsidRPr="007A7439" w:rsidRDefault="00226C5A" w:rsidP="00EB7770">
      <w:pPr>
        <w:pStyle w:val="DzMetin"/>
        <w:numPr>
          <w:ilvl w:val="0"/>
          <w:numId w:val="45"/>
        </w:numPr>
        <w:rPr>
          <w:rFonts w:ascii="Times New Roman" w:hAnsi="Times New Roman" w:cs="Times New Roman"/>
          <w:sz w:val="20"/>
          <w:szCs w:val="20"/>
        </w:rPr>
      </w:pPr>
      <w:r w:rsidRPr="007A7439">
        <w:rPr>
          <w:rFonts w:ascii="Times New Roman" w:hAnsi="Times New Roman" w:cs="Times New Roman"/>
          <w:sz w:val="20"/>
          <w:szCs w:val="20"/>
        </w:rPr>
        <w:t xml:space="preserve">Vergi dairesi veya Serbest </w:t>
      </w:r>
      <w:proofErr w:type="gramStart"/>
      <w:r w:rsidRPr="007A7439">
        <w:rPr>
          <w:rFonts w:ascii="Times New Roman" w:hAnsi="Times New Roman" w:cs="Times New Roman"/>
          <w:sz w:val="20"/>
          <w:szCs w:val="20"/>
        </w:rPr>
        <w:t>Muhasebeci -</w:t>
      </w:r>
      <w:proofErr w:type="gramEnd"/>
      <w:r w:rsidRPr="007A7439">
        <w:rPr>
          <w:rFonts w:ascii="Times New Roman" w:hAnsi="Times New Roman" w:cs="Times New Roman"/>
          <w:sz w:val="20"/>
          <w:szCs w:val="20"/>
        </w:rPr>
        <w:t xml:space="preserve"> Mali Müşavir (SM-MM) onaylı </w:t>
      </w:r>
      <w:r w:rsidR="002E10D3" w:rsidRPr="007A7439">
        <w:rPr>
          <w:rFonts w:ascii="Times New Roman" w:hAnsi="Times New Roman" w:cs="Times New Roman"/>
          <w:sz w:val="20"/>
          <w:szCs w:val="20"/>
        </w:rPr>
        <w:t>2</w:t>
      </w:r>
      <w:r w:rsidR="00071A00" w:rsidRPr="007A7439">
        <w:rPr>
          <w:rFonts w:ascii="Times New Roman" w:hAnsi="Times New Roman" w:cs="Times New Roman"/>
          <w:sz w:val="20"/>
          <w:szCs w:val="20"/>
        </w:rPr>
        <w:t xml:space="preserve">017 yılına </w:t>
      </w:r>
      <w:r w:rsidRPr="007A7439">
        <w:rPr>
          <w:rFonts w:ascii="Times New Roman" w:hAnsi="Times New Roman" w:cs="Times New Roman"/>
          <w:sz w:val="20"/>
          <w:szCs w:val="20"/>
        </w:rPr>
        <w:t xml:space="preserve"> ait bilanço</w:t>
      </w:r>
      <w:r w:rsidR="00071A00" w:rsidRPr="007A7439">
        <w:rPr>
          <w:rFonts w:ascii="Times New Roman" w:hAnsi="Times New Roman" w:cs="Times New Roman"/>
          <w:sz w:val="20"/>
          <w:szCs w:val="20"/>
        </w:rPr>
        <w:t xml:space="preserve"> ve gelir tablosu. 2017 yılında en az 1.500.000 TL ve üzeri net satış tutarı olması gerekmektedir.</w:t>
      </w:r>
    </w:p>
    <w:p w14:paraId="6CEEACD1" w14:textId="77777777" w:rsidR="003E3EA0" w:rsidRPr="007A7439" w:rsidRDefault="00226C5A" w:rsidP="00EB7770">
      <w:pPr>
        <w:numPr>
          <w:ilvl w:val="0"/>
          <w:numId w:val="43"/>
        </w:numPr>
        <w:spacing w:after="200" w:line="276" w:lineRule="auto"/>
        <w:rPr>
          <w:sz w:val="20"/>
          <w:szCs w:val="20"/>
        </w:rPr>
      </w:pPr>
      <w:r w:rsidRPr="007A7439">
        <w:rPr>
          <w:sz w:val="20"/>
          <w:szCs w:val="20"/>
        </w:rPr>
        <w:t xml:space="preserve">Referans mektubu </w:t>
      </w:r>
    </w:p>
    <w:p w14:paraId="7DBEF0EA" w14:textId="4622D14B" w:rsidR="00D95CBC" w:rsidRPr="007A7439" w:rsidRDefault="00D95CBC" w:rsidP="00D95CBC">
      <w:pPr>
        <w:spacing w:after="60"/>
        <w:rPr>
          <w:sz w:val="20"/>
          <w:szCs w:val="20"/>
          <w:lang w:val="tr-TR"/>
        </w:rPr>
      </w:pPr>
      <w:r w:rsidRPr="007A7439">
        <w:rPr>
          <w:sz w:val="20"/>
          <w:szCs w:val="20"/>
          <w:lang w:val="tr-TR"/>
        </w:rPr>
        <w:t xml:space="preserve">l) Sözleşme Makamı tarafından belirlenecek mesleki ve teknik yeterliğe ilişkin </w:t>
      </w:r>
      <w:proofErr w:type="gramStart"/>
      <w:r w:rsidRPr="007A7439">
        <w:rPr>
          <w:sz w:val="20"/>
          <w:szCs w:val="20"/>
          <w:lang w:val="tr-TR"/>
        </w:rPr>
        <w:t>belgeler  (</w:t>
      </w:r>
      <w:proofErr w:type="gramEnd"/>
      <w:r w:rsidRPr="007A7439">
        <w:rPr>
          <w:sz w:val="20"/>
          <w:szCs w:val="20"/>
          <w:lang w:val="tr-TR"/>
        </w:rPr>
        <w:t>İş bitirme belgeleri, hak ediş belgeleri, vb)</w:t>
      </w:r>
    </w:p>
    <w:p w14:paraId="3C787475" w14:textId="77777777" w:rsidR="00E73170" w:rsidRPr="00E73170" w:rsidRDefault="00E73170" w:rsidP="00E73170">
      <w:pPr>
        <w:pStyle w:val="ListeParagraf"/>
        <w:numPr>
          <w:ilvl w:val="0"/>
          <w:numId w:val="44"/>
        </w:numPr>
        <w:rPr>
          <w:sz w:val="20"/>
          <w:szCs w:val="20"/>
        </w:rPr>
      </w:pPr>
      <w:r w:rsidRPr="00E73170">
        <w:rPr>
          <w:sz w:val="20"/>
          <w:szCs w:val="20"/>
        </w:rPr>
        <w:t xml:space="preserve">Aynı ya da benzer işlerle ilgili teklif edilen tutarın %70 oranında İş Bitirme Belgesi ya da </w:t>
      </w:r>
      <w:proofErr w:type="gramStart"/>
      <w:r w:rsidRPr="00E73170">
        <w:rPr>
          <w:sz w:val="20"/>
          <w:szCs w:val="20"/>
        </w:rPr>
        <w:t>Fatura  (</w:t>
      </w:r>
      <w:proofErr w:type="gramEnd"/>
      <w:r w:rsidRPr="00E73170">
        <w:rPr>
          <w:sz w:val="20"/>
          <w:szCs w:val="20"/>
        </w:rPr>
        <w:t>%70’lik oran tek bir faturada ya da aynı işe ait farklı hak edişlerle sağlanmalıdır.)</w:t>
      </w:r>
    </w:p>
    <w:p w14:paraId="212D41F6" w14:textId="77777777" w:rsidR="00D95CBC" w:rsidRPr="00051297" w:rsidRDefault="00D95CBC" w:rsidP="00D95CBC">
      <w:pPr>
        <w:spacing w:after="60"/>
        <w:rPr>
          <w:sz w:val="20"/>
          <w:szCs w:val="20"/>
          <w:lang w:val="tr-TR"/>
        </w:rPr>
      </w:pPr>
      <w:r w:rsidRPr="00051297">
        <w:rPr>
          <w:sz w:val="20"/>
          <w:szCs w:val="20"/>
          <w:lang w:val="tr-TR"/>
        </w:rPr>
        <w:t>Yukarıda sayılan belgelerin hangilerinin eksik evrak niteliğinde olacağı madde 10’daki hükümlere ve ihalenin niteliğine göre yararlanıcı tarafından belirlenir. Eksik evrakın, tespit edildiği tarihi müteakip 5 gün içerisinde tamamlanması sağlanır.</w:t>
      </w:r>
    </w:p>
    <w:p w14:paraId="60484512" w14:textId="77777777" w:rsidR="00D95CBC" w:rsidRPr="00051297" w:rsidRDefault="00D95CBC" w:rsidP="00D95CBC">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4F8EA10D" w14:textId="77777777" w:rsidR="00D95CBC" w:rsidRPr="00051297" w:rsidRDefault="00D95CBC" w:rsidP="00D95CBC">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2DC53D93" w14:textId="77777777" w:rsidR="00D95CBC" w:rsidRPr="00051297" w:rsidRDefault="00D95CBC" w:rsidP="00D95CBC">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14:paraId="02D7FFAE" w14:textId="77777777" w:rsidR="00D95CBC" w:rsidRPr="00051297" w:rsidRDefault="00D95CBC" w:rsidP="00D95CBC">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b/>
          <w:sz w:val="20"/>
          <w:lang w:val="tr-TR"/>
        </w:rPr>
        <w:lastRenderedPageBreak/>
        <w:t>Madde 8-İhalenin yabancı isteklilere açıklığı</w:t>
      </w:r>
    </w:p>
    <w:p w14:paraId="3378706E" w14:textId="77777777" w:rsidR="00D95CBC" w:rsidRPr="00051297" w:rsidRDefault="00D95CBC" w:rsidP="00D95CBC">
      <w:pPr>
        <w:pStyle w:val="GvdeMetni2"/>
        <w:tabs>
          <w:tab w:val="left" w:pos="0"/>
        </w:tabs>
        <w:spacing w:after="0" w:line="240" w:lineRule="auto"/>
        <w:ind w:right="-357"/>
        <w:rPr>
          <w:rFonts w:ascii="Times New Roman" w:hAnsi="Times New Roman"/>
          <w:sz w:val="20"/>
          <w:lang w:val="tr-TR"/>
        </w:rPr>
      </w:pPr>
      <w:r w:rsidRPr="007A7439">
        <w:rPr>
          <w:rFonts w:ascii="Times New Roman" w:hAnsi="Times New Roman"/>
          <w:sz w:val="20"/>
          <w:lang w:val="tr-TR"/>
        </w:rPr>
        <w:t>Sözleşme Makamı tarafından gerçekleştirilecek ihaleler sa</w:t>
      </w:r>
      <w:r w:rsidR="00AD133E" w:rsidRPr="007A7439">
        <w:rPr>
          <w:rFonts w:ascii="Times New Roman" w:hAnsi="Times New Roman"/>
          <w:sz w:val="20"/>
          <w:lang w:val="tr-TR"/>
        </w:rPr>
        <w:t>dece yerli isteklilere açıktır.</w:t>
      </w:r>
    </w:p>
    <w:p w14:paraId="2E7E0AF9" w14:textId="77777777" w:rsidR="00D95CBC" w:rsidRPr="00051297" w:rsidRDefault="00D95CBC" w:rsidP="00D95CBC">
      <w:pPr>
        <w:pStyle w:val="GvdeMetni2"/>
        <w:tabs>
          <w:tab w:val="left" w:pos="540"/>
        </w:tabs>
        <w:spacing w:line="240" w:lineRule="auto"/>
        <w:ind w:right="-142"/>
        <w:rPr>
          <w:rFonts w:ascii="Times New Roman" w:hAnsi="Times New Roman"/>
          <w:b/>
          <w:sz w:val="20"/>
          <w:lang w:val="tr-TR"/>
        </w:rPr>
      </w:pPr>
      <w:r w:rsidRPr="00051297">
        <w:rPr>
          <w:rFonts w:ascii="Times New Roman" w:hAnsi="Times New Roman"/>
          <w:b/>
          <w:sz w:val="20"/>
          <w:lang w:val="tr-TR"/>
        </w:rPr>
        <w:t>Madde 9. İhaleye katılamayacak olanlar</w:t>
      </w:r>
    </w:p>
    <w:p w14:paraId="3477C93A" w14:textId="77777777" w:rsidR="00D95CBC" w:rsidRPr="00051297" w:rsidRDefault="00D95CBC" w:rsidP="00D95CBC">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Aşağıda sayılanlar doğrudan veya dolaylı veya alt yüklenici olarak, kendileri veya başkaları adına hiçbir şekilde, Kalkınma Ajanslarınca sağlanan mali destekler kapsamında gerçekleştirilen ihalelere katılamazlar;</w:t>
      </w:r>
    </w:p>
    <w:p w14:paraId="726F7695" w14:textId="77777777" w:rsidR="00D95CBC" w:rsidRPr="00051297" w:rsidRDefault="00D95CBC" w:rsidP="00743FAD">
      <w:pPr>
        <w:numPr>
          <w:ilvl w:val="0"/>
          <w:numId w:val="3"/>
        </w:numPr>
        <w:rPr>
          <w:sz w:val="20"/>
          <w:szCs w:val="20"/>
          <w:lang w:val="tr-TR"/>
        </w:rPr>
      </w:pPr>
      <w:r w:rsidRPr="00051297">
        <w:rPr>
          <w:sz w:val="20"/>
          <w:szCs w:val="20"/>
          <w:lang w:val="tr-TR"/>
        </w:rPr>
        <w:t>Kamu ihalelerine katılmaktan geçici veya sürekli olarak yasaklanmış olanlar, Terörle Mücadele Kanunu kapsamına giren suçlardan ve organize suçlardan dolayı hükümlü bulunanlar, d</w:t>
      </w:r>
      <w:r w:rsidRPr="00051297">
        <w:rPr>
          <w:color w:val="000000"/>
          <w:sz w:val="20"/>
          <w:szCs w:val="20"/>
          <w:lang w:val="tr-TR"/>
        </w:rPr>
        <w:t>olandırıcılık, yolsuzluk, bir suç örgütü içinde yer almak suçlarından veya başka bir yasadışı faaliyetten dolayı kesinleşmiş yargı kararı ile mahkûm olanlar,</w:t>
      </w:r>
    </w:p>
    <w:p w14:paraId="39251B07" w14:textId="77777777" w:rsidR="00D95CBC" w:rsidRPr="00051297" w:rsidRDefault="00D95CBC" w:rsidP="00743FAD">
      <w:pPr>
        <w:numPr>
          <w:ilvl w:val="0"/>
          <w:numId w:val="3"/>
        </w:numPr>
        <w:rPr>
          <w:sz w:val="20"/>
          <w:szCs w:val="20"/>
          <w:lang w:val="tr-TR"/>
        </w:rPr>
      </w:pPr>
      <w:r w:rsidRPr="00051297">
        <w:rPr>
          <w:sz w:val="20"/>
          <w:szCs w:val="20"/>
          <w:lang w:val="tr-TR"/>
        </w:rPr>
        <w:t>İlgili mercilerce hileli iflas ettiğine karar verilenler.</w:t>
      </w:r>
    </w:p>
    <w:p w14:paraId="5F8AC0C5" w14:textId="77777777" w:rsidR="00D95CBC" w:rsidRPr="00051297" w:rsidRDefault="00D95CBC" w:rsidP="00743FAD">
      <w:pPr>
        <w:numPr>
          <w:ilvl w:val="0"/>
          <w:numId w:val="3"/>
        </w:numPr>
        <w:rPr>
          <w:sz w:val="20"/>
          <w:szCs w:val="20"/>
          <w:lang w:val="tr-TR"/>
        </w:rPr>
      </w:pPr>
      <w:r w:rsidRPr="00051297">
        <w:rPr>
          <w:sz w:val="20"/>
          <w:szCs w:val="20"/>
          <w:lang w:val="tr-TR"/>
        </w:rPr>
        <w:t>Sözleşme Makamının ihale yetkilisi kişileri ile bu yetkiye sahip kurullarda görevli kişiler.</w:t>
      </w:r>
    </w:p>
    <w:p w14:paraId="69122E9D" w14:textId="77777777" w:rsidR="00D95CBC" w:rsidRPr="00051297" w:rsidRDefault="00D95CBC" w:rsidP="00743FAD">
      <w:pPr>
        <w:numPr>
          <w:ilvl w:val="0"/>
          <w:numId w:val="3"/>
        </w:numPr>
        <w:rPr>
          <w:sz w:val="20"/>
          <w:szCs w:val="20"/>
          <w:lang w:val="tr-TR"/>
        </w:rPr>
      </w:pPr>
      <w:r w:rsidRPr="00051297">
        <w:rPr>
          <w:sz w:val="20"/>
          <w:szCs w:val="20"/>
          <w:lang w:val="tr-TR"/>
        </w:rPr>
        <w:t>Sözleşme Makamının ihale konusu işle ilgili her türlü ihale işlemlerini hazırlamak, yürütmek, sonuçlandırmak ve onaylamakla görevli olanlar.</w:t>
      </w:r>
    </w:p>
    <w:p w14:paraId="79933032" w14:textId="77777777" w:rsidR="00D95CBC" w:rsidRPr="00051297" w:rsidRDefault="00D95CBC" w:rsidP="00743FAD">
      <w:pPr>
        <w:numPr>
          <w:ilvl w:val="0"/>
          <w:numId w:val="3"/>
        </w:numPr>
        <w:rPr>
          <w:sz w:val="20"/>
          <w:szCs w:val="20"/>
          <w:lang w:val="tr-TR"/>
        </w:rPr>
      </w:pPr>
      <w:r w:rsidRPr="00051297">
        <w:rPr>
          <w:sz w:val="20"/>
          <w:szCs w:val="20"/>
          <w:lang w:val="tr-TR"/>
        </w:rPr>
        <w:t>(c) ve (d) bentlerinde belirtilen şahısların eşleri ve üçüncü dereceye kadar kan ve ikinci dereceye kadar kayın hısımları ile evlatlıkları ve evlat edinenleri.</w:t>
      </w:r>
    </w:p>
    <w:p w14:paraId="1EACF556" w14:textId="77777777" w:rsidR="00D95CBC" w:rsidRPr="00051297" w:rsidRDefault="00D95CBC" w:rsidP="00743FAD">
      <w:pPr>
        <w:numPr>
          <w:ilvl w:val="0"/>
          <w:numId w:val="3"/>
        </w:numPr>
        <w:rPr>
          <w:sz w:val="20"/>
          <w:szCs w:val="20"/>
          <w:lang w:val="tr-TR"/>
        </w:rPr>
      </w:pPr>
      <w:r w:rsidRPr="00051297">
        <w:rPr>
          <w:sz w:val="20"/>
          <w:szCs w:val="20"/>
          <w:lang w:val="tr-TR"/>
        </w:rPr>
        <w:t>(</w:t>
      </w:r>
      <w:proofErr w:type="gramStart"/>
      <w:r w:rsidRPr="00051297">
        <w:rPr>
          <w:sz w:val="20"/>
          <w:szCs w:val="20"/>
          <w:lang w:val="tr-TR"/>
        </w:rPr>
        <w:t>c</w:t>
      </w:r>
      <w:proofErr w:type="gramEnd"/>
      <w:r w:rsidRPr="00051297">
        <w:rPr>
          <w:sz w:val="20"/>
          <w:szCs w:val="20"/>
          <w:lang w:val="tr-TR"/>
        </w:rPr>
        <w:t xml:space="preserve">), (d) ve (e) bentlerinde belirtilenlerin ortakları ile şirketleri (bu kişilerin yönetim kurullarında görevli bulunmadıkları veya sermayesinin % 10'undan fazlasına sahip olmadıkları anonim şirketler hariç). </w:t>
      </w:r>
    </w:p>
    <w:p w14:paraId="6C4CB1CA" w14:textId="77777777" w:rsidR="00D95CBC" w:rsidRPr="00051297" w:rsidRDefault="00D95CBC" w:rsidP="00743FAD">
      <w:pPr>
        <w:numPr>
          <w:ilvl w:val="0"/>
          <w:numId w:val="3"/>
        </w:numPr>
        <w:rPr>
          <w:color w:val="000000"/>
          <w:sz w:val="20"/>
          <w:szCs w:val="20"/>
          <w:lang w:val="tr-TR"/>
        </w:rPr>
      </w:pPr>
      <w:r w:rsidRPr="00051297">
        <w:rPr>
          <w:color w:val="000000"/>
          <w:sz w:val="20"/>
          <w:szCs w:val="20"/>
          <w:lang w:val="tr-TR"/>
        </w:rPr>
        <w:t>Yararlanıcının bünyesinde bulunan veya onunla ilgili olarak her ne amaçla kurulmuş olursa olsun vakıf, dernek, birlik, sandık gibi kuruluşlar ile bu kuruluşların ortak oldukları şirketler.</w:t>
      </w:r>
    </w:p>
    <w:p w14:paraId="554D9282" w14:textId="77777777" w:rsidR="00D95CBC" w:rsidRPr="00051297" w:rsidRDefault="00D95CBC" w:rsidP="00743FAD">
      <w:pPr>
        <w:numPr>
          <w:ilvl w:val="0"/>
          <w:numId w:val="3"/>
        </w:numPr>
        <w:rPr>
          <w:sz w:val="20"/>
          <w:szCs w:val="20"/>
          <w:lang w:val="tr-TR"/>
        </w:rPr>
      </w:pPr>
      <w:r w:rsidRPr="00051297">
        <w:rPr>
          <w:sz w:val="20"/>
          <w:szCs w:val="20"/>
          <w:lang w:val="tr-TR"/>
        </w:rPr>
        <w:t>Bakanlar Kurulu Kararları ile belirlenen ve Türkiye’de yapılacak ihalelere katılması yasaklanan yabancı ülkelerin isteklileri.</w:t>
      </w:r>
    </w:p>
    <w:p w14:paraId="1BFA7672" w14:textId="77777777" w:rsidR="00D95CBC" w:rsidRPr="00051297" w:rsidRDefault="00D95CBC" w:rsidP="00D95CBC">
      <w:pPr>
        <w:rPr>
          <w:sz w:val="20"/>
          <w:szCs w:val="20"/>
          <w:lang w:val="tr-TR"/>
        </w:rPr>
      </w:pPr>
      <w:r w:rsidRPr="00051297">
        <w:rPr>
          <w:sz w:val="20"/>
          <w:szCs w:val="20"/>
          <w:lang w:val="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14:paraId="729EB87F" w14:textId="77777777" w:rsidR="00D95CBC" w:rsidRPr="00051297" w:rsidRDefault="00D95CBC" w:rsidP="00D95CBC">
      <w:pPr>
        <w:rPr>
          <w:sz w:val="20"/>
          <w:szCs w:val="20"/>
          <w:lang w:val="tr-TR"/>
        </w:rPr>
      </w:pPr>
      <w:r w:rsidRPr="00051297">
        <w:rPr>
          <w:sz w:val="20"/>
          <w:szCs w:val="20"/>
          <w:lang w:val="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14:paraId="4E18CC1C" w14:textId="77777777" w:rsidR="00D95CBC" w:rsidRPr="00051297" w:rsidRDefault="00D95CBC" w:rsidP="00D95CBC">
      <w:pPr>
        <w:spacing w:after="120"/>
        <w:rPr>
          <w:color w:val="000000"/>
          <w:sz w:val="20"/>
          <w:lang w:val="tr-TR"/>
        </w:rPr>
      </w:pPr>
      <w:r w:rsidRPr="00051297">
        <w:rPr>
          <w:color w:val="000000"/>
          <w:sz w:val="20"/>
          <w:lang w:val="tr-TR"/>
        </w:rPr>
        <w:t>Alt-yüklenicilere izin verilmemektedir. Ancak bu durum, isteklilerin ortak girişim ya da konsorsiyum halinde ihalelere katılmalarına engel değildir.</w:t>
      </w:r>
    </w:p>
    <w:p w14:paraId="285B1E46" w14:textId="77777777" w:rsidR="00D95CBC" w:rsidRPr="00051297" w:rsidRDefault="00D95CBC" w:rsidP="00D95CBC">
      <w:pPr>
        <w:rPr>
          <w:b/>
          <w:sz w:val="20"/>
          <w:szCs w:val="20"/>
          <w:lang w:val="tr-TR"/>
        </w:rPr>
      </w:pPr>
      <w:r w:rsidRPr="00051297">
        <w:rPr>
          <w:b/>
          <w:sz w:val="20"/>
          <w:szCs w:val="20"/>
          <w:lang w:val="tr-TR"/>
        </w:rPr>
        <w:t>Madde 10- İhale dışı bırakılma nedenleri</w:t>
      </w:r>
    </w:p>
    <w:p w14:paraId="4AA51D93" w14:textId="77777777" w:rsidR="00D95CBC" w:rsidRPr="00051297" w:rsidRDefault="00D95CBC" w:rsidP="00D95CBC">
      <w:pPr>
        <w:rPr>
          <w:sz w:val="20"/>
          <w:szCs w:val="20"/>
          <w:lang w:val="tr-TR"/>
        </w:rPr>
      </w:pPr>
      <w:r w:rsidRPr="00051297">
        <w:rPr>
          <w:sz w:val="20"/>
          <w:szCs w:val="20"/>
          <w:lang w:val="tr-TR"/>
        </w:rPr>
        <w:t>Aşağıda belirtilen durumlardaki istekliler, bu durumlarının tespit edilmesi halinde, ihale dışı bırakılacaktır;</w:t>
      </w:r>
    </w:p>
    <w:p w14:paraId="3B6C6872" w14:textId="77777777" w:rsidR="00D95CBC" w:rsidRPr="00051297" w:rsidRDefault="00D95CBC" w:rsidP="00743FAD">
      <w:pPr>
        <w:numPr>
          <w:ilvl w:val="0"/>
          <w:numId w:val="9"/>
        </w:numPr>
        <w:rPr>
          <w:sz w:val="20"/>
          <w:szCs w:val="20"/>
          <w:lang w:val="tr-TR"/>
        </w:rPr>
      </w:pPr>
      <w:r w:rsidRPr="00051297">
        <w:rPr>
          <w:sz w:val="20"/>
          <w:szCs w:val="20"/>
          <w:lang w:val="tr-TR"/>
        </w:rPr>
        <w:t>İflası ilân edilen, zorunlu tasfiye kararı verilen, alacaklılara karşı borçlarından dolayı mahkeme idaresi altında bulunan, konkordato ilan eden veya kendi ülkesindeki mevzuat hükümlerine göre benzer bir durumda olan.</w:t>
      </w:r>
    </w:p>
    <w:p w14:paraId="48EFA14D" w14:textId="77777777" w:rsidR="00D95CBC" w:rsidRPr="00051297" w:rsidRDefault="00D95CBC" w:rsidP="00743FAD">
      <w:pPr>
        <w:numPr>
          <w:ilvl w:val="0"/>
          <w:numId w:val="9"/>
        </w:numPr>
        <w:rPr>
          <w:sz w:val="20"/>
          <w:szCs w:val="20"/>
          <w:lang w:val="tr-TR"/>
        </w:rPr>
      </w:pPr>
      <w:r w:rsidRPr="00051297">
        <w:rPr>
          <w:sz w:val="20"/>
          <w:szCs w:val="20"/>
          <w:lang w:val="tr-TR"/>
        </w:rPr>
        <w:t>İlgili mevzuat hükümleri uyarınca kesinleşmiş sosyal güvenlik prim borcu olan.</w:t>
      </w:r>
    </w:p>
    <w:p w14:paraId="2C0BD02E" w14:textId="77777777" w:rsidR="00D95CBC" w:rsidRPr="00051297" w:rsidRDefault="00D95CBC" w:rsidP="00743FAD">
      <w:pPr>
        <w:numPr>
          <w:ilvl w:val="0"/>
          <w:numId w:val="9"/>
        </w:numPr>
        <w:rPr>
          <w:sz w:val="20"/>
          <w:szCs w:val="20"/>
          <w:lang w:val="tr-TR"/>
        </w:rPr>
      </w:pPr>
      <w:r w:rsidRPr="00051297">
        <w:rPr>
          <w:sz w:val="20"/>
          <w:szCs w:val="20"/>
          <w:lang w:val="tr-TR"/>
        </w:rPr>
        <w:t>İlgili mevzuat hükümleri uyarınca kesinleşmiş vergi borcu olan.</w:t>
      </w:r>
    </w:p>
    <w:p w14:paraId="5C3E39F1" w14:textId="77777777" w:rsidR="00D95CBC" w:rsidRPr="00051297" w:rsidRDefault="00D95CBC" w:rsidP="00743FAD">
      <w:pPr>
        <w:numPr>
          <w:ilvl w:val="0"/>
          <w:numId w:val="9"/>
        </w:numPr>
        <w:rPr>
          <w:sz w:val="20"/>
          <w:szCs w:val="20"/>
          <w:lang w:val="tr-TR"/>
        </w:rPr>
      </w:pPr>
      <w:r w:rsidRPr="00051297">
        <w:rPr>
          <w:sz w:val="20"/>
          <w:szCs w:val="20"/>
          <w:lang w:val="tr-TR"/>
        </w:rPr>
        <w:t>İhale tarihinden önceki beş yıl içinde, mesleki faaliyetlerinden dolayı yargı kararıyla hüküm giyen.</w:t>
      </w:r>
    </w:p>
    <w:p w14:paraId="5A41CC75" w14:textId="77777777" w:rsidR="00D95CBC" w:rsidRPr="00051297" w:rsidRDefault="00D95CBC" w:rsidP="00743FAD">
      <w:pPr>
        <w:numPr>
          <w:ilvl w:val="0"/>
          <w:numId w:val="9"/>
        </w:numPr>
        <w:rPr>
          <w:sz w:val="20"/>
          <w:szCs w:val="20"/>
          <w:lang w:val="tr-TR"/>
        </w:rPr>
      </w:pPr>
      <w:r w:rsidRPr="00051297">
        <w:rPr>
          <w:sz w:val="20"/>
          <w:szCs w:val="20"/>
          <w:lang w:val="tr-TR"/>
        </w:rPr>
        <w:t>İhale tarihinden önceki beş yıl içinde, yaptığı işler sırasında iş veya meslek ahlakına aykırı faaliyetlerde bulunduğu Sözleşme Makamı tarafından ispat edilen.</w:t>
      </w:r>
    </w:p>
    <w:p w14:paraId="294D92A6" w14:textId="77777777" w:rsidR="00D95CBC" w:rsidRPr="00051297" w:rsidRDefault="00D95CBC" w:rsidP="00743FAD">
      <w:pPr>
        <w:numPr>
          <w:ilvl w:val="0"/>
          <w:numId w:val="9"/>
        </w:numPr>
        <w:rPr>
          <w:sz w:val="20"/>
          <w:szCs w:val="20"/>
          <w:lang w:val="tr-TR"/>
        </w:rPr>
      </w:pPr>
      <w:r w:rsidRPr="00051297">
        <w:rPr>
          <w:sz w:val="20"/>
          <w:szCs w:val="20"/>
          <w:lang w:val="tr-TR"/>
        </w:rPr>
        <w:t>İhale tarihi itibariyle, mevzuatı gereği kayıtlı olduğu oda tarafından mesleki faaliyetten men edilmiş olan.</w:t>
      </w:r>
    </w:p>
    <w:p w14:paraId="1FFFC498" w14:textId="77777777" w:rsidR="00D95CBC" w:rsidRPr="00051297" w:rsidRDefault="00D95CBC" w:rsidP="00743FAD">
      <w:pPr>
        <w:numPr>
          <w:ilvl w:val="0"/>
          <w:numId w:val="9"/>
        </w:numPr>
        <w:rPr>
          <w:sz w:val="20"/>
          <w:szCs w:val="20"/>
          <w:lang w:val="tr-TR"/>
        </w:rPr>
      </w:pPr>
      <w:r w:rsidRPr="00051297">
        <w:rPr>
          <w:sz w:val="20"/>
          <w:szCs w:val="20"/>
          <w:lang w:val="tr-TR"/>
        </w:rPr>
        <w:t>Bu maddede belirtilen bilgi ve belgeleri vermeyen veya yanıltıcı bilgi ve/veya sahte belge verdiği tespit edilen.</w:t>
      </w:r>
    </w:p>
    <w:p w14:paraId="3225D057" w14:textId="77777777" w:rsidR="00D95CBC" w:rsidRPr="00051297" w:rsidRDefault="00D95CBC" w:rsidP="00743FAD">
      <w:pPr>
        <w:numPr>
          <w:ilvl w:val="0"/>
          <w:numId w:val="9"/>
        </w:numPr>
        <w:rPr>
          <w:sz w:val="20"/>
          <w:szCs w:val="20"/>
          <w:lang w:val="tr-TR"/>
        </w:rPr>
      </w:pPr>
      <w:r w:rsidRPr="00051297">
        <w:rPr>
          <w:sz w:val="20"/>
          <w:szCs w:val="20"/>
          <w:lang w:val="tr-TR"/>
        </w:rPr>
        <w:t>9 uncu maddede ihaleye katılamayacağı belirtildiği halde ihaleye katılan.</w:t>
      </w:r>
    </w:p>
    <w:p w14:paraId="6FB65A44" w14:textId="77777777" w:rsidR="00D95CBC" w:rsidRPr="00051297" w:rsidRDefault="00D95CBC" w:rsidP="00743FAD">
      <w:pPr>
        <w:numPr>
          <w:ilvl w:val="0"/>
          <w:numId w:val="9"/>
        </w:numPr>
        <w:rPr>
          <w:sz w:val="20"/>
          <w:szCs w:val="20"/>
          <w:lang w:val="tr-TR"/>
        </w:rPr>
      </w:pPr>
      <w:r w:rsidRPr="00051297">
        <w:rPr>
          <w:sz w:val="20"/>
          <w:szCs w:val="20"/>
          <w:lang w:val="tr-TR"/>
        </w:rPr>
        <w:t>11 inci maddede belirtilen yasak fiil veya davranışlarda bulunduğu tespit edilen.</w:t>
      </w:r>
    </w:p>
    <w:p w14:paraId="41B1D98A" w14:textId="77777777" w:rsidR="00D95CBC" w:rsidRPr="00051297" w:rsidRDefault="00D95CBC" w:rsidP="00D95CBC">
      <w:pPr>
        <w:rPr>
          <w:sz w:val="20"/>
          <w:szCs w:val="20"/>
          <w:lang w:val="tr-TR"/>
        </w:rPr>
      </w:pPr>
      <w:r w:rsidRPr="00051297">
        <w:rPr>
          <w:b/>
          <w:sz w:val="20"/>
          <w:szCs w:val="20"/>
          <w:lang w:val="tr-TR"/>
        </w:rPr>
        <w:t>Madde 11- Yasak fiil veya davranışlar</w:t>
      </w:r>
      <w:r w:rsidRPr="00051297">
        <w:rPr>
          <w:sz w:val="20"/>
          <w:szCs w:val="20"/>
          <w:lang w:val="tr-TR"/>
        </w:rPr>
        <w:t xml:space="preserve"> </w:t>
      </w:r>
    </w:p>
    <w:p w14:paraId="5EF36044" w14:textId="77777777" w:rsidR="00D95CBC" w:rsidRPr="00051297" w:rsidRDefault="00D95CBC" w:rsidP="00D95CBC">
      <w:pPr>
        <w:rPr>
          <w:sz w:val="20"/>
          <w:szCs w:val="20"/>
          <w:lang w:val="tr-TR"/>
        </w:rPr>
      </w:pPr>
      <w:r w:rsidRPr="00051297">
        <w:rPr>
          <w:sz w:val="20"/>
          <w:szCs w:val="20"/>
          <w:lang w:val="tr-TR"/>
        </w:rPr>
        <w:lastRenderedPageBreak/>
        <w:t>İhale süresince aşağıda belirtilen fiil veya davranışlarda bulunmak yasaktır:</w:t>
      </w:r>
    </w:p>
    <w:p w14:paraId="39C10870" w14:textId="77777777" w:rsidR="00D95CBC" w:rsidRPr="00051297" w:rsidRDefault="00D95CBC" w:rsidP="00743FAD">
      <w:pPr>
        <w:numPr>
          <w:ilvl w:val="0"/>
          <w:numId w:val="10"/>
        </w:numPr>
        <w:ind w:left="714" w:hanging="357"/>
        <w:rPr>
          <w:sz w:val="20"/>
          <w:szCs w:val="20"/>
          <w:lang w:val="tr-TR"/>
        </w:rPr>
      </w:pPr>
      <w:r w:rsidRPr="00051297">
        <w:rPr>
          <w:sz w:val="20"/>
          <w:szCs w:val="20"/>
          <w:lang w:val="tr-TR"/>
        </w:rPr>
        <w:t xml:space="preserve">Hile, vaat, tehdit, nüfuz kullanma, çıkar sağlama, anlaşma, irtikap, rüşvet suretiyle veya başka yollarla ihaleye ilişkin işlemlere fesat karıştırmak veya buna teşebbüs etmek. </w:t>
      </w:r>
    </w:p>
    <w:p w14:paraId="3D6D9491" w14:textId="77777777" w:rsidR="00D95CBC" w:rsidRPr="00051297" w:rsidRDefault="00D95CBC" w:rsidP="00743FAD">
      <w:pPr>
        <w:numPr>
          <w:ilvl w:val="0"/>
          <w:numId w:val="10"/>
        </w:numPr>
        <w:ind w:left="714" w:hanging="357"/>
        <w:rPr>
          <w:sz w:val="20"/>
          <w:szCs w:val="20"/>
          <w:lang w:val="tr-TR"/>
        </w:rPr>
      </w:pPr>
      <w:r w:rsidRPr="00051297">
        <w:rPr>
          <w:sz w:val="20"/>
          <w:szCs w:val="20"/>
          <w:lang w:val="tr-TR"/>
        </w:rPr>
        <w:t>İsteklileri tereddüde düşürmek, katılımı engellemek, isteklilere anlaşma teklifinde bulunmak veya teşvik etmek, rekabeti veya ihale kararını etkileyecek davranışlarda bulunmak.</w:t>
      </w:r>
    </w:p>
    <w:p w14:paraId="2FE95D63" w14:textId="77777777" w:rsidR="00D95CBC" w:rsidRPr="00051297" w:rsidRDefault="00D95CBC" w:rsidP="00743FAD">
      <w:pPr>
        <w:numPr>
          <w:ilvl w:val="0"/>
          <w:numId w:val="10"/>
        </w:numPr>
        <w:rPr>
          <w:sz w:val="20"/>
          <w:szCs w:val="20"/>
          <w:lang w:val="tr-TR"/>
        </w:rPr>
      </w:pPr>
      <w:r w:rsidRPr="00051297">
        <w:rPr>
          <w:sz w:val="20"/>
          <w:szCs w:val="20"/>
          <w:lang w:val="tr-TR"/>
        </w:rPr>
        <w:t xml:space="preserve">Sahte belge veya sahte teminat düzenlemek, kullanmak veya bunlara teşebbüs etmek. </w:t>
      </w:r>
    </w:p>
    <w:p w14:paraId="26B06938" w14:textId="77777777" w:rsidR="00D95CBC" w:rsidRPr="00051297" w:rsidRDefault="00D95CBC" w:rsidP="00743FAD">
      <w:pPr>
        <w:numPr>
          <w:ilvl w:val="0"/>
          <w:numId w:val="10"/>
        </w:numPr>
        <w:spacing w:after="60"/>
        <w:rPr>
          <w:sz w:val="20"/>
          <w:szCs w:val="20"/>
          <w:lang w:val="tr-TR"/>
        </w:rPr>
      </w:pPr>
      <w:r w:rsidRPr="00051297">
        <w:rPr>
          <w:sz w:val="20"/>
          <w:szCs w:val="20"/>
          <w:lang w:val="tr-TR"/>
        </w:rPr>
        <w:t>Bir istekli tarafından kendisi veya başkaları adına doğrudan veya dolaylı olarak, asaleten ya da vekâleten birden fazla teklif vermek.</w:t>
      </w:r>
    </w:p>
    <w:p w14:paraId="58C16368" w14:textId="77777777" w:rsidR="00D95CBC" w:rsidRPr="00051297" w:rsidRDefault="00D95CBC" w:rsidP="00743FAD">
      <w:pPr>
        <w:pStyle w:val="GvdeMetniGirintisi3"/>
        <w:numPr>
          <w:ilvl w:val="0"/>
          <w:numId w:val="10"/>
        </w:numPr>
        <w:rPr>
          <w:sz w:val="20"/>
          <w:szCs w:val="20"/>
          <w:lang w:val="tr-TR"/>
        </w:rPr>
      </w:pPr>
      <w:r w:rsidRPr="00051297">
        <w:rPr>
          <w:sz w:val="20"/>
          <w:szCs w:val="20"/>
          <w:lang w:val="tr-TR"/>
        </w:rPr>
        <w:t>9 uncu maddede ihaleye katılamayacağı belirtildiği halde ihaleye katılmak.</w:t>
      </w:r>
    </w:p>
    <w:p w14:paraId="0E0F735D" w14:textId="77777777" w:rsidR="00D95CBC" w:rsidRPr="00051297" w:rsidRDefault="00D95CBC" w:rsidP="00D95CBC">
      <w:pPr>
        <w:pStyle w:val="GvdeMetniGirintisi3"/>
        <w:ind w:left="0"/>
        <w:rPr>
          <w:sz w:val="20"/>
          <w:szCs w:val="20"/>
          <w:lang w:val="tr-TR"/>
        </w:rPr>
      </w:pPr>
      <w:r w:rsidRPr="00051297">
        <w:rPr>
          <w:sz w:val="20"/>
          <w:szCs w:val="20"/>
          <w:lang w:val="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14:paraId="01C95D74" w14:textId="77777777" w:rsidR="00D95CBC" w:rsidRPr="00051297" w:rsidRDefault="00D95CBC" w:rsidP="00D95CBC">
      <w:pPr>
        <w:ind w:right="-1"/>
        <w:rPr>
          <w:b/>
          <w:sz w:val="20"/>
          <w:szCs w:val="20"/>
          <w:lang w:val="tr-TR"/>
        </w:rPr>
      </w:pPr>
      <w:bookmarkStart w:id="5" w:name="_Toc232234020"/>
      <w:r w:rsidRPr="00051297">
        <w:rPr>
          <w:b/>
          <w:sz w:val="20"/>
          <w:szCs w:val="20"/>
          <w:lang w:val="tr-TR"/>
        </w:rPr>
        <w:t>Madde 12- Teklif hazırlama giderleri</w:t>
      </w:r>
      <w:bookmarkEnd w:id="5"/>
    </w:p>
    <w:p w14:paraId="2512D421" w14:textId="77777777" w:rsidR="00D95CBC" w:rsidRPr="00051297" w:rsidRDefault="00D95CBC" w:rsidP="00D95CBC">
      <w:pPr>
        <w:rPr>
          <w:sz w:val="20"/>
          <w:szCs w:val="20"/>
          <w:lang w:val="tr-TR"/>
        </w:rPr>
      </w:pPr>
      <w:bookmarkStart w:id="6" w:name="_Toc232234021"/>
      <w:r w:rsidRPr="00051297">
        <w:rPr>
          <w:sz w:val="20"/>
          <w:szCs w:val="20"/>
          <w:lang w:val="tr-TR"/>
        </w:rPr>
        <w:t>Tekliflerin hazırlanması ve sunulması ile ilgili bütün masraflar isteklilere aittir. Sözleşme Makamı, ihalenin seyrine ve sonucuna bakılmaksızın, isteklinin üstlendiği bu masraflardan dolayı hiçbir şekilde sorumlu tutulamaz.</w:t>
      </w:r>
      <w:bookmarkEnd w:id="6"/>
    </w:p>
    <w:p w14:paraId="5E60B72D" w14:textId="77777777" w:rsidR="00D95CBC" w:rsidRPr="00051297" w:rsidRDefault="00D95CBC" w:rsidP="00D95CBC">
      <w:pPr>
        <w:keepNext/>
        <w:rPr>
          <w:b/>
          <w:sz w:val="20"/>
          <w:szCs w:val="20"/>
          <w:lang w:val="tr-TR"/>
        </w:rPr>
      </w:pPr>
      <w:r w:rsidRPr="00051297">
        <w:rPr>
          <w:b/>
          <w:sz w:val="20"/>
          <w:szCs w:val="20"/>
          <w:lang w:val="tr-TR"/>
        </w:rPr>
        <w:t>Madde 13- İhale dosyasında açıklama yapılması</w:t>
      </w:r>
    </w:p>
    <w:p w14:paraId="3F602B3D" w14:textId="77777777" w:rsidR="00D95CBC" w:rsidRPr="00051297" w:rsidRDefault="00D95CBC" w:rsidP="00D95CBC">
      <w:pPr>
        <w:rPr>
          <w:sz w:val="20"/>
          <w:szCs w:val="20"/>
          <w:lang w:val="tr-TR"/>
        </w:rPr>
      </w:pPr>
      <w:r w:rsidRPr="00051297">
        <w:rPr>
          <w:sz w:val="20"/>
          <w:szCs w:val="20"/>
          <w:lang w:val="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14:paraId="6767A098" w14:textId="77777777" w:rsidR="00D95CBC" w:rsidRPr="00051297" w:rsidRDefault="00D95CBC" w:rsidP="00D95CBC">
      <w:pPr>
        <w:ind w:right="-1"/>
        <w:rPr>
          <w:sz w:val="20"/>
          <w:szCs w:val="20"/>
          <w:lang w:val="tr-TR"/>
        </w:rPr>
      </w:pPr>
      <w:r w:rsidRPr="00051297">
        <w:rPr>
          <w:sz w:val="20"/>
          <w:szCs w:val="20"/>
          <w:lang w:val="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14:paraId="0D88D478" w14:textId="77777777" w:rsidR="00D95CBC" w:rsidRPr="00051297" w:rsidRDefault="00D95CBC" w:rsidP="00D95CBC">
      <w:pPr>
        <w:ind w:right="-1"/>
        <w:rPr>
          <w:sz w:val="20"/>
          <w:szCs w:val="20"/>
          <w:lang w:val="tr-TR"/>
        </w:rPr>
      </w:pPr>
      <w:r w:rsidRPr="00051297">
        <w:rPr>
          <w:sz w:val="20"/>
          <w:szCs w:val="20"/>
          <w:lang w:val="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14:paraId="554BACA0" w14:textId="77777777" w:rsidR="00D95CBC" w:rsidRPr="00051297" w:rsidRDefault="00D95CBC" w:rsidP="00D95CBC">
      <w:pPr>
        <w:rPr>
          <w:sz w:val="20"/>
          <w:szCs w:val="20"/>
          <w:lang w:val="tr-TR"/>
        </w:rPr>
      </w:pPr>
      <w:r w:rsidRPr="00051297">
        <w:rPr>
          <w:b/>
          <w:sz w:val="20"/>
          <w:szCs w:val="20"/>
          <w:lang w:val="tr-TR"/>
        </w:rPr>
        <w:t>Madde 14- İhale dosyasında değişiklik yapılması</w:t>
      </w:r>
    </w:p>
    <w:p w14:paraId="532A5655" w14:textId="77777777" w:rsidR="00D95CBC" w:rsidRPr="00051297" w:rsidRDefault="00D95CBC" w:rsidP="00D95CBC">
      <w:pPr>
        <w:rPr>
          <w:sz w:val="20"/>
          <w:szCs w:val="20"/>
          <w:lang w:val="tr-TR"/>
        </w:rPr>
      </w:pPr>
      <w:r w:rsidRPr="00051297">
        <w:rPr>
          <w:sz w:val="20"/>
          <w:szCs w:val="20"/>
          <w:lang w:val="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14:paraId="1A3EDD6A" w14:textId="77777777" w:rsidR="00D95CBC" w:rsidRPr="00051297" w:rsidRDefault="00D95CBC" w:rsidP="00D95CBC">
      <w:pPr>
        <w:rPr>
          <w:sz w:val="20"/>
          <w:szCs w:val="20"/>
          <w:lang w:val="tr-TR"/>
        </w:rPr>
      </w:pPr>
      <w:r w:rsidRPr="00051297">
        <w:rPr>
          <w:sz w:val="20"/>
          <w:szCs w:val="20"/>
          <w:lang w:val="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14:paraId="78C0D983" w14:textId="77777777" w:rsidR="00D95CBC" w:rsidRPr="00051297" w:rsidRDefault="00D95CBC" w:rsidP="00D95CBC">
      <w:pPr>
        <w:rPr>
          <w:sz w:val="20"/>
          <w:szCs w:val="20"/>
          <w:lang w:val="tr-TR"/>
        </w:rPr>
      </w:pPr>
      <w:r w:rsidRPr="00051297">
        <w:rPr>
          <w:sz w:val="20"/>
          <w:szCs w:val="20"/>
          <w:lang w:val="tr-TR"/>
        </w:rPr>
        <w:t xml:space="preserve">Zeyilname düzenlenmesi halinde, teklifini bu düzenlemeden önce vermiş olan isteklilere tekliflerini geri çekerek, yeniden teklif verme </w:t>
      </w:r>
      <w:proofErr w:type="gramStart"/>
      <w:r w:rsidRPr="00051297">
        <w:rPr>
          <w:sz w:val="20"/>
          <w:szCs w:val="20"/>
          <w:lang w:val="tr-TR"/>
        </w:rPr>
        <w:t>imkanı</w:t>
      </w:r>
      <w:proofErr w:type="gramEnd"/>
      <w:r w:rsidRPr="00051297">
        <w:rPr>
          <w:sz w:val="20"/>
          <w:szCs w:val="20"/>
          <w:lang w:val="tr-TR"/>
        </w:rPr>
        <w:t xml:space="preserve"> tanınacaktır.</w:t>
      </w:r>
    </w:p>
    <w:p w14:paraId="196564AA" w14:textId="77777777" w:rsidR="00D95CBC" w:rsidRPr="00051297" w:rsidRDefault="00D95CBC" w:rsidP="00D95CBC">
      <w:pPr>
        <w:rPr>
          <w:sz w:val="20"/>
          <w:szCs w:val="20"/>
          <w:lang w:val="tr-TR"/>
        </w:rPr>
      </w:pPr>
      <w:r w:rsidRPr="00051297">
        <w:rPr>
          <w:b/>
          <w:sz w:val="20"/>
          <w:szCs w:val="20"/>
          <w:lang w:val="tr-TR"/>
        </w:rPr>
        <w:t>Madde 15-İhale saatinden önce ihalenin iptal edilmesinde Sözleşme Makamının serbestliği</w:t>
      </w:r>
    </w:p>
    <w:p w14:paraId="61D37ACA" w14:textId="77777777" w:rsidR="00D95CBC" w:rsidRPr="00051297" w:rsidRDefault="00D95CBC" w:rsidP="00D95CBC">
      <w:pPr>
        <w:rPr>
          <w:sz w:val="20"/>
          <w:szCs w:val="20"/>
          <w:lang w:val="tr-TR"/>
        </w:rPr>
      </w:pPr>
      <w:r w:rsidRPr="00051297">
        <w:rPr>
          <w:sz w:val="20"/>
          <w:szCs w:val="20"/>
          <w:lang w:val="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14:paraId="091A7798" w14:textId="77777777" w:rsidR="00D95CBC" w:rsidRPr="00051297" w:rsidRDefault="00D95CBC" w:rsidP="00D95CBC">
      <w:pPr>
        <w:ind w:right="-1"/>
        <w:rPr>
          <w:sz w:val="20"/>
          <w:szCs w:val="20"/>
          <w:lang w:val="tr-TR"/>
        </w:rPr>
      </w:pPr>
      <w:r w:rsidRPr="00051297">
        <w:rPr>
          <w:sz w:val="20"/>
          <w:szCs w:val="20"/>
          <w:lang w:val="tr-TR"/>
        </w:rPr>
        <w:t>İhalenin iptali halinde, verilmiş olan bütün teklifler reddedilmiş sayılır ve bu teklifler açılmaksızın isteklilere iade edilir. İhalenin iptal edilmesi nedeniyle istekliler Sözleşme Makamından herhangi bir hak talebinde bulunamaz.</w:t>
      </w:r>
    </w:p>
    <w:p w14:paraId="576ABE63" w14:textId="77777777" w:rsidR="00D95CBC" w:rsidRPr="00051297" w:rsidRDefault="00D95CBC" w:rsidP="00D95CBC">
      <w:pPr>
        <w:rPr>
          <w:b/>
          <w:sz w:val="20"/>
          <w:szCs w:val="20"/>
          <w:lang w:val="tr-TR"/>
        </w:rPr>
      </w:pPr>
      <w:r w:rsidRPr="00051297">
        <w:rPr>
          <w:b/>
          <w:sz w:val="20"/>
          <w:szCs w:val="20"/>
          <w:lang w:val="tr-TR"/>
        </w:rPr>
        <w:t>Madde 16- Ortak girişim</w:t>
      </w:r>
    </w:p>
    <w:p w14:paraId="3516B056" w14:textId="77777777" w:rsidR="00D95CBC" w:rsidRPr="00051297" w:rsidRDefault="00D95CBC" w:rsidP="00D95CBC">
      <w:pPr>
        <w:rPr>
          <w:sz w:val="20"/>
          <w:szCs w:val="20"/>
          <w:lang w:val="tr-TR"/>
        </w:rPr>
      </w:pPr>
      <w:r w:rsidRPr="00051297">
        <w:rPr>
          <w:sz w:val="20"/>
          <w:szCs w:val="20"/>
          <w:lang w:val="tr-TR"/>
        </w:rPr>
        <w:lastRenderedPageBreak/>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14:paraId="42779AF3" w14:textId="77777777" w:rsidR="00D95CBC" w:rsidRPr="00051297" w:rsidRDefault="00D95CBC" w:rsidP="00D95CBC">
      <w:pPr>
        <w:rPr>
          <w:sz w:val="20"/>
          <w:szCs w:val="20"/>
          <w:lang w:val="tr-TR"/>
        </w:rPr>
      </w:pPr>
      <w:r w:rsidRPr="00051297">
        <w:rPr>
          <w:sz w:val="20"/>
          <w:szCs w:val="20"/>
          <w:lang w:val="tr-TR"/>
        </w:rP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14:paraId="01802F9A" w14:textId="77777777" w:rsidR="00D95CBC" w:rsidRPr="00051297" w:rsidRDefault="00D95CBC" w:rsidP="00D95CBC">
      <w:pPr>
        <w:spacing w:after="60"/>
        <w:rPr>
          <w:b/>
          <w:sz w:val="20"/>
          <w:szCs w:val="20"/>
          <w:lang w:val="tr-TR"/>
        </w:rPr>
      </w:pPr>
      <w:r w:rsidRPr="00051297">
        <w:rPr>
          <w:b/>
          <w:sz w:val="20"/>
          <w:szCs w:val="20"/>
          <w:lang w:val="tr-TR"/>
        </w:rPr>
        <w:t xml:space="preserve">Madde 17-Alt yükleniciler </w:t>
      </w:r>
    </w:p>
    <w:p w14:paraId="2DAED9D3" w14:textId="77777777" w:rsidR="00D95CBC" w:rsidRPr="00051297" w:rsidRDefault="00D95CBC" w:rsidP="00D95CBC">
      <w:pPr>
        <w:pStyle w:val="GvdeMetni2"/>
        <w:tabs>
          <w:tab w:val="left" w:pos="0"/>
        </w:tabs>
        <w:spacing w:after="0" w:line="240" w:lineRule="auto"/>
        <w:ind w:right="-357"/>
        <w:rPr>
          <w:rFonts w:ascii="Times New Roman" w:hAnsi="Times New Roman"/>
          <w:sz w:val="20"/>
          <w:lang w:val="tr-TR"/>
        </w:rPr>
      </w:pPr>
      <w:r w:rsidRPr="00051297">
        <w:rPr>
          <w:rFonts w:ascii="Times New Roman" w:hAnsi="Times New Roman"/>
          <w:sz w:val="20"/>
          <w:lang w:val="tr-TR"/>
        </w:rPr>
        <w:t xml:space="preserve">İhale konusu alımın/işin tamamı veya bir kısmı alt </w:t>
      </w:r>
      <w:proofErr w:type="gramStart"/>
      <w:r w:rsidRPr="00051297">
        <w:rPr>
          <w:rFonts w:ascii="Times New Roman" w:hAnsi="Times New Roman"/>
          <w:sz w:val="20"/>
          <w:lang w:val="tr-TR"/>
        </w:rPr>
        <w:t>yüklenicilere  (</w:t>
      </w:r>
      <w:proofErr w:type="gramEnd"/>
      <w:r w:rsidRPr="00051297">
        <w:rPr>
          <w:rFonts w:ascii="Times New Roman" w:hAnsi="Times New Roman"/>
          <w:sz w:val="20"/>
          <w:lang w:val="tr-TR"/>
        </w:rPr>
        <w:t>taşeronlara) yaptırılamaz</w:t>
      </w:r>
      <w:r>
        <w:rPr>
          <w:rFonts w:ascii="Times New Roman" w:hAnsi="Times New Roman"/>
          <w:sz w:val="20"/>
          <w:lang w:val="tr-TR"/>
        </w:rPr>
        <w:t>.</w:t>
      </w:r>
    </w:p>
    <w:p w14:paraId="27E733F2" w14:textId="77777777" w:rsidR="00D95CBC" w:rsidRPr="00051297" w:rsidRDefault="00D95CBC" w:rsidP="00D95CBC">
      <w:pPr>
        <w:keepNext/>
        <w:spacing w:after="60"/>
        <w:rPr>
          <w:b/>
          <w:sz w:val="20"/>
          <w:szCs w:val="20"/>
          <w:lang w:val="tr-TR"/>
        </w:rPr>
      </w:pPr>
      <w:r w:rsidRPr="00051297">
        <w:rPr>
          <w:b/>
          <w:sz w:val="20"/>
          <w:szCs w:val="20"/>
          <w:lang w:val="tr-TR"/>
        </w:rPr>
        <w:t xml:space="preserve">Madde18-Teklif ve sözleşme türü </w:t>
      </w:r>
    </w:p>
    <w:p w14:paraId="6BC0840B" w14:textId="1AC6F0DB" w:rsidR="00D95CBC" w:rsidRPr="00051297" w:rsidRDefault="00D95CBC" w:rsidP="00D95CBC">
      <w:pPr>
        <w:rPr>
          <w:sz w:val="20"/>
          <w:szCs w:val="20"/>
          <w:lang w:val="tr-TR"/>
        </w:rPr>
      </w:pPr>
      <w:r w:rsidRPr="00051297">
        <w:rPr>
          <w:sz w:val="20"/>
          <w:szCs w:val="20"/>
          <w:lang w:val="tr-TR"/>
        </w:rPr>
        <w:t xml:space="preserve">Tekliflerin, götürü bedel veya birim fiyat esaslı olacağı Sözleşme Makamı tarafından </w:t>
      </w:r>
      <w:proofErr w:type="gramStart"/>
      <w:r w:rsidRPr="00051297">
        <w:rPr>
          <w:sz w:val="20"/>
          <w:szCs w:val="20"/>
          <w:lang w:val="tr-TR"/>
        </w:rPr>
        <w:t xml:space="preserve">belirlenir </w:t>
      </w:r>
      <w:r w:rsidR="00944878">
        <w:rPr>
          <w:sz w:val="20"/>
          <w:szCs w:val="20"/>
          <w:lang w:val="tr-TR"/>
        </w:rPr>
        <w:t xml:space="preserve"> </w:t>
      </w:r>
      <w:r w:rsidRPr="00051297">
        <w:rPr>
          <w:sz w:val="20"/>
          <w:szCs w:val="20"/>
          <w:lang w:val="tr-TR"/>
        </w:rPr>
        <w:t>ve</w:t>
      </w:r>
      <w:proofErr w:type="gramEnd"/>
      <w:r w:rsidRPr="00051297">
        <w:rPr>
          <w:sz w:val="20"/>
          <w:szCs w:val="20"/>
          <w:lang w:val="tr-TR"/>
        </w:rPr>
        <w:t xml:space="preserve"> ihale duyurusunda hangi usul ile ihaleye çıkıldığı belirtilir.</w:t>
      </w:r>
    </w:p>
    <w:p w14:paraId="53969A3C" w14:textId="77777777" w:rsidR="00D95CBC" w:rsidRPr="00051297" w:rsidRDefault="00D95CBC" w:rsidP="00D95CBC">
      <w:pPr>
        <w:rPr>
          <w:b/>
          <w:sz w:val="20"/>
          <w:szCs w:val="20"/>
          <w:lang w:val="tr-TR"/>
        </w:rPr>
      </w:pPr>
      <w:r w:rsidRPr="00051297">
        <w:rPr>
          <w:b/>
          <w:sz w:val="20"/>
          <w:szCs w:val="20"/>
          <w:lang w:val="tr-TR"/>
        </w:rPr>
        <w:t>Madde 19- Teklifin dili</w:t>
      </w:r>
    </w:p>
    <w:p w14:paraId="53A7D82C" w14:textId="77777777" w:rsidR="00D95CBC" w:rsidRPr="00051297" w:rsidRDefault="00D95CBC" w:rsidP="00D95CBC">
      <w:pPr>
        <w:rPr>
          <w:sz w:val="20"/>
          <w:szCs w:val="20"/>
          <w:lang w:val="tr-TR"/>
        </w:rPr>
      </w:pPr>
      <w:r w:rsidRPr="00051297">
        <w:rPr>
          <w:sz w:val="20"/>
          <w:szCs w:val="20"/>
          <w:lang w:val="tr-TR"/>
        </w:rPr>
        <w:t>Teklifler ve ekleri Türkçe olarak hazırlanacak ve sunulacaktır.</w:t>
      </w:r>
    </w:p>
    <w:p w14:paraId="691CEACC" w14:textId="77777777" w:rsidR="00D95CBC" w:rsidRPr="00051297" w:rsidRDefault="00D95CBC" w:rsidP="00D95CBC">
      <w:pPr>
        <w:keepNext/>
        <w:rPr>
          <w:b/>
          <w:sz w:val="20"/>
          <w:szCs w:val="20"/>
          <w:lang w:val="tr-TR"/>
        </w:rPr>
      </w:pPr>
      <w:r w:rsidRPr="00051297">
        <w:rPr>
          <w:b/>
          <w:sz w:val="20"/>
          <w:szCs w:val="20"/>
          <w:lang w:val="tr-TR"/>
        </w:rPr>
        <w:t>Madde 20-Teklif ve ödemelerde geçerli para birimi</w:t>
      </w:r>
    </w:p>
    <w:p w14:paraId="156873A5" w14:textId="77777777" w:rsidR="00D95CBC" w:rsidRPr="00051297" w:rsidRDefault="00D95CBC" w:rsidP="00D95CBC">
      <w:pPr>
        <w:rPr>
          <w:sz w:val="20"/>
          <w:szCs w:val="20"/>
          <w:lang w:val="tr-TR"/>
        </w:rPr>
      </w:pPr>
      <w:r w:rsidRPr="00051297">
        <w:rPr>
          <w:sz w:val="20"/>
          <w:szCs w:val="20"/>
          <w:lang w:val="tr-TR"/>
        </w:rPr>
        <w:t xml:space="preserve">Teklif ve ödemelerde geçerli para birimi TL’dir. </w:t>
      </w:r>
    </w:p>
    <w:p w14:paraId="63294B1E" w14:textId="77777777" w:rsidR="00D95CBC" w:rsidRPr="00051297" w:rsidRDefault="00D95CBC" w:rsidP="00D95CBC">
      <w:pPr>
        <w:spacing w:after="60"/>
        <w:rPr>
          <w:b/>
          <w:sz w:val="20"/>
          <w:szCs w:val="20"/>
          <w:lang w:val="tr-TR"/>
        </w:rPr>
      </w:pPr>
      <w:r w:rsidRPr="00051297">
        <w:rPr>
          <w:b/>
          <w:sz w:val="20"/>
          <w:szCs w:val="20"/>
          <w:lang w:val="tr-TR"/>
        </w:rPr>
        <w:t>Madde 21-Kısmi teklif verilmesi</w:t>
      </w:r>
    </w:p>
    <w:p w14:paraId="4233B75B" w14:textId="77777777" w:rsidR="00D95CBC" w:rsidRPr="00051297" w:rsidRDefault="00D95CBC" w:rsidP="00D95CBC">
      <w:pPr>
        <w:spacing w:after="60"/>
        <w:rPr>
          <w:sz w:val="20"/>
          <w:szCs w:val="20"/>
          <w:lang w:val="tr-TR"/>
        </w:rPr>
      </w:pPr>
      <w:r w:rsidRPr="00051297">
        <w:rPr>
          <w:sz w:val="20"/>
          <w:szCs w:val="20"/>
          <w:lang w:val="tr-TR"/>
        </w:rPr>
        <w:t>Sözleşme Makamı tarafından gerçekleştirilecek ihalelerde, lotlar halinde ihaleye çıkılmamış ise, işin tamamı için teklif sunulacak olup kısmi teklifler kabul edilmeyecektir.</w:t>
      </w:r>
    </w:p>
    <w:p w14:paraId="550E08C1" w14:textId="77777777" w:rsidR="00D95CBC" w:rsidRPr="00051297" w:rsidRDefault="00D95CBC" w:rsidP="00D95CBC">
      <w:pPr>
        <w:spacing w:after="60"/>
        <w:rPr>
          <w:b/>
          <w:sz w:val="20"/>
          <w:szCs w:val="20"/>
          <w:lang w:val="tr-TR"/>
        </w:rPr>
      </w:pPr>
      <w:r w:rsidRPr="00051297">
        <w:rPr>
          <w:b/>
          <w:sz w:val="20"/>
          <w:szCs w:val="20"/>
          <w:lang w:val="tr-TR"/>
        </w:rPr>
        <w:t>Madde 22- Alternatif teklifler</w:t>
      </w:r>
    </w:p>
    <w:p w14:paraId="1672C722" w14:textId="77777777" w:rsidR="00D95CBC" w:rsidRPr="00051297" w:rsidRDefault="00D95CBC" w:rsidP="00D95CBC">
      <w:pPr>
        <w:rPr>
          <w:sz w:val="20"/>
          <w:szCs w:val="20"/>
          <w:lang w:val="tr-TR"/>
        </w:rPr>
      </w:pPr>
      <w:r w:rsidRPr="00051297">
        <w:rPr>
          <w:sz w:val="20"/>
          <w:szCs w:val="20"/>
          <w:lang w:val="tr-TR"/>
        </w:rPr>
        <w:t>İhale konusu işe ilişkin olarak alternatif teklif sunulamaz.</w:t>
      </w:r>
    </w:p>
    <w:p w14:paraId="4C4E0FDC" w14:textId="77777777" w:rsidR="00D95CBC" w:rsidRPr="00051297" w:rsidRDefault="00D95CBC" w:rsidP="00D95CBC">
      <w:pPr>
        <w:spacing w:line="259" w:lineRule="auto"/>
        <w:rPr>
          <w:b/>
          <w:sz w:val="20"/>
          <w:szCs w:val="20"/>
          <w:lang w:val="tr-TR"/>
        </w:rPr>
      </w:pPr>
      <w:r w:rsidRPr="00051297">
        <w:rPr>
          <w:b/>
          <w:sz w:val="20"/>
          <w:szCs w:val="20"/>
          <w:lang w:val="tr-TR"/>
        </w:rPr>
        <w:t xml:space="preserve">Madde 23-Tekliflerin sunulma şekli </w:t>
      </w:r>
    </w:p>
    <w:p w14:paraId="69C340B6" w14:textId="77777777" w:rsidR="00D95CBC" w:rsidRPr="00051297" w:rsidRDefault="00D95CBC" w:rsidP="00D95CBC">
      <w:pPr>
        <w:rPr>
          <w:sz w:val="20"/>
          <w:szCs w:val="20"/>
          <w:lang w:val="tr-TR"/>
        </w:rPr>
      </w:pPr>
      <w:r w:rsidRPr="00051297">
        <w:rPr>
          <w:sz w:val="20"/>
          <w:szCs w:val="20"/>
          <w:lang w:val="tr-TR"/>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Makamının açık adresi yazılır. Zarfın yapıştırılan yeri istekli tarafından imzalanarak, mühürlenecek veya kaşelenecektir.</w:t>
      </w:r>
    </w:p>
    <w:p w14:paraId="02968580" w14:textId="77777777" w:rsidR="00D95CBC" w:rsidRPr="00051297" w:rsidRDefault="00D95CBC" w:rsidP="00D95CBC">
      <w:pPr>
        <w:ind w:right="-1"/>
        <w:rPr>
          <w:sz w:val="20"/>
          <w:szCs w:val="20"/>
          <w:lang w:val="tr-TR"/>
        </w:rPr>
      </w:pPr>
      <w:r w:rsidRPr="00051297">
        <w:rPr>
          <w:sz w:val="20"/>
          <w:szCs w:val="20"/>
          <w:lang w:val="tr-TR"/>
        </w:rPr>
        <w:t>Teklifler ihale dosyasında belirtilen ihale saatine kadar sıra numaralı alındılar karşılığında Sözleşme Makamına (tekliflerin sunulacağı yere) teslim edilir. Bu saatten sonra verilen teklifler kabul edilmez ve açılmadan istekliye iade edilir.</w:t>
      </w:r>
    </w:p>
    <w:p w14:paraId="638C2AE2" w14:textId="77777777" w:rsidR="00D95CBC" w:rsidRPr="00051297" w:rsidRDefault="00D95CBC" w:rsidP="00D95CBC">
      <w:pPr>
        <w:ind w:right="-1"/>
        <w:rPr>
          <w:sz w:val="20"/>
          <w:szCs w:val="20"/>
          <w:lang w:val="tr-TR"/>
        </w:rPr>
      </w:pPr>
      <w:r w:rsidRPr="00051297">
        <w:rPr>
          <w:sz w:val="20"/>
          <w:szCs w:val="20"/>
          <w:lang w:val="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14:paraId="13560077" w14:textId="77777777" w:rsidR="00D95CBC" w:rsidRPr="00051297" w:rsidRDefault="00D95CBC" w:rsidP="00D95CBC">
      <w:pPr>
        <w:spacing w:line="259" w:lineRule="auto"/>
        <w:rPr>
          <w:b/>
          <w:sz w:val="20"/>
          <w:szCs w:val="20"/>
          <w:lang w:val="tr-TR"/>
        </w:rPr>
      </w:pPr>
      <w:r w:rsidRPr="00051297">
        <w:rPr>
          <w:b/>
          <w:sz w:val="20"/>
          <w:szCs w:val="20"/>
          <w:lang w:val="tr-TR"/>
        </w:rPr>
        <w:t>Madde 24-Teklif mektubunun şekli ve içeriği</w:t>
      </w:r>
    </w:p>
    <w:p w14:paraId="655C8FF9" w14:textId="75DAC4FC" w:rsidR="00D95CBC" w:rsidRPr="00051297" w:rsidRDefault="00D95CBC" w:rsidP="00D95CBC">
      <w:pPr>
        <w:keepNext/>
        <w:spacing w:after="120"/>
        <w:rPr>
          <w:color w:val="000000"/>
          <w:sz w:val="20"/>
          <w:lang w:val="tr-TR"/>
        </w:rPr>
      </w:pPr>
      <w:r w:rsidRPr="00051297">
        <w:rPr>
          <w:color w:val="000000"/>
          <w:sz w:val="20"/>
          <w:lang w:val="tr-TR"/>
        </w:rPr>
        <w:t xml:space="preserve">Teklif, bir Teknik ve bir Mali tekliften oluşur ve bunların ayrı zarflarda teslim edilmesi gerekir. Her bir teknik teklif ve mali teklifin içerisinde, üzerinde belirgin olarak “ASLIDIR” yazan bir asıl nüsha bulunmalıdır.  </w:t>
      </w:r>
    </w:p>
    <w:p w14:paraId="2B0C2CE2" w14:textId="77777777" w:rsidR="00D95CBC" w:rsidRPr="00051297" w:rsidRDefault="00D95CBC" w:rsidP="00D95CBC">
      <w:pPr>
        <w:tabs>
          <w:tab w:val="left" w:pos="0"/>
        </w:tabs>
        <w:ind w:right="-1"/>
        <w:rPr>
          <w:sz w:val="20"/>
          <w:szCs w:val="20"/>
          <w:lang w:val="tr-TR"/>
        </w:rPr>
      </w:pPr>
      <w:r w:rsidRPr="00051297">
        <w:rPr>
          <w:sz w:val="20"/>
          <w:szCs w:val="20"/>
          <w:lang w:val="tr-TR"/>
        </w:rPr>
        <w:t xml:space="preserve">Teklif mektupları, yazılı ve imzalı olarak sunulur. Teklif Mektubunda; </w:t>
      </w:r>
    </w:p>
    <w:p w14:paraId="0D22A363" w14:textId="77777777" w:rsidR="00D95CBC" w:rsidRPr="00051297" w:rsidRDefault="00D95CBC" w:rsidP="00743FAD">
      <w:pPr>
        <w:numPr>
          <w:ilvl w:val="0"/>
          <w:numId w:val="11"/>
        </w:numPr>
        <w:tabs>
          <w:tab w:val="left" w:pos="0"/>
        </w:tabs>
        <w:overflowPunct w:val="0"/>
        <w:autoSpaceDE w:val="0"/>
        <w:autoSpaceDN w:val="0"/>
        <w:adjustRightInd w:val="0"/>
        <w:ind w:right="-1" w:hanging="76"/>
        <w:textAlignment w:val="baseline"/>
        <w:rPr>
          <w:sz w:val="20"/>
          <w:szCs w:val="20"/>
          <w:lang w:val="tr-TR"/>
        </w:rPr>
      </w:pPr>
      <w:r w:rsidRPr="00051297">
        <w:rPr>
          <w:sz w:val="20"/>
          <w:szCs w:val="20"/>
          <w:lang w:val="tr-TR"/>
        </w:rPr>
        <w:t>İhale dosyasının tamamen okunup kabul edildiğinin belirtilmesi,</w:t>
      </w:r>
    </w:p>
    <w:p w14:paraId="04E2B2CF" w14:textId="77777777" w:rsidR="00D95CBC" w:rsidRPr="00051297" w:rsidRDefault="00D95CBC" w:rsidP="00743FAD">
      <w:pPr>
        <w:numPr>
          <w:ilvl w:val="0"/>
          <w:numId w:val="11"/>
        </w:numPr>
        <w:tabs>
          <w:tab w:val="left" w:pos="0"/>
          <w:tab w:val="left" w:pos="720"/>
          <w:tab w:val="left" w:pos="900"/>
        </w:tabs>
        <w:overflowPunct w:val="0"/>
        <w:autoSpaceDE w:val="0"/>
        <w:autoSpaceDN w:val="0"/>
        <w:adjustRightInd w:val="0"/>
        <w:ind w:right="-1" w:hanging="76"/>
        <w:textAlignment w:val="baseline"/>
        <w:rPr>
          <w:sz w:val="20"/>
          <w:szCs w:val="20"/>
          <w:lang w:val="tr-TR"/>
        </w:rPr>
      </w:pPr>
      <w:r w:rsidRPr="00051297">
        <w:rPr>
          <w:sz w:val="20"/>
          <w:szCs w:val="20"/>
          <w:lang w:val="tr-TR"/>
        </w:rPr>
        <w:t>Teklif edilen bedelin rakam ve yazı ile birbirine uygun olarak açıkça yazılması,</w:t>
      </w:r>
    </w:p>
    <w:p w14:paraId="07F25844" w14:textId="77777777" w:rsidR="00D95CBC" w:rsidRPr="00051297" w:rsidRDefault="00D95CBC" w:rsidP="00743FAD">
      <w:pPr>
        <w:numPr>
          <w:ilvl w:val="0"/>
          <w:numId w:val="11"/>
        </w:numPr>
        <w:tabs>
          <w:tab w:val="left" w:pos="0"/>
          <w:tab w:val="left" w:pos="720"/>
          <w:tab w:val="left" w:pos="900"/>
        </w:tabs>
        <w:overflowPunct w:val="0"/>
        <w:autoSpaceDE w:val="0"/>
        <w:autoSpaceDN w:val="0"/>
        <w:adjustRightInd w:val="0"/>
        <w:ind w:right="-1" w:hanging="76"/>
        <w:textAlignment w:val="baseline"/>
        <w:rPr>
          <w:sz w:val="20"/>
          <w:szCs w:val="20"/>
          <w:lang w:val="tr-TR"/>
        </w:rPr>
      </w:pPr>
      <w:r w:rsidRPr="00051297">
        <w:rPr>
          <w:sz w:val="20"/>
          <w:szCs w:val="20"/>
          <w:lang w:val="tr-TR"/>
        </w:rPr>
        <w:t xml:space="preserve">Üzerinde kazıntı, silinti, düzeltme bulunmaması, </w:t>
      </w:r>
    </w:p>
    <w:p w14:paraId="7730CA7E" w14:textId="77777777" w:rsidR="00D95CBC" w:rsidRPr="00051297" w:rsidRDefault="00D95CBC" w:rsidP="00743FAD">
      <w:pPr>
        <w:numPr>
          <w:ilvl w:val="0"/>
          <w:numId w:val="11"/>
        </w:numPr>
        <w:overflowPunct w:val="0"/>
        <w:autoSpaceDE w:val="0"/>
        <w:autoSpaceDN w:val="0"/>
        <w:adjustRightInd w:val="0"/>
        <w:ind w:right="-1" w:hanging="76"/>
        <w:textAlignment w:val="baseline"/>
        <w:rPr>
          <w:sz w:val="20"/>
          <w:szCs w:val="20"/>
          <w:lang w:val="tr-TR"/>
        </w:rPr>
      </w:pPr>
      <w:r w:rsidRPr="00051297">
        <w:rPr>
          <w:sz w:val="20"/>
          <w:szCs w:val="20"/>
          <w:lang w:val="tr-TR"/>
        </w:rPr>
        <w:t>Teklif mektubunun ad</w:t>
      </w:r>
      <w:r>
        <w:rPr>
          <w:sz w:val="20"/>
          <w:szCs w:val="20"/>
          <w:lang w:val="tr-TR"/>
        </w:rPr>
        <w:t>ı</w:t>
      </w:r>
      <w:r w:rsidRPr="00051297">
        <w:rPr>
          <w:sz w:val="20"/>
          <w:szCs w:val="20"/>
          <w:lang w:val="tr-TR"/>
        </w:rPr>
        <w:t>, soyad</w:t>
      </w:r>
      <w:r>
        <w:rPr>
          <w:sz w:val="20"/>
          <w:szCs w:val="20"/>
          <w:lang w:val="tr-TR"/>
        </w:rPr>
        <w:t>ı</w:t>
      </w:r>
      <w:r w:rsidRPr="00051297">
        <w:rPr>
          <w:sz w:val="20"/>
          <w:szCs w:val="20"/>
          <w:lang w:val="tr-TR"/>
        </w:rPr>
        <w:t xml:space="preserve"> veya ticaret unvanı yazılmak suretiyle yetkili kişilerce imzalanmış olması,</w:t>
      </w:r>
    </w:p>
    <w:p w14:paraId="25D540E8" w14:textId="77777777" w:rsidR="00D95CBC" w:rsidRPr="00051297" w:rsidRDefault="00D95CBC" w:rsidP="00D95CBC">
      <w:pPr>
        <w:tabs>
          <w:tab w:val="left" w:pos="900"/>
        </w:tabs>
        <w:ind w:right="-1"/>
        <w:rPr>
          <w:sz w:val="20"/>
          <w:szCs w:val="20"/>
          <w:lang w:val="tr-TR"/>
        </w:rPr>
      </w:pPr>
      <w:proofErr w:type="gramStart"/>
      <w:r w:rsidRPr="00051297">
        <w:rPr>
          <w:sz w:val="20"/>
          <w:szCs w:val="20"/>
          <w:lang w:val="tr-TR"/>
        </w:rPr>
        <w:t>zorunludur</w:t>
      </w:r>
      <w:proofErr w:type="gramEnd"/>
      <w:r w:rsidRPr="00051297">
        <w:rPr>
          <w:sz w:val="20"/>
          <w:szCs w:val="20"/>
          <w:lang w:val="tr-TR"/>
        </w:rPr>
        <w:t>.</w:t>
      </w:r>
    </w:p>
    <w:p w14:paraId="0127C4F3" w14:textId="77777777" w:rsidR="00D95CBC" w:rsidRPr="00051297" w:rsidRDefault="00D95CBC" w:rsidP="00D95CBC">
      <w:pPr>
        <w:spacing w:line="264" w:lineRule="auto"/>
        <w:rPr>
          <w:bCs/>
          <w:sz w:val="20"/>
          <w:szCs w:val="20"/>
          <w:lang w:val="tr-TR"/>
        </w:rPr>
      </w:pPr>
      <w:r w:rsidRPr="00051297">
        <w:rPr>
          <w:bCs/>
          <w:sz w:val="20"/>
          <w:szCs w:val="20"/>
          <w:lang w:val="tr-TR"/>
        </w:rPr>
        <w:lastRenderedPageBreak/>
        <w:t>Ortak girişim olarak teklif veren isteklilerin teklif mektuplarının, ortakların tamamı tarafından veya teklif vermeye yetki verdikleri kişiler tarafından imzalanması gerekir.</w:t>
      </w:r>
    </w:p>
    <w:p w14:paraId="6DBB4862" w14:textId="77777777" w:rsidR="00D95CBC" w:rsidRPr="00051297" w:rsidRDefault="00D95CBC" w:rsidP="00D95CBC">
      <w:pPr>
        <w:tabs>
          <w:tab w:val="left" w:pos="0"/>
        </w:tabs>
        <w:ind w:right="-1"/>
        <w:rPr>
          <w:b/>
          <w:sz w:val="20"/>
          <w:szCs w:val="20"/>
          <w:lang w:val="tr-TR"/>
        </w:rPr>
      </w:pPr>
      <w:r w:rsidRPr="00051297">
        <w:rPr>
          <w:sz w:val="20"/>
          <w:szCs w:val="20"/>
          <w:lang w:val="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14:paraId="44D4DAF4" w14:textId="77777777" w:rsidR="00D95CBC" w:rsidRPr="00051297" w:rsidRDefault="00D95CBC" w:rsidP="00D95CBC">
      <w:pPr>
        <w:tabs>
          <w:tab w:val="left" w:pos="0"/>
        </w:tabs>
        <w:ind w:right="-1"/>
        <w:rPr>
          <w:sz w:val="20"/>
          <w:szCs w:val="20"/>
          <w:lang w:val="tr-TR"/>
        </w:rPr>
      </w:pPr>
      <w:r w:rsidRPr="00051297">
        <w:rPr>
          <w:b/>
          <w:sz w:val="20"/>
          <w:szCs w:val="20"/>
          <w:lang w:val="tr-TR"/>
        </w:rPr>
        <w:t>Madde 25- Tekliflerin geçerlilik süresi</w:t>
      </w:r>
    </w:p>
    <w:p w14:paraId="34E091B1" w14:textId="77777777" w:rsidR="00D95CBC" w:rsidRPr="00051297" w:rsidRDefault="00D95CBC" w:rsidP="00D95CBC">
      <w:pPr>
        <w:pStyle w:val="GvdeMetni2"/>
        <w:spacing w:line="240" w:lineRule="auto"/>
        <w:ind w:right="-1"/>
        <w:rPr>
          <w:rFonts w:ascii="Times New Roman" w:hAnsi="Times New Roman"/>
          <w:sz w:val="20"/>
          <w:lang w:val="tr-TR" w:eastAsia="tr-TR"/>
        </w:rPr>
      </w:pPr>
      <w:r w:rsidRPr="00051297">
        <w:rPr>
          <w:rFonts w:ascii="Times New Roman" w:hAnsi="Times New Roman"/>
          <w:sz w:val="20"/>
          <w:lang w:val="tr-TR" w:eastAsia="tr-TR"/>
        </w:rPr>
        <w:t xml:space="preserve">Tekliflerin geçerlilik süresi, ihale tarihinden itibaren en az. 60 takvim günü olmalıdır. Bu süreden daha kısa süreyle geçerli olduğu belirtilen teklif mektupları değerlendirmeye alınmayacaktır. </w:t>
      </w:r>
    </w:p>
    <w:p w14:paraId="2641FEFB" w14:textId="77777777" w:rsidR="00D95CBC" w:rsidRPr="00051297" w:rsidRDefault="00D95CBC" w:rsidP="00D95CBC">
      <w:pPr>
        <w:pStyle w:val="GvdeMetni2"/>
        <w:spacing w:line="240" w:lineRule="auto"/>
        <w:ind w:right="-1"/>
        <w:rPr>
          <w:rFonts w:ascii="Times New Roman" w:hAnsi="Times New Roman"/>
          <w:sz w:val="20"/>
          <w:lang w:val="tr-TR" w:eastAsia="tr-TR"/>
        </w:rPr>
      </w:pPr>
      <w:r w:rsidRPr="00051297">
        <w:rPr>
          <w:rFonts w:ascii="Times New Roman" w:hAnsi="Times New Roman"/>
          <w:sz w:val="20"/>
          <w:lang w:val="tr-TR"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14:paraId="4CDFA831" w14:textId="77777777" w:rsidR="00D95CBC" w:rsidRPr="00051297" w:rsidRDefault="00D95CBC" w:rsidP="00D95CBC">
      <w:pPr>
        <w:pStyle w:val="GvdeMetni2"/>
        <w:spacing w:after="60" w:line="240" w:lineRule="auto"/>
        <w:ind w:right="-1"/>
        <w:rPr>
          <w:rFonts w:ascii="Times New Roman" w:hAnsi="Times New Roman"/>
          <w:sz w:val="20"/>
          <w:lang w:val="tr-TR" w:eastAsia="tr-TR"/>
        </w:rPr>
      </w:pPr>
      <w:r w:rsidRPr="00051297">
        <w:rPr>
          <w:rFonts w:ascii="Times New Roman" w:hAnsi="Times New Roman"/>
          <w:sz w:val="20"/>
          <w:lang w:val="tr-TR"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14:paraId="3B4444CE" w14:textId="77777777" w:rsidR="00D95CBC" w:rsidRPr="00051297" w:rsidRDefault="00D95CBC" w:rsidP="00D95CBC">
      <w:pPr>
        <w:spacing w:after="120"/>
        <w:rPr>
          <w:sz w:val="20"/>
          <w:szCs w:val="20"/>
          <w:lang w:val="tr-TR"/>
        </w:rPr>
      </w:pPr>
      <w:r w:rsidRPr="00051297">
        <w:rPr>
          <w:sz w:val="20"/>
          <w:szCs w:val="20"/>
          <w:lang w:val="tr-TR"/>
        </w:rPr>
        <w:t>Başarılı istekli sözleşmeye hak kazandığının kendisine bildirilmesinden itibaren takip eden 60 gün için teklifinin geçerliliğini sağlamalıdır. Bildirim tarihine bakılmaksızın 60 günlük ilk süreye 60 gün daha eklenir.</w:t>
      </w:r>
    </w:p>
    <w:p w14:paraId="451066FB" w14:textId="77777777" w:rsidR="00D95CBC" w:rsidRPr="00051297" w:rsidRDefault="00D95CBC" w:rsidP="00D95CBC">
      <w:pPr>
        <w:keepNext/>
        <w:tabs>
          <w:tab w:val="left" w:pos="0"/>
        </w:tabs>
        <w:rPr>
          <w:b/>
          <w:sz w:val="20"/>
          <w:szCs w:val="20"/>
          <w:lang w:val="tr-TR"/>
        </w:rPr>
      </w:pPr>
      <w:r w:rsidRPr="00051297">
        <w:rPr>
          <w:b/>
          <w:sz w:val="20"/>
          <w:szCs w:val="20"/>
          <w:lang w:val="tr-TR"/>
        </w:rPr>
        <w:t>Madde 26- Geçici teminat ve teminat olarak kabul edilecek değerler</w:t>
      </w:r>
    </w:p>
    <w:p w14:paraId="214B845A" w14:textId="77777777" w:rsidR="00D95CBC" w:rsidRPr="00051297" w:rsidRDefault="00D95CBC" w:rsidP="00D95CBC">
      <w:pPr>
        <w:tabs>
          <w:tab w:val="left" w:pos="0"/>
        </w:tabs>
        <w:rPr>
          <w:sz w:val="20"/>
          <w:szCs w:val="20"/>
          <w:lang w:val="tr-TR"/>
        </w:rPr>
      </w:pPr>
      <w:r w:rsidRPr="00051297">
        <w:rPr>
          <w:sz w:val="20"/>
          <w:szCs w:val="20"/>
          <w:lang w:val="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14:paraId="69212A03" w14:textId="77777777" w:rsidR="00D95CBC" w:rsidRPr="00051297" w:rsidRDefault="00D95CBC" w:rsidP="00D95CBC">
      <w:pPr>
        <w:tabs>
          <w:tab w:val="left" w:pos="0"/>
        </w:tabs>
        <w:ind w:right="-1"/>
        <w:rPr>
          <w:sz w:val="20"/>
          <w:szCs w:val="20"/>
          <w:lang w:val="tr-TR"/>
        </w:rPr>
      </w:pPr>
      <w:r w:rsidRPr="00051297">
        <w:rPr>
          <w:sz w:val="20"/>
          <w:szCs w:val="20"/>
          <w:lang w:val="tr-TR"/>
        </w:rPr>
        <w:t>İsteklinin ortak girişim olması halinde, toplam geçici teminat miktarı ortaklık oranına veya işin uzmanlık gerektiren kısımlarına verilen tekliflere bakılmaksızın ortaklardan biri veya birkaçı tarafından karşılanabilir.</w:t>
      </w:r>
    </w:p>
    <w:p w14:paraId="3855B392" w14:textId="77777777" w:rsidR="00D95CBC" w:rsidRPr="00051297" w:rsidRDefault="00D95CBC" w:rsidP="00D95CBC">
      <w:pPr>
        <w:tabs>
          <w:tab w:val="left" w:pos="0"/>
        </w:tabs>
        <w:rPr>
          <w:sz w:val="20"/>
          <w:szCs w:val="20"/>
          <w:lang w:val="tr-TR"/>
        </w:rPr>
      </w:pPr>
      <w:r w:rsidRPr="00051297">
        <w:rPr>
          <w:sz w:val="20"/>
          <w:szCs w:val="20"/>
          <w:lang w:val="tr-TR"/>
        </w:rPr>
        <w:t>Geçici teminat olarak sunulan teminat mektuplarında geçerlilik tarihi belirtilmelidir. Bu tarih, teklif geçerlilik süresinin bitiminden itibaren otuz (30) günden az olmamak üzere isteklilerce belirlenir.</w:t>
      </w:r>
    </w:p>
    <w:p w14:paraId="4AD6B2E4" w14:textId="77777777" w:rsidR="00D95CBC" w:rsidRPr="00051297" w:rsidRDefault="00D95CBC" w:rsidP="00D95CBC">
      <w:pPr>
        <w:tabs>
          <w:tab w:val="left" w:pos="0"/>
        </w:tabs>
        <w:rPr>
          <w:sz w:val="20"/>
          <w:szCs w:val="20"/>
          <w:lang w:val="tr-TR"/>
        </w:rPr>
      </w:pPr>
      <w:r w:rsidRPr="00051297">
        <w:rPr>
          <w:sz w:val="20"/>
          <w:szCs w:val="20"/>
          <w:lang w:val="tr-TR"/>
        </w:rPr>
        <w:t>Kabul edilebilir bir geçici teminat ile birlikte verilmeyen teklifler, Sözleşme Makamı tarafından istenilen katılma şartlarının sağlanamadığı gerekçesiyle değerlendirme dışı bırakılacaktır.</w:t>
      </w:r>
    </w:p>
    <w:p w14:paraId="2999C047" w14:textId="77777777" w:rsidR="00D95CBC" w:rsidRPr="00051297" w:rsidRDefault="00D95CBC" w:rsidP="00D95CBC">
      <w:pPr>
        <w:tabs>
          <w:tab w:val="left" w:pos="0"/>
        </w:tabs>
        <w:rPr>
          <w:sz w:val="20"/>
          <w:szCs w:val="20"/>
          <w:lang w:val="tr-TR"/>
        </w:rPr>
      </w:pPr>
      <w:r w:rsidRPr="00051297">
        <w:rPr>
          <w:sz w:val="20"/>
          <w:szCs w:val="20"/>
          <w:lang w:val="tr-TR"/>
        </w:rPr>
        <w:t xml:space="preserve">Teminat olarak kabul edilecek değerler aşağıda sayılmıştır; </w:t>
      </w:r>
    </w:p>
    <w:p w14:paraId="0A722968" w14:textId="77777777" w:rsidR="00D95CBC" w:rsidRPr="00051297" w:rsidRDefault="00D95CBC" w:rsidP="00743FAD">
      <w:pPr>
        <w:numPr>
          <w:ilvl w:val="0"/>
          <w:numId w:val="12"/>
        </w:numPr>
        <w:ind w:right="-1"/>
        <w:rPr>
          <w:sz w:val="20"/>
          <w:szCs w:val="20"/>
          <w:lang w:val="tr-TR"/>
        </w:rPr>
      </w:pPr>
      <w:r w:rsidRPr="00051297">
        <w:rPr>
          <w:sz w:val="20"/>
          <w:szCs w:val="20"/>
          <w:lang w:val="tr-TR"/>
        </w:rPr>
        <w:t>Tedavüldeki Türk Parası.</w:t>
      </w:r>
    </w:p>
    <w:p w14:paraId="58AB2471" w14:textId="77777777" w:rsidR="00D95CBC" w:rsidRPr="00051297" w:rsidRDefault="00D95CBC" w:rsidP="00743FAD">
      <w:pPr>
        <w:numPr>
          <w:ilvl w:val="0"/>
          <w:numId w:val="12"/>
        </w:numPr>
        <w:ind w:right="-1"/>
        <w:rPr>
          <w:sz w:val="20"/>
          <w:szCs w:val="20"/>
          <w:lang w:val="tr-TR"/>
        </w:rPr>
      </w:pPr>
      <w:r w:rsidRPr="00051297">
        <w:rPr>
          <w:sz w:val="20"/>
          <w:szCs w:val="20"/>
          <w:lang w:val="tr-TR"/>
        </w:rPr>
        <w:t xml:space="preserve">Bankalar ve özel finans kurumları tarafından verilen teminat mektupları. </w:t>
      </w:r>
    </w:p>
    <w:p w14:paraId="38A1DC97" w14:textId="77777777" w:rsidR="00D95CBC" w:rsidRPr="00051297" w:rsidRDefault="00D95CBC" w:rsidP="00D95CBC">
      <w:pPr>
        <w:tabs>
          <w:tab w:val="left" w:pos="0"/>
        </w:tabs>
        <w:ind w:right="-1"/>
        <w:rPr>
          <w:sz w:val="20"/>
          <w:szCs w:val="20"/>
          <w:lang w:val="tr-TR"/>
        </w:rPr>
      </w:pPr>
      <w:r w:rsidRPr="00051297">
        <w:rPr>
          <w:sz w:val="20"/>
          <w:szCs w:val="20"/>
          <w:lang w:val="tr-TR"/>
        </w:rPr>
        <w:t>İlgili mevzuatına göre Türkiye</w:t>
      </w:r>
      <w:r w:rsidRPr="00051297">
        <w:rPr>
          <w:sz w:val="20"/>
          <w:szCs w:val="20"/>
          <w:lang w:val="tr-TR"/>
        </w:rPr>
        <w:sym w:font="Symbol" w:char="F0A2"/>
      </w:r>
      <w:r w:rsidRPr="00051297">
        <w:rPr>
          <w:sz w:val="20"/>
          <w:szCs w:val="20"/>
          <w:lang w:val="tr-TR"/>
        </w:rPr>
        <w:t>de faaliyette bulunmasına izin verilen yabancı bankaların düzenleyecekleri teminat mektupları ile Türkiye dışında faaliyette bulunan banka veya benzeri kredi kuruluşlarının kontrgarantisi üzerine Türkiye’de faaliyette bulunan bankaların veya özel finans kurumlarının düzenleyecekleri teminat mektupları da teminat olarak kabul edilir.</w:t>
      </w:r>
    </w:p>
    <w:p w14:paraId="34986905" w14:textId="77777777" w:rsidR="00D95CBC" w:rsidRPr="00051297" w:rsidRDefault="00D95CBC" w:rsidP="00D95CBC">
      <w:pPr>
        <w:tabs>
          <w:tab w:val="left" w:pos="0"/>
        </w:tabs>
        <w:ind w:right="-1"/>
        <w:rPr>
          <w:sz w:val="20"/>
          <w:szCs w:val="20"/>
          <w:lang w:val="tr-TR"/>
        </w:rPr>
      </w:pPr>
      <w:r w:rsidRPr="00051297">
        <w:rPr>
          <w:sz w:val="20"/>
          <w:szCs w:val="20"/>
          <w:lang w:val="tr-TR"/>
        </w:rPr>
        <w:t xml:space="preserve">Teminatlar, teminat olarak kabul edilen diğer değerlerle değiştirilebilir. </w:t>
      </w:r>
    </w:p>
    <w:p w14:paraId="5601A853" w14:textId="77777777" w:rsidR="00D95CBC" w:rsidRPr="00051297" w:rsidRDefault="00D95CBC" w:rsidP="00D95CBC">
      <w:pPr>
        <w:tabs>
          <w:tab w:val="left" w:pos="0"/>
        </w:tabs>
        <w:ind w:right="-1"/>
        <w:rPr>
          <w:b/>
          <w:sz w:val="20"/>
          <w:szCs w:val="20"/>
          <w:lang w:val="tr-TR"/>
        </w:rPr>
      </w:pPr>
      <w:r w:rsidRPr="00051297">
        <w:rPr>
          <w:b/>
          <w:sz w:val="20"/>
          <w:szCs w:val="20"/>
          <w:lang w:val="tr-TR"/>
        </w:rPr>
        <w:t>Madde 27- Geçici teminatın teslim yeri ve iadesi</w:t>
      </w:r>
    </w:p>
    <w:p w14:paraId="18A36B3F" w14:textId="77777777" w:rsidR="00D95CBC" w:rsidRPr="00051297" w:rsidRDefault="00D95CBC" w:rsidP="00D95CBC">
      <w:pPr>
        <w:tabs>
          <w:tab w:val="left" w:pos="0"/>
        </w:tabs>
        <w:rPr>
          <w:sz w:val="20"/>
          <w:szCs w:val="20"/>
          <w:lang w:val="tr-TR"/>
        </w:rPr>
      </w:pPr>
      <w:r w:rsidRPr="00051297">
        <w:rPr>
          <w:sz w:val="20"/>
          <w:szCs w:val="20"/>
          <w:lang w:val="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14:paraId="5056035D" w14:textId="77777777" w:rsidR="00D95CBC" w:rsidRPr="00051297" w:rsidRDefault="00D95CBC" w:rsidP="00D95CBC">
      <w:pPr>
        <w:tabs>
          <w:tab w:val="left" w:pos="0"/>
        </w:tabs>
        <w:rPr>
          <w:sz w:val="20"/>
          <w:szCs w:val="20"/>
          <w:lang w:val="tr-TR"/>
        </w:rPr>
      </w:pPr>
      <w:r w:rsidRPr="00051297">
        <w:rPr>
          <w:sz w:val="20"/>
          <w:szCs w:val="20"/>
          <w:lang w:val="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14:paraId="0ECBD876" w14:textId="77777777" w:rsidR="00D95CBC" w:rsidRPr="00051297" w:rsidRDefault="00D95CBC" w:rsidP="00D95CBC">
      <w:pPr>
        <w:spacing w:after="120"/>
        <w:rPr>
          <w:b/>
          <w:color w:val="000000"/>
          <w:sz w:val="20"/>
          <w:lang w:val="tr-TR"/>
        </w:rPr>
      </w:pPr>
      <w:r w:rsidRPr="00051297">
        <w:rPr>
          <w:b/>
          <w:color w:val="000000"/>
          <w:sz w:val="20"/>
          <w:lang w:val="tr-TR"/>
        </w:rPr>
        <w:t>Madde 28- Son teklif teslim tarihinden önce ek bilgi talepleri</w:t>
      </w:r>
    </w:p>
    <w:p w14:paraId="3D3BD9E5" w14:textId="77777777" w:rsidR="00D95CBC" w:rsidRPr="00051297" w:rsidRDefault="00D95CBC" w:rsidP="00D95CBC">
      <w:pPr>
        <w:spacing w:after="120"/>
        <w:rPr>
          <w:sz w:val="20"/>
          <w:lang w:val="tr-TR"/>
        </w:rPr>
      </w:pPr>
      <w:r w:rsidRPr="00051297">
        <w:rPr>
          <w:sz w:val="20"/>
          <w:lang w:val="tr-TR"/>
        </w:rPr>
        <w:t xml:space="preserve">İhale dosyası ve ihale konusu hakkındaki bilgi talepleri yazılı olarak, tekliflerin sunulması için son tarihten 10 gün öncesine kadar Sözleşme Makamına iletilir. Sözleşme Makamı, bilgi taleplerini, tekliflerin sunulması için son tarihten </w:t>
      </w:r>
      <w:r w:rsidRPr="00051297">
        <w:rPr>
          <w:sz w:val="20"/>
          <w:lang w:val="tr-TR"/>
        </w:rPr>
        <w:lastRenderedPageBreak/>
        <w:t xml:space="preserve">5 gün öncesine kadar, diğer isteklilerin de bilgi edineceği bir şekilde, internet sayfasında ve ilgili Ajansın internet sayfasında duyurur. </w:t>
      </w:r>
    </w:p>
    <w:p w14:paraId="3C22F46B" w14:textId="77777777" w:rsidR="00D95CBC" w:rsidRPr="00051297" w:rsidRDefault="00D95CBC" w:rsidP="00D95CBC">
      <w:pPr>
        <w:spacing w:after="120"/>
        <w:rPr>
          <w:color w:val="000000"/>
          <w:sz w:val="20"/>
          <w:lang w:val="tr-TR"/>
        </w:rPr>
      </w:pPr>
      <w:r w:rsidRPr="00051297">
        <w:rPr>
          <w:color w:val="000000"/>
          <w:sz w:val="20"/>
          <w:lang w:val="tr-TR"/>
        </w:rPr>
        <w:t>Sözleşme Makamı, kendi girişimi ile ya da herhangi bir isteklinin talebi üzerine, teklif dosyası hakkında ek bilgi sağlarsa, bu tür bilgileri, tüm isteklilere aynı anda yazılı olarak gönderecektir.</w:t>
      </w:r>
    </w:p>
    <w:p w14:paraId="240778A0" w14:textId="77777777" w:rsidR="00D95CBC" w:rsidRPr="00051297" w:rsidRDefault="00D95CBC" w:rsidP="00D95CBC">
      <w:pPr>
        <w:spacing w:after="120"/>
        <w:rPr>
          <w:b/>
          <w:color w:val="000000"/>
          <w:sz w:val="20"/>
          <w:lang w:val="tr-TR"/>
        </w:rPr>
      </w:pPr>
      <w:r w:rsidRPr="00051297">
        <w:rPr>
          <w:b/>
          <w:color w:val="000000"/>
          <w:sz w:val="20"/>
          <w:lang w:val="tr-TR"/>
        </w:rPr>
        <w:t>Madde 29- Tekliflerin sunulması</w:t>
      </w:r>
    </w:p>
    <w:p w14:paraId="4DAB5E1A" w14:textId="77777777" w:rsidR="00D95CBC" w:rsidRPr="00051297" w:rsidRDefault="00D95CBC" w:rsidP="00D95CBC">
      <w:pPr>
        <w:spacing w:after="120"/>
        <w:rPr>
          <w:color w:val="000000"/>
          <w:sz w:val="20"/>
          <w:lang w:val="tr-TR"/>
        </w:rPr>
      </w:pPr>
      <w:r w:rsidRPr="00051297">
        <w:rPr>
          <w:color w:val="000000"/>
          <w:sz w:val="20"/>
          <w:lang w:val="tr-TR"/>
        </w:rPr>
        <w:t xml:space="preserve">Teklifler, teklif davet mektubunda veya ilanda belirtilen son teslim tarihini geçmeyecek şekilde </w:t>
      </w:r>
      <w:r w:rsidRPr="00051297">
        <w:rPr>
          <w:color w:val="000000"/>
          <w:sz w:val="20"/>
          <w:u w:val="single"/>
          <w:lang w:val="tr-TR"/>
        </w:rPr>
        <w:t xml:space="preserve">teslim alınmak </w:t>
      </w:r>
      <w:r w:rsidRPr="00051297">
        <w:rPr>
          <w:color w:val="000000"/>
          <w:sz w:val="20"/>
          <w:lang w:val="tr-TR"/>
        </w:rPr>
        <w:t>üzere gönderilmelidir. Teklifler aşağıdaki şekilde teslim edilmelidir:</w:t>
      </w:r>
    </w:p>
    <w:p w14:paraId="4245EC54" w14:textId="77777777" w:rsidR="00D95CBC" w:rsidRPr="00533320" w:rsidRDefault="00D95CBC" w:rsidP="00743FAD">
      <w:pPr>
        <w:numPr>
          <w:ilvl w:val="0"/>
          <w:numId w:val="1"/>
        </w:numPr>
        <w:spacing w:after="120"/>
        <w:ind w:left="1077" w:hanging="357"/>
        <w:rPr>
          <w:color w:val="000000"/>
          <w:sz w:val="20"/>
          <w:lang w:val="tr-TR"/>
        </w:rPr>
      </w:pPr>
      <w:r w:rsidRPr="00051297">
        <w:rPr>
          <w:bCs/>
          <w:color w:val="000000"/>
          <w:sz w:val="20"/>
          <w:lang w:val="tr-TR"/>
        </w:rPr>
        <w:t xml:space="preserve">Taahhütlü </w:t>
      </w:r>
      <w:proofErr w:type="gramStart"/>
      <w:r w:rsidRPr="00051297">
        <w:rPr>
          <w:bCs/>
          <w:color w:val="000000"/>
          <w:sz w:val="20"/>
          <w:lang w:val="tr-TR"/>
        </w:rPr>
        <w:t>posta  /</w:t>
      </w:r>
      <w:proofErr w:type="gramEnd"/>
      <w:r w:rsidRPr="00051297">
        <w:rPr>
          <w:bCs/>
          <w:color w:val="000000"/>
          <w:sz w:val="20"/>
          <w:lang w:val="tr-TR"/>
        </w:rPr>
        <w:t xml:space="preserve"> kargo servisi) ile </w:t>
      </w:r>
      <w:r w:rsidRPr="00051297">
        <w:rPr>
          <w:color w:val="000000"/>
          <w:sz w:val="20"/>
          <w:lang w:val="tr-TR"/>
        </w:rPr>
        <w:t xml:space="preserve"> </w:t>
      </w:r>
      <w:r w:rsidR="00AD133E" w:rsidRPr="007A7439">
        <w:rPr>
          <w:sz w:val="20"/>
          <w:szCs w:val="20"/>
          <w:lang w:val="tr-TR"/>
        </w:rPr>
        <w:t xml:space="preserve">Fatih Mahallesi Gölyolu No:26  16801  Orhangazi/ Bursa   </w:t>
      </w:r>
    </w:p>
    <w:p w14:paraId="0F88270A" w14:textId="77777777" w:rsidR="00D95CBC" w:rsidRPr="00051297" w:rsidRDefault="00D95CBC" w:rsidP="00743FAD">
      <w:pPr>
        <w:numPr>
          <w:ilvl w:val="0"/>
          <w:numId w:val="1"/>
        </w:numPr>
        <w:spacing w:after="120"/>
        <w:ind w:left="1077" w:hanging="357"/>
        <w:rPr>
          <w:color w:val="000000"/>
          <w:sz w:val="20"/>
          <w:lang w:val="tr-TR"/>
        </w:rPr>
      </w:pPr>
      <w:r w:rsidRPr="00533320">
        <w:rPr>
          <w:b/>
          <w:color w:val="000000"/>
          <w:sz w:val="20"/>
          <w:lang w:val="tr-TR"/>
        </w:rPr>
        <w:t xml:space="preserve">Ya da </w:t>
      </w:r>
      <w:r w:rsidRPr="00D55E7B">
        <w:rPr>
          <w:bCs/>
          <w:color w:val="000000"/>
          <w:sz w:val="20"/>
          <w:lang w:val="tr-TR"/>
        </w:rPr>
        <w:t xml:space="preserve">Sözleşme Makamına doğrudan elden </w:t>
      </w:r>
      <w:r w:rsidR="00AD133E" w:rsidRPr="007A7439">
        <w:rPr>
          <w:sz w:val="20"/>
          <w:szCs w:val="20"/>
          <w:lang w:val="tr-TR"/>
        </w:rPr>
        <w:t>Fatih Mahallesi Gölyolu No:</w:t>
      </w:r>
      <w:proofErr w:type="gramStart"/>
      <w:r w:rsidR="00AD133E" w:rsidRPr="007A7439">
        <w:rPr>
          <w:sz w:val="20"/>
          <w:szCs w:val="20"/>
          <w:lang w:val="tr-TR"/>
        </w:rPr>
        <w:t>26  16801</w:t>
      </w:r>
      <w:proofErr w:type="gramEnd"/>
      <w:r w:rsidR="00AD133E" w:rsidRPr="007A7439">
        <w:rPr>
          <w:sz w:val="20"/>
          <w:szCs w:val="20"/>
          <w:lang w:val="tr-TR"/>
        </w:rPr>
        <w:t xml:space="preserve">  Orhangazi/ Bursa   </w:t>
      </w:r>
      <w:r w:rsidRPr="00051297">
        <w:rPr>
          <w:bCs/>
          <w:color w:val="000000"/>
          <w:sz w:val="20"/>
          <w:lang w:val="tr-TR"/>
        </w:rPr>
        <w:t xml:space="preserve">teslim (kurye servisleri de dahil) edilmeli ve teslim karşılığında imzalı ve tarihli bir belge alınmalıdır. </w:t>
      </w:r>
    </w:p>
    <w:p w14:paraId="754E59E9" w14:textId="77777777" w:rsidR="00D95CBC" w:rsidRPr="00051297" w:rsidRDefault="00D95CBC" w:rsidP="00D95CBC">
      <w:pPr>
        <w:pStyle w:val="GvdeMetni"/>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120" w:line="240" w:lineRule="exact"/>
        <w:rPr>
          <w:color w:val="000000"/>
          <w:sz w:val="20"/>
          <w:lang w:val="tr-TR"/>
        </w:rPr>
      </w:pPr>
      <w:r w:rsidRPr="00051297">
        <w:rPr>
          <w:rStyle w:val="Gl"/>
          <w:color w:val="000000"/>
          <w:sz w:val="20"/>
          <w:u w:val="single"/>
          <w:lang w:val="tr-TR"/>
        </w:rPr>
        <w:t>Başka yollarla ulaştırılan teklifler değerlendirmeye alınmayacaktır.</w:t>
      </w:r>
      <w:r w:rsidRPr="00051297">
        <w:rPr>
          <w:rStyle w:val="Gl"/>
          <w:color w:val="000000"/>
          <w:sz w:val="20"/>
          <w:lang w:val="tr-TR"/>
        </w:rPr>
        <w:t xml:space="preserve"> </w:t>
      </w:r>
      <w:r w:rsidRPr="00051297">
        <w:rPr>
          <w:color w:val="000000"/>
          <w:sz w:val="20"/>
          <w:lang w:val="tr-TR"/>
        </w:rPr>
        <w:t xml:space="preserve">Teklifler, çift zarf sistemi kullanılarak teslim edilmelidir; bir dış paket veya zarfın içerisinde, birinin üzerinde </w:t>
      </w:r>
      <w:r w:rsidRPr="00051297">
        <w:rPr>
          <w:bCs/>
          <w:color w:val="000000"/>
          <w:sz w:val="20"/>
          <w:u w:val="single"/>
          <w:lang w:val="tr-TR"/>
        </w:rPr>
        <w:t>A Zarfı- Teknik Teklif</w:t>
      </w:r>
      <w:r w:rsidRPr="00051297">
        <w:rPr>
          <w:color w:val="000000"/>
          <w:sz w:val="20"/>
          <w:lang w:val="tr-TR"/>
        </w:rPr>
        <w:t xml:space="preserve">, diğerinin üzerinde </w:t>
      </w:r>
      <w:r w:rsidRPr="00051297">
        <w:rPr>
          <w:bCs/>
          <w:color w:val="000000"/>
          <w:sz w:val="20"/>
          <w:u w:val="single"/>
          <w:lang w:val="tr-TR"/>
        </w:rPr>
        <w:t>B Zarfı- Mali teklif</w:t>
      </w:r>
      <w:r w:rsidRPr="00051297">
        <w:rPr>
          <w:color w:val="000000"/>
          <w:sz w:val="20"/>
          <w:u w:val="single"/>
          <w:lang w:val="tr-TR"/>
        </w:rPr>
        <w:t xml:space="preserve"> </w:t>
      </w:r>
      <w:r w:rsidRPr="00051297">
        <w:rPr>
          <w:color w:val="000000"/>
          <w:sz w:val="20"/>
          <w:lang w:val="tr-TR"/>
        </w:rPr>
        <w:t>yazan iki ayrı mühürlü zarf olmalıdır.</w:t>
      </w:r>
    </w:p>
    <w:p w14:paraId="59DC3116" w14:textId="77777777" w:rsidR="00D95CBC" w:rsidRPr="00051297" w:rsidRDefault="00D95CBC" w:rsidP="00D95CBC">
      <w:pPr>
        <w:spacing w:after="120"/>
        <w:rPr>
          <w:color w:val="000000"/>
          <w:sz w:val="20"/>
          <w:lang w:val="tr-TR"/>
        </w:rPr>
      </w:pPr>
      <w:r w:rsidRPr="00051297">
        <w:rPr>
          <w:color w:val="000000"/>
          <w:sz w:val="20"/>
          <w:lang w:val="tr-TR"/>
        </w:rPr>
        <w:t>Mali teklif dışındaki, teknik teklifi oluşturan diğer tüm kısımlar A Zarfının içine konmalıdır, (örn. teklif teslim formu, organizasyon ve metodoloji belgesi, Kilit uzmanlar ve ücreti belgesi, isteklinin beyannamesi, tüzel ve mali kimlik formu).</w:t>
      </w:r>
    </w:p>
    <w:p w14:paraId="6F53F321" w14:textId="77777777" w:rsidR="00D95CBC" w:rsidRPr="00051297" w:rsidRDefault="00D95CBC" w:rsidP="00D95CBC">
      <w:pPr>
        <w:spacing w:after="120"/>
        <w:rPr>
          <w:color w:val="000000"/>
          <w:sz w:val="20"/>
          <w:u w:val="single"/>
          <w:lang w:val="tr-TR"/>
        </w:rPr>
      </w:pPr>
      <w:r w:rsidRPr="00051297">
        <w:rPr>
          <w:color w:val="000000"/>
          <w:sz w:val="20"/>
          <w:u w:val="single"/>
          <w:lang w:val="tr-TR"/>
        </w:rPr>
        <w:t>Bu kuralların herhangi bir şekilde yerine getirilmemesi, (örn. Mühürlenmemiş zarflar ya da teknik teklifte fiyata herhangi bir atıf yapılması) kuralların ihlali olarak değerlendirilecek ve teklifin reddedilmesine yol açacaktır.</w:t>
      </w:r>
    </w:p>
    <w:p w14:paraId="02A3268A" w14:textId="77777777" w:rsidR="00D95CBC" w:rsidRPr="00051297" w:rsidRDefault="00D95CBC" w:rsidP="00D95CBC">
      <w:pPr>
        <w:keepNext/>
        <w:spacing w:after="120"/>
        <w:rPr>
          <w:b/>
          <w:color w:val="000000"/>
          <w:sz w:val="20"/>
          <w:lang w:val="tr-TR"/>
        </w:rPr>
      </w:pPr>
      <w:r w:rsidRPr="00051297">
        <w:rPr>
          <w:b/>
          <w:color w:val="000000"/>
          <w:sz w:val="20"/>
          <w:lang w:val="tr-TR"/>
        </w:rPr>
        <w:t>Madde 30- Tekliflerin mülkiyeti</w:t>
      </w:r>
    </w:p>
    <w:p w14:paraId="480A1ED3" w14:textId="77777777" w:rsidR="00D95CBC" w:rsidRPr="00051297" w:rsidRDefault="00D95CBC" w:rsidP="00D95CBC">
      <w:pPr>
        <w:spacing w:after="120"/>
        <w:rPr>
          <w:color w:val="000000"/>
          <w:sz w:val="20"/>
          <w:lang w:val="tr-TR"/>
        </w:rPr>
      </w:pPr>
      <w:r w:rsidRPr="00051297">
        <w:rPr>
          <w:color w:val="000000"/>
          <w:sz w:val="20"/>
          <w:lang w:val="tr-TR"/>
        </w:rPr>
        <w:t>Sözleşme Makamı, bu ihale süreci sırasında alınan tüm tekliflerin mülkiyet haklarına sahiptir. Sonuç olarak, teklif sahiplerinin tekliflerini geri alma hakları yoktur.</w:t>
      </w:r>
    </w:p>
    <w:p w14:paraId="474D6251" w14:textId="77777777" w:rsidR="00D95CBC" w:rsidRPr="00051297" w:rsidRDefault="00D95CBC" w:rsidP="00D95CBC">
      <w:pPr>
        <w:spacing w:after="120"/>
        <w:rPr>
          <w:b/>
          <w:color w:val="000000"/>
          <w:sz w:val="20"/>
          <w:lang w:val="tr-TR"/>
        </w:rPr>
      </w:pPr>
      <w:r w:rsidRPr="00051297">
        <w:rPr>
          <w:b/>
          <w:color w:val="000000"/>
          <w:sz w:val="20"/>
          <w:lang w:val="tr-TR"/>
        </w:rPr>
        <w:t>Madde 31-Tekliflerin açılması</w:t>
      </w:r>
    </w:p>
    <w:p w14:paraId="7EC189D9" w14:textId="77777777" w:rsidR="00D95CBC" w:rsidRPr="00051297" w:rsidRDefault="00D95CBC" w:rsidP="00D95CBC">
      <w:pPr>
        <w:ind w:right="-1"/>
        <w:rPr>
          <w:sz w:val="20"/>
          <w:szCs w:val="20"/>
          <w:lang w:val="tr-TR"/>
        </w:rPr>
      </w:pPr>
      <w:r w:rsidRPr="00051297">
        <w:rPr>
          <w:sz w:val="20"/>
          <w:szCs w:val="20"/>
          <w:lang w:val="tr-TR"/>
        </w:rPr>
        <w:t xml:space="preserve">Değerlendirme Komitesince, tekliflerin alınması ve </w:t>
      </w:r>
      <w:r w:rsidRPr="00051297">
        <w:rPr>
          <w:sz w:val="20"/>
          <w:lang w:val="tr-TR"/>
        </w:rPr>
        <w:t>açılmasında aşağıda</w:t>
      </w:r>
      <w:r w:rsidRPr="00051297">
        <w:rPr>
          <w:sz w:val="20"/>
          <w:szCs w:val="20"/>
          <w:lang w:val="tr-TR"/>
        </w:rPr>
        <w:t xml:space="preserve"> yer alan usul uygulanır;</w:t>
      </w:r>
      <w:r w:rsidRPr="00051297">
        <w:rPr>
          <w:sz w:val="20"/>
          <w:szCs w:val="20"/>
          <w:lang w:val="tr-TR"/>
        </w:rPr>
        <w:tab/>
      </w:r>
    </w:p>
    <w:p w14:paraId="61D25486" w14:textId="77777777" w:rsidR="00D95CBC" w:rsidRPr="00051297" w:rsidRDefault="00D95CBC" w:rsidP="00743FAD">
      <w:pPr>
        <w:numPr>
          <w:ilvl w:val="0"/>
          <w:numId w:val="13"/>
        </w:numPr>
        <w:overflowPunct w:val="0"/>
        <w:autoSpaceDE w:val="0"/>
        <w:autoSpaceDN w:val="0"/>
        <w:adjustRightInd w:val="0"/>
        <w:ind w:left="714" w:right="-1" w:hanging="357"/>
        <w:textAlignment w:val="baseline"/>
        <w:rPr>
          <w:sz w:val="20"/>
          <w:szCs w:val="20"/>
          <w:lang w:val="tr-TR"/>
        </w:rPr>
      </w:pPr>
      <w:r w:rsidRPr="00051297">
        <w:rPr>
          <w:sz w:val="20"/>
          <w:szCs w:val="20"/>
          <w:lang w:val="tr-TR"/>
        </w:rPr>
        <w:t xml:space="preserve">Değerlendirme Komitesince bu Şartnamede belirtilen ihale saatine </w:t>
      </w:r>
      <w:r w:rsidRPr="00051297">
        <w:rPr>
          <w:sz w:val="20"/>
          <w:lang w:val="tr-TR"/>
        </w:rPr>
        <w:t>kadar kaç</w:t>
      </w:r>
      <w:r w:rsidRPr="00051297">
        <w:rPr>
          <w:sz w:val="20"/>
          <w:szCs w:val="20"/>
          <w:lang w:val="tr-TR"/>
        </w:rPr>
        <w:t xml:space="preserve"> teklif verilmiş olduğu bir tutanakla tespit edilerek, hazır bulunanlara duyurulur ve hemen ihaleye başlanır.</w:t>
      </w:r>
    </w:p>
    <w:p w14:paraId="5D017AE9" w14:textId="77777777" w:rsidR="00D95CBC" w:rsidRPr="00051297" w:rsidRDefault="00D95CBC" w:rsidP="00743FAD">
      <w:pPr>
        <w:pStyle w:val="GvdeMetni2"/>
        <w:numPr>
          <w:ilvl w:val="0"/>
          <w:numId w:val="13"/>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14:paraId="1CD51B82" w14:textId="77777777" w:rsidR="00D95CBC" w:rsidRPr="00051297" w:rsidRDefault="00D95CBC" w:rsidP="00743FAD">
      <w:pPr>
        <w:pStyle w:val="GvdeMetni2"/>
        <w:numPr>
          <w:ilvl w:val="0"/>
          <w:numId w:val="13"/>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14:paraId="368CFC0E" w14:textId="77777777" w:rsidR="00D95CBC" w:rsidRPr="00051297" w:rsidRDefault="00D95CBC" w:rsidP="00D95CBC">
      <w:pPr>
        <w:pStyle w:val="GvdeMetni2"/>
        <w:tabs>
          <w:tab w:val="left" w:pos="0"/>
          <w:tab w:val="left" w:pos="360"/>
        </w:tabs>
        <w:spacing w:after="60" w:line="240" w:lineRule="auto"/>
        <w:ind w:left="714" w:right="-142" w:firstLine="0"/>
        <w:rPr>
          <w:rFonts w:ascii="Times New Roman" w:hAnsi="Times New Roman"/>
          <w:sz w:val="20"/>
          <w:lang w:val="tr-TR"/>
        </w:rPr>
      </w:pPr>
      <w:r w:rsidRPr="00051297">
        <w:rPr>
          <w:rFonts w:ascii="Times New Roman" w:hAnsi="Times New Roman"/>
          <w:sz w:val="20"/>
          <w:lang w:val="tr-TR"/>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14:paraId="59AE76E8" w14:textId="77777777" w:rsidR="00D95CBC" w:rsidRPr="00051297" w:rsidRDefault="00D95CBC" w:rsidP="00743FAD">
      <w:pPr>
        <w:pStyle w:val="GvdeMetni2"/>
        <w:numPr>
          <w:ilvl w:val="0"/>
          <w:numId w:val="13"/>
        </w:numPr>
        <w:tabs>
          <w:tab w:val="left" w:pos="0"/>
          <w:tab w:val="left" w:pos="360"/>
        </w:tabs>
        <w:spacing w:after="60" w:line="240" w:lineRule="auto"/>
        <w:ind w:left="714" w:right="-142" w:hanging="357"/>
        <w:rPr>
          <w:rFonts w:ascii="Times New Roman" w:hAnsi="Times New Roman"/>
          <w:sz w:val="20"/>
          <w:lang w:val="tr-TR"/>
        </w:rPr>
      </w:pPr>
      <w:proofErr w:type="gramStart"/>
      <w:r w:rsidRPr="00051297">
        <w:rPr>
          <w:rFonts w:ascii="Times New Roman" w:hAnsi="Times New Roman"/>
          <w:sz w:val="20"/>
          <w:lang w:val="tr-TR"/>
        </w:rPr>
        <w:t>c</w:t>
      </w:r>
      <w:proofErr w:type="gramEnd"/>
      <w:r w:rsidRPr="00051297">
        <w:rPr>
          <w:rFonts w:ascii="Times New Roman" w:hAnsi="Times New Roman"/>
          <w:sz w:val="20"/>
          <w:lang w:val="tr-TR"/>
        </w:rPr>
        <w:t xml:space="preserve"> bendine göre düzenlenecek tutanaklar Değerlendirme Komitesince imzalanır. Bu tutanakların Değerlendirme Komitesi başkanı tarafından onaylanmış bir sureti isteyenlere imza karşılığı verilir.</w:t>
      </w:r>
    </w:p>
    <w:p w14:paraId="1514899C" w14:textId="77777777" w:rsidR="00D95CBC" w:rsidRPr="00051297" w:rsidRDefault="00D95CBC" w:rsidP="00743FAD">
      <w:pPr>
        <w:pStyle w:val="GvdeMetni2"/>
        <w:numPr>
          <w:ilvl w:val="0"/>
          <w:numId w:val="13"/>
        </w:numPr>
        <w:tabs>
          <w:tab w:val="left" w:pos="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Bu aşamada; hiçbir teklifin reddine veya kabulüne karar verilmez, teklifi oluşturan belgeler düzeltilemez ve tamamlanamaz. Teklifler Değerlendirme Komitesince hemen değerlendirilmek üzere oturum kapatılır.</w:t>
      </w:r>
    </w:p>
    <w:p w14:paraId="4FEFEBA7" w14:textId="77777777" w:rsidR="00D95CBC" w:rsidRPr="00051297" w:rsidRDefault="00D95CBC" w:rsidP="00D95CBC">
      <w:pPr>
        <w:pStyle w:val="GvdeMetni2"/>
        <w:tabs>
          <w:tab w:val="left" w:pos="0"/>
        </w:tabs>
        <w:spacing w:line="240" w:lineRule="auto"/>
        <w:ind w:right="-142"/>
        <w:rPr>
          <w:rFonts w:ascii="Times New Roman" w:hAnsi="Times New Roman"/>
          <w:b/>
          <w:sz w:val="20"/>
          <w:lang w:val="tr-TR"/>
        </w:rPr>
      </w:pPr>
      <w:r w:rsidRPr="00051297">
        <w:rPr>
          <w:rFonts w:ascii="Times New Roman" w:hAnsi="Times New Roman"/>
          <w:b/>
          <w:sz w:val="20"/>
          <w:lang w:val="tr-TR"/>
        </w:rPr>
        <w:t>Madde 32-Tekliflerin değerlendirilmesi</w:t>
      </w:r>
    </w:p>
    <w:p w14:paraId="42305889" w14:textId="77777777" w:rsidR="00D95CBC" w:rsidRPr="00051297" w:rsidRDefault="00D95CBC" w:rsidP="00D95CBC">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14:paraId="53C144B4" w14:textId="77777777" w:rsidR="00D95CBC" w:rsidRPr="00051297" w:rsidRDefault="00D95CBC" w:rsidP="00D95CBC">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lastRenderedPageBreak/>
        <w:t xml:space="preserve">Teklif zarfı içinde sunulması gereken belgeler ve bu belgelere eklenmesi zorunlu olan eklerinden herhangi birinin, isteklilerce sunulmaması </w:t>
      </w:r>
      <w:proofErr w:type="gramStart"/>
      <w:r w:rsidRPr="00051297">
        <w:rPr>
          <w:rFonts w:ascii="Times New Roman" w:hAnsi="Times New Roman"/>
          <w:sz w:val="20"/>
          <w:lang w:val="tr-TR"/>
        </w:rPr>
        <w:t>halinde,  bu</w:t>
      </w:r>
      <w:proofErr w:type="gramEnd"/>
      <w:r w:rsidRPr="00051297">
        <w:rPr>
          <w:rFonts w:ascii="Times New Roman" w:hAnsi="Times New Roman"/>
          <w:sz w:val="20"/>
          <w:lang w:val="tr-TR"/>
        </w:rPr>
        <w:t xml:space="preserve"> eksik belgeler ve ekleri tamamlatılmayacaktır.</w:t>
      </w:r>
    </w:p>
    <w:p w14:paraId="38758B6D" w14:textId="77777777" w:rsidR="00D95CBC" w:rsidRPr="00051297" w:rsidRDefault="00D95CBC" w:rsidP="00D95CBC">
      <w:pPr>
        <w:spacing w:after="60"/>
        <w:ind w:right="23"/>
        <w:rPr>
          <w:sz w:val="20"/>
          <w:szCs w:val="20"/>
          <w:lang w:val="tr-TR"/>
        </w:rPr>
      </w:pPr>
      <w:r w:rsidRPr="00051297">
        <w:rPr>
          <w:sz w:val="20"/>
          <w:szCs w:val="20"/>
          <w:lang w:val="tr-TR"/>
        </w:rPr>
        <w:t xml:space="preserve">Ancak, </w:t>
      </w:r>
    </w:p>
    <w:p w14:paraId="1072ACDE" w14:textId="77777777" w:rsidR="00D95CBC" w:rsidRPr="00051297" w:rsidRDefault="00D95CBC" w:rsidP="00743FAD">
      <w:pPr>
        <w:numPr>
          <w:ilvl w:val="0"/>
          <w:numId w:val="14"/>
        </w:numPr>
        <w:spacing w:after="60"/>
        <w:ind w:left="993" w:right="23" w:hanging="285"/>
        <w:rPr>
          <w:sz w:val="20"/>
          <w:szCs w:val="20"/>
          <w:lang w:val="tr-TR"/>
        </w:rPr>
      </w:pPr>
      <w:r w:rsidRPr="00051297">
        <w:rPr>
          <w:sz w:val="20"/>
          <w:szCs w:val="20"/>
          <w:lang w:val="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14:paraId="1A5E7314" w14:textId="77777777" w:rsidR="00D95CBC" w:rsidRPr="00051297" w:rsidRDefault="00D95CBC" w:rsidP="00743FAD">
      <w:pPr>
        <w:numPr>
          <w:ilvl w:val="0"/>
          <w:numId w:val="14"/>
        </w:numPr>
        <w:spacing w:after="60"/>
        <w:ind w:left="993" w:right="23" w:hanging="285"/>
        <w:rPr>
          <w:sz w:val="20"/>
          <w:szCs w:val="20"/>
          <w:lang w:val="tr-TR"/>
        </w:rPr>
      </w:pPr>
      <w:r w:rsidRPr="00051297">
        <w:rPr>
          <w:sz w:val="20"/>
          <w:szCs w:val="20"/>
          <w:lang w:val="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14:paraId="3471831C" w14:textId="77777777" w:rsidR="00D95CBC" w:rsidRPr="00051297" w:rsidRDefault="00D95CBC" w:rsidP="00743FAD">
      <w:pPr>
        <w:numPr>
          <w:ilvl w:val="0"/>
          <w:numId w:val="14"/>
        </w:numPr>
        <w:spacing w:after="60"/>
        <w:ind w:left="993" w:right="23" w:hanging="285"/>
        <w:rPr>
          <w:sz w:val="20"/>
          <w:szCs w:val="20"/>
          <w:lang w:val="tr-TR"/>
        </w:rPr>
      </w:pPr>
      <w:proofErr w:type="gramStart"/>
      <w:r w:rsidRPr="00051297">
        <w:rPr>
          <w:sz w:val="20"/>
          <w:szCs w:val="20"/>
          <w:lang w:val="tr-TR"/>
        </w:rPr>
        <w:t>7 nci</w:t>
      </w:r>
      <w:proofErr w:type="gramEnd"/>
      <w:r w:rsidRPr="00051297">
        <w:rPr>
          <w:sz w:val="20"/>
          <w:szCs w:val="20"/>
          <w:lang w:val="tr-TR"/>
        </w:rPr>
        <w:t xml:space="preserve"> maddede yararlanıcı tarafından eksik evrak olarak tanımlanacak belgeler</w:t>
      </w:r>
    </w:p>
    <w:p w14:paraId="01BF8F89" w14:textId="77777777" w:rsidR="00D95CBC" w:rsidRPr="00051297" w:rsidRDefault="00D95CBC" w:rsidP="00D95CBC">
      <w:pPr>
        <w:spacing w:after="60"/>
        <w:ind w:right="23"/>
        <w:rPr>
          <w:sz w:val="20"/>
          <w:szCs w:val="20"/>
          <w:lang w:val="tr-TR"/>
        </w:rPr>
      </w:pPr>
      <w:proofErr w:type="gramStart"/>
      <w:r w:rsidRPr="00051297">
        <w:rPr>
          <w:sz w:val="20"/>
          <w:szCs w:val="20"/>
          <w:lang w:val="tr-TR"/>
        </w:rPr>
        <w:t>verilen</w:t>
      </w:r>
      <w:proofErr w:type="gramEnd"/>
      <w:r w:rsidRPr="00051297">
        <w:rPr>
          <w:sz w:val="20"/>
          <w:szCs w:val="20"/>
          <w:lang w:val="tr-TR"/>
        </w:rPr>
        <w:t xml:space="preserve"> süre içinde tamamlanacaktır. </w:t>
      </w:r>
    </w:p>
    <w:p w14:paraId="2CF21D63" w14:textId="77777777" w:rsidR="00D95CBC" w:rsidRPr="00051297" w:rsidRDefault="00D95CBC" w:rsidP="00D95CBC">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14:paraId="5F5E35A8" w14:textId="77777777" w:rsidR="00D95CBC" w:rsidRPr="00051297" w:rsidRDefault="00D95CBC" w:rsidP="00D95CBC">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Bu ilk değerlendirme ve işlemler sonucunda belgeleri eksiksiz ve teklif mektubu ile geçici teminatı usulüne uygun olan isteklilerin tekliflerinin ayrıntılı değerlendirilmesine geçilir. </w:t>
      </w:r>
    </w:p>
    <w:p w14:paraId="3C3D64F1" w14:textId="77777777" w:rsidR="00D95CBC" w:rsidRPr="00051297" w:rsidRDefault="00D95CBC" w:rsidP="00D95CBC">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14:paraId="1A565582" w14:textId="77777777" w:rsidR="00D95CBC" w:rsidRPr="00051297" w:rsidRDefault="00D95CBC" w:rsidP="00D95CBC">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En son aşamada isteklilerin mali teklif mektubu eki cetvellerinde aritmetik hata bulunup bulunmadığı kontrol edilir. </w:t>
      </w:r>
    </w:p>
    <w:p w14:paraId="7D1B1B8A" w14:textId="77777777" w:rsidR="00D95CBC" w:rsidRPr="00051297" w:rsidRDefault="00D95CBC" w:rsidP="00D95CBC">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Teklif edilen fiyatları gösteren mali teklif mektubu eki cetvellerde çarpım ve toplamlarda aritmetik hata bulunması halinde, isteklilerce teklif edilen birim fiyatlar esas alınmak kaydıyla, aritmetik hatalar Değerlendirme Komitesi tarafından re’sen düzeltilir. Yapılan bu düzeltme sonucu bulunan teklif, isteklinin esas teklifi olarak kabul edilir ve bu durum hemen istekliye yazı ile bildirilir.</w:t>
      </w:r>
    </w:p>
    <w:p w14:paraId="13FC69A2" w14:textId="77777777" w:rsidR="00D95CBC" w:rsidRPr="00051297" w:rsidRDefault="00D95CBC" w:rsidP="00D95CBC">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14:paraId="556D1FED" w14:textId="77777777" w:rsidR="00D95CBC" w:rsidRPr="00051297" w:rsidRDefault="00D95CBC" w:rsidP="00D95CBC">
      <w:pPr>
        <w:spacing w:after="120"/>
        <w:rPr>
          <w:color w:val="000000"/>
          <w:sz w:val="20"/>
          <w:lang w:val="tr-TR"/>
        </w:rPr>
      </w:pPr>
      <w:r w:rsidRPr="00051297">
        <w:rPr>
          <w:sz w:val="20"/>
          <w:lang w:val="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14:paraId="566EAA27" w14:textId="77777777" w:rsidR="00D95CBC" w:rsidRPr="00051297" w:rsidRDefault="00D95CBC" w:rsidP="00D95CBC">
      <w:pPr>
        <w:spacing w:after="120"/>
        <w:rPr>
          <w:color w:val="000000"/>
          <w:sz w:val="20"/>
          <w:lang w:val="tr-TR"/>
        </w:rPr>
      </w:pPr>
      <w:r w:rsidRPr="00051297">
        <w:rPr>
          <w:sz w:val="20"/>
          <w:szCs w:val="20"/>
          <w:lang w:val="tr-TR"/>
        </w:rPr>
        <w:t xml:space="preserve">Sözleşme Makamının tekliflerin mali kaynakları aşması halinde aşan tutarı kendi ödemek istemesi durumu hariç olmak üzere, tüm </w:t>
      </w:r>
      <w:proofErr w:type="gramStart"/>
      <w:r w:rsidRPr="00051297">
        <w:rPr>
          <w:sz w:val="20"/>
          <w:szCs w:val="20"/>
          <w:lang w:val="tr-TR"/>
        </w:rPr>
        <w:t>ihalelerde,  sözleşme</w:t>
      </w:r>
      <w:proofErr w:type="gramEnd"/>
      <w:r w:rsidRPr="00051297">
        <w:rPr>
          <w:sz w:val="20"/>
          <w:szCs w:val="20"/>
          <w:lang w:val="tr-TR"/>
        </w:rPr>
        <w:t xml:space="preserve"> için kullanılabilecek azami bütçeyi aşan teklifler elenecektir.</w:t>
      </w:r>
    </w:p>
    <w:p w14:paraId="6E8278F3" w14:textId="77777777" w:rsidR="00D95CBC" w:rsidRPr="00051297" w:rsidRDefault="00D95CBC" w:rsidP="00D95CBC">
      <w:pPr>
        <w:spacing w:after="120"/>
        <w:rPr>
          <w:color w:val="000000"/>
          <w:sz w:val="20"/>
          <w:lang w:val="tr-TR"/>
        </w:rPr>
      </w:pPr>
      <w:r w:rsidRPr="00051297">
        <w:rPr>
          <w:color w:val="000000"/>
          <w:sz w:val="20"/>
          <w:lang w:val="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14:paraId="1E66F9DE" w14:textId="77777777" w:rsidR="00D95CBC" w:rsidRPr="00051297" w:rsidRDefault="00D95CBC" w:rsidP="00D95CBC">
      <w:pPr>
        <w:pStyle w:val="GvdeMetni2"/>
        <w:tabs>
          <w:tab w:val="left" w:pos="0"/>
        </w:tabs>
        <w:spacing w:line="240" w:lineRule="auto"/>
        <w:ind w:right="-142"/>
        <w:rPr>
          <w:rFonts w:ascii="Times New Roman" w:hAnsi="Times New Roman"/>
          <w:sz w:val="20"/>
          <w:lang w:val="tr-TR"/>
        </w:rPr>
      </w:pPr>
      <w:r w:rsidRPr="00051297">
        <w:rPr>
          <w:rFonts w:ascii="Times New Roman" w:hAnsi="Times New Roman"/>
          <w:b/>
          <w:sz w:val="20"/>
          <w:lang w:val="tr-TR"/>
        </w:rPr>
        <w:t>Madde 33- İsteklilerden tekliflerine açıklık getirilmesinin istenilmesi</w:t>
      </w:r>
    </w:p>
    <w:p w14:paraId="6F8C693A" w14:textId="77777777" w:rsidR="00D95CBC" w:rsidRPr="00051297" w:rsidRDefault="00D95CBC" w:rsidP="00D95CBC">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Değerlendirme Komitesinin talebi üzerine Sözleşme Makamı, tekliflerin incelenmesi, karşılaştırılması ve değerlendirilmesinde yararlanmak üzere net olmayan hususlarla ilgili isteklilerden tekliflerini açıklamalarını isteyebilir.</w:t>
      </w:r>
    </w:p>
    <w:p w14:paraId="78ADBD05" w14:textId="77777777" w:rsidR="00D95CBC" w:rsidRPr="00051297" w:rsidRDefault="00D95CBC" w:rsidP="00D95CBC">
      <w:pPr>
        <w:pStyle w:val="GvdeMetni2"/>
        <w:tabs>
          <w:tab w:val="left" w:pos="0"/>
        </w:tabs>
        <w:spacing w:line="240" w:lineRule="auto"/>
        <w:ind w:right="-142"/>
        <w:rPr>
          <w:rFonts w:ascii="Times New Roman" w:hAnsi="Times New Roman"/>
          <w:bCs/>
          <w:sz w:val="20"/>
          <w:lang w:val="tr-TR"/>
        </w:rPr>
      </w:pPr>
      <w:r w:rsidRPr="00051297">
        <w:rPr>
          <w:rFonts w:ascii="Times New Roman" w:hAnsi="Times New Roman"/>
          <w:sz w:val="20"/>
          <w:lang w:val="tr-TR"/>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051297">
        <w:rPr>
          <w:rFonts w:ascii="Times New Roman" w:hAnsi="Times New Roman"/>
          <w:bCs/>
          <w:sz w:val="20"/>
          <w:lang w:val="tr-TR"/>
        </w:rPr>
        <w:t>ın açıklama talebi ve isteklinin bu talebe vereceği cevaplar yazılı olacaktır.</w:t>
      </w:r>
    </w:p>
    <w:p w14:paraId="3C3958D6" w14:textId="77777777" w:rsidR="00D95CBC" w:rsidRPr="00051297" w:rsidRDefault="00D95CBC" w:rsidP="00D95CBC">
      <w:pPr>
        <w:pStyle w:val="GvdeMetni2"/>
        <w:tabs>
          <w:tab w:val="left" w:pos="0"/>
        </w:tabs>
        <w:spacing w:line="240" w:lineRule="auto"/>
        <w:ind w:right="-142"/>
        <w:rPr>
          <w:rFonts w:ascii="Times New Roman" w:hAnsi="Times New Roman"/>
          <w:b/>
          <w:sz w:val="20"/>
          <w:lang w:val="tr-TR"/>
        </w:rPr>
      </w:pPr>
      <w:r w:rsidRPr="00051297">
        <w:rPr>
          <w:rFonts w:ascii="Times New Roman" w:hAnsi="Times New Roman"/>
          <w:b/>
          <w:sz w:val="20"/>
          <w:lang w:val="tr-TR"/>
        </w:rPr>
        <w:lastRenderedPageBreak/>
        <w:t>Madde 34-Bütün tekliflerin reddedilmesi ve ihalenin iptal edilmesinde Sözleşme Makamının serbestliği</w:t>
      </w:r>
    </w:p>
    <w:p w14:paraId="7F11D27E" w14:textId="77777777" w:rsidR="00D95CBC" w:rsidRPr="00051297" w:rsidRDefault="00D95CBC" w:rsidP="00D95CBC">
      <w:pPr>
        <w:pStyle w:val="GvdeMetni2"/>
        <w:tabs>
          <w:tab w:val="left" w:pos="0"/>
        </w:tabs>
        <w:spacing w:after="60" w:line="240" w:lineRule="auto"/>
        <w:ind w:right="-142"/>
        <w:rPr>
          <w:rFonts w:ascii="Times New Roman" w:hAnsi="Times New Roman"/>
          <w:bCs/>
          <w:sz w:val="20"/>
          <w:lang w:val="tr-TR"/>
        </w:rPr>
      </w:pPr>
      <w:r w:rsidRPr="00051297">
        <w:rPr>
          <w:rFonts w:ascii="Times New Roman" w:hAnsi="Times New Roman"/>
          <w:bCs/>
          <w:sz w:val="20"/>
          <w:lang w:val="tr-TR"/>
        </w:rPr>
        <w:t xml:space="preserve">Değerlendirme Komitesinin kararı üzerine </w:t>
      </w:r>
      <w:r w:rsidRPr="00051297">
        <w:rPr>
          <w:rFonts w:ascii="Times New Roman" w:hAnsi="Times New Roman"/>
          <w:sz w:val="20"/>
          <w:lang w:val="tr-TR"/>
        </w:rPr>
        <w:t>Sözleşme Makamı</w:t>
      </w:r>
      <w:r w:rsidRPr="00051297">
        <w:rPr>
          <w:rFonts w:ascii="Times New Roman" w:hAnsi="Times New Roman"/>
          <w:bCs/>
          <w:sz w:val="20"/>
          <w:lang w:val="tr-TR"/>
        </w:rPr>
        <w:t xml:space="preserve">, gerekçelerini net bir şekilde belirterek, verilmiş olan bütün teklifleri reddetmekte ve ihaleyi iptal etmekte serbesttir. </w:t>
      </w:r>
      <w:r w:rsidRPr="00051297">
        <w:rPr>
          <w:rFonts w:ascii="Times New Roman" w:hAnsi="Times New Roman"/>
          <w:sz w:val="20"/>
          <w:lang w:val="tr-TR"/>
        </w:rPr>
        <w:t>Sözleşme Makamı</w:t>
      </w:r>
      <w:r w:rsidRPr="00051297">
        <w:rPr>
          <w:rFonts w:ascii="Times New Roman" w:hAnsi="Times New Roman"/>
          <w:bCs/>
          <w:sz w:val="20"/>
          <w:lang w:val="tr-TR"/>
        </w:rPr>
        <w:t xml:space="preserve"> bütün tekliflerin reddedilmesi nedeniyle herhangi bir yükümlülük altına girmez. </w:t>
      </w:r>
    </w:p>
    <w:p w14:paraId="69C53A49" w14:textId="77777777" w:rsidR="00D95CBC" w:rsidRPr="00051297" w:rsidRDefault="00D95CBC" w:rsidP="00D95CBC">
      <w:pPr>
        <w:pStyle w:val="GvdeMetni2"/>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İptal, aşağıdaki durumlarda gerçekleşebilir:</w:t>
      </w:r>
    </w:p>
    <w:p w14:paraId="4E59EEF1" w14:textId="77777777" w:rsidR="00D95CBC" w:rsidRPr="00051297" w:rsidRDefault="00D95CBC" w:rsidP="00743FAD">
      <w:pPr>
        <w:numPr>
          <w:ilvl w:val="0"/>
          <w:numId w:val="15"/>
        </w:numPr>
        <w:spacing w:after="120"/>
        <w:ind w:left="1077" w:hanging="357"/>
        <w:rPr>
          <w:color w:val="000000"/>
          <w:sz w:val="20"/>
          <w:lang w:val="tr-TR"/>
        </w:rPr>
      </w:pPr>
      <w:r w:rsidRPr="00051297">
        <w:rPr>
          <w:color w:val="000000"/>
          <w:sz w:val="20"/>
          <w:lang w:val="tr-TR"/>
        </w:rPr>
        <w:t>Teklif sürecinin başarısız olması, örn. Nitelik açısından ve mali açıdan değerli bir teklif gelmemesi ya da hiçbir teklif gelmemesi;</w:t>
      </w:r>
    </w:p>
    <w:p w14:paraId="6B306705" w14:textId="77777777" w:rsidR="00D95CBC" w:rsidRPr="00051297" w:rsidRDefault="00D95CBC" w:rsidP="00743FAD">
      <w:pPr>
        <w:numPr>
          <w:ilvl w:val="0"/>
          <w:numId w:val="15"/>
        </w:numPr>
        <w:spacing w:after="120"/>
        <w:ind w:left="1077" w:hanging="357"/>
        <w:rPr>
          <w:color w:val="000000"/>
          <w:sz w:val="20"/>
          <w:lang w:val="tr-TR"/>
        </w:rPr>
      </w:pPr>
      <w:r w:rsidRPr="00051297">
        <w:rPr>
          <w:color w:val="000000"/>
          <w:sz w:val="20"/>
          <w:lang w:val="tr-TR"/>
        </w:rPr>
        <w:t>Projenin ekonomik ya da teknik verilerinin temelden değişmesi;</w:t>
      </w:r>
    </w:p>
    <w:p w14:paraId="3AED11FE" w14:textId="77777777" w:rsidR="00D95CBC" w:rsidRPr="00051297" w:rsidRDefault="00D95CBC" w:rsidP="00743FAD">
      <w:pPr>
        <w:numPr>
          <w:ilvl w:val="0"/>
          <w:numId w:val="15"/>
        </w:numPr>
        <w:spacing w:after="120"/>
        <w:ind w:left="1077" w:hanging="357"/>
        <w:rPr>
          <w:color w:val="000000"/>
          <w:sz w:val="20"/>
          <w:szCs w:val="20"/>
          <w:lang w:val="tr-TR"/>
        </w:rPr>
      </w:pPr>
      <w:r w:rsidRPr="00051297">
        <w:rPr>
          <w:sz w:val="20"/>
          <w:szCs w:val="20"/>
          <w:lang w:val="tr-TR"/>
        </w:rPr>
        <w:t>Teknik açıdan yeterli olan tüm tekliflerin sözleşme için ayrılan azami bütçeyi aşması (Sözleşme Makamının tekliflerin mali kaynakları aşması halinde aşan tutarı kendi ödemek istemesi durumu hariç);</w:t>
      </w:r>
    </w:p>
    <w:p w14:paraId="33D81BC2" w14:textId="77777777" w:rsidR="00D95CBC" w:rsidRPr="00051297" w:rsidRDefault="00D95CBC" w:rsidP="00743FAD">
      <w:pPr>
        <w:numPr>
          <w:ilvl w:val="0"/>
          <w:numId w:val="15"/>
        </w:numPr>
        <w:spacing w:after="120"/>
        <w:ind w:left="1077" w:hanging="357"/>
        <w:rPr>
          <w:color w:val="000000"/>
          <w:sz w:val="20"/>
          <w:lang w:val="tr-TR"/>
        </w:rPr>
      </w:pPr>
      <w:r w:rsidRPr="00051297">
        <w:rPr>
          <w:color w:val="000000"/>
          <w:sz w:val="20"/>
          <w:lang w:val="tr-TR"/>
        </w:rPr>
        <w:t xml:space="preserve">Süreçte bazı usulsüzlükler meydana gelmesi, özelikle bunların adil rekabeti engellemesi; </w:t>
      </w:r>
    </w:p>
    <w:p w14:paraId="04ADBD31" w14:textId="77777777" w:rsidR="00D95CBC" w:rsidRPr="00051297" w:rsidRDefault="00D95CBC" w:rsidP="00743FAD">
      <w:pPr>
        <w:numPr>
          <w:ilvl w:val="0"/>
          <w:numId w:val="15"/>
        </w:numPr>
        <w:spacing w:after="120"/>
        <w:ind w:left="1077" w:hanging="357"/>
        <w:rPr>
          <w:color w:val="000000"/>
          <w:sz w:val="20"/>
          <w:lang w:val="tr-TR"/>
        </w:rPr>
      </w:pPr>
      <w:r w:rsidRPr="00051297">
        <w:rPr>
          <w:color w:val="000000"/>
          <w:sz w:val="20"/>
          <w:lang w:val="tr-TR"/>
        </w:rPr>
        <w:t>İstisnai haller ya da mücbir sebeplerin, sözleşmenin normal şekilde ifasını imkânsız kılması.</w:t>
      </w:r>
    </w:p>
    <w:p w14:paraId="183FC0DE" w14:textId="77777777" w:rsidR="00D95CBC" w:rsidRPr="00051297" w:rsidRDefault="00D95CBC" w:rsidP="00D95CBC">
      <w:pPr>
        <w:pStyle w:val="GvdeMetni2"/>
        <w:tabs>
          <w:tab w:val="left" w:pos="0"/>
          <w:tab w:val="left" w:pos="630"/>
        </w:tabs>
        <w:spacing w:line="240" w:lineRule="auto"/>
        <w:rPr>
          <w:rFonts w:ascii="Times New Roman" w:hAnsi="Times New Roman"/>
          <w:color w:val="000000"/>
          <w:sz w:val="20"/>
          <w:lang w:val="tr-TR"/>
        </w:rPr>
      </w:pPr>
      <w:r w:rsidRPr="00051297">
        <w:rPr>
          <w:rFonts w:ascii="Times New Roman" w:hAnsi="Times New Roman"/>
          <w:sz w:val="20"/>
          <w:lang w:val="tr-TR"/>
        </w:rPr>
        <w:t>İhalenin iptal edilmesi halinde bu durum bütün isteklilere derhal bildirilir.</w:t>
      </w:r>
      <w:r w:rsidRPr="00051297">
        <w:rPr>
          <w:rFonts w:ascii="Times New Roman" w:hAnsi="Times New Roman"/>
          <w:color w:val="000000"/>
          <w:sz w:val="20"/>
          <w:lang w:val="tr-TR"/>
        </w:rPr>
        <w:t xml:space="preserve"> İhale sürecinin iptal edilmesi</w:t>
      </w:r>
      <w:r w:rsidRPr="00051297">
        <w:rPr>
          <w:rFonts w:ascii="Times New Roman" w:hAnsi="Times New Roman"/>
          <w:b/>
          <w:color w:val="000000"/>
          <w:sz w:val="20"/>
          <w:lang w:val="tr-TR"/>
        </w:rPr>
        <w:t xml:space="preserve"> </w:t>
      </w:r>
      <w:r w:rsidRPr="00051297">
        <w:rPr>
          <w:rFonts w:ascii="Times New Roman" w:hAnsi="Times New Roman"/>
          <w:color w:val="000000"/>
          <w:sz w:val="20"/>
          <w:lang w:val="tr-TR"/>
        </w:rPr>
        <w:t>durumunda, Sözleşme Makamı, tüm teklif sahiplerine durumu bildirecektir. Şayet ihale süreci, herhangi bir teklifin dış zarfı açılmadan iptal edilirse, açılmamış haldeki mühürlü zarflar, teklif sahiplerine iade edilecektir.</w:t>
      </w:r>
    </w:p>
    <w:p w14:paraId="60D6C3BD" w14:textId="77777777" w:rsidR="00D95CBC" w:rsidRPr="00051297" w:rsidRDefault="00D95CBC" w:rsidP="00D95CBC">
      <w:pPr>
        <w:pStyle w:val="GvdeMetni2"/>
        <w:tabs>
          <w:tab w:val="left" w:pos="0"/>
          <w:tab w:val="left" w:pos="630"/>
        </w:tabs>
        <w:spacing w:line="240" w:lineRule="auto"/>
        <w:rPr>
          <w:rFonts w:ascii="Times New Roman" w:hAnsi="Times New Roman"/>
          <w:color w:val="000000"/>
          <w:sz w:val="20"/>
          <w:u w:val="single"/>
          <w:lang w:val="tr-TR"/>
        </w:rPr>
      </w:pPr>
      <w:r w:rsidRPr="00051297">
        <w:rPr>
          <w:rFonts w:ascii="Times New Roman" w:hAnsi="Times New Roman"/>
          <w:color w:val="000000"/>
          <w:sz w:val="20"/>
          <w:u w:val="single"/>
          <w:lang w:val="tr-TR"/>
        </w:rPr>
        <w:t xml:space="preserve">Sözleşme Makamı, hiçbir durumda ve herhangi bir kısıtlama olmaksızın ihale sürecinin iptal edilmesiyle ortaya çıkan zarardan ve kar kaybından bu konuda önceden uyarılmış olsa bile, sorumlu tutulamaz. </w:t>
      </w:r>
    </w:p>
    <w:p w14:paraId="2A200141" w14:textId="77777777" w:rsidR="00D95CBC" w:rsidRPr="00051297" w:rsidRDefault="00D95CBC" w:rsidP="00D95CBC">
      <w:pPr>
        <w:pStyle w:val="GvdeMetni2"/>
        <w:tabs>
          <w:tab w:val="left" w:pos="0"/>
          <w:tab w:val="left" w:pos="630"/>
        </w:tabs>
        <w:spacing w:line="240" w:lineRule="auto"/>
        <w:rPr>
          <w:rFonts w:ascii="Times New Roman" w:hAnsi="Times New Roman"/>
          <w:color w:val="000000"/>
          <w:sz w:val="20"/>
          <w:u w:val="single"/>
          <w:lang w:val="tr-TR"/>
        </w:rPr>
      </w:pPr>
      <w:r w:rsidRPr="00051297">
        <w:rPr>
          <w:rFonts w:ascii="Times New Roman" w:hAnsi="Times New Roman"/>
          <w:color w:val="000000"/>
          <w:sz w:val="20"/>
          <w:u w:val="single"/>
          <w:lang w:val="tr-TR"/>
        </w:rPr>
        <w:t xml:space="preserve">İhale sürecinin iptal edilmiş </w:t>
      </w:r>
      <w:proofErr w:type="gramStart"/>
      <w:r w:rsidRPr="00051297">
        <w:rPr>
          <w:rFonts w:ascii="Times New Roman" w:hAnsi="Times New Roman"/>
          <w:color w:val="000000"/>
          <w:sz w:val="20"/>
          <w:u w:val="single"/>
          <w:lang w:val="tr-TR"/>
        </w:rPr>
        <w:t>olması,  Sözleşme</w:t>
      </w:r>
      <w:proofErr w:type="gramEnd"/>
      <w:r w:rsidRPr="00051297">
        <w:rPr>
          <w:rFonts w:ascii="Times New Roman" w:hAnsi="Times New Roman"/>
          <w:color w:val="000000"/>
          <w:sz w:val="20"/>
          <w:u w:val="single"/>
          <w:lang w:val="tr-TR"/>
        </w:rPr>
        <w:t xml:space="preserve"> Makamının Kalkınma Ajansı’na karşı olan sorumluluğunu ortadan kaldırmaz.</w:t>
      </w:r>
    </w:p>
    <w:p w14:paraId="28DCDB0E" w14:textId="77777777" w:rsidR="00D95CBC" w:rsidRPr="00051297" w:rsidRDefault="00D95CBC" w:rsidP="00D95CBC">
      <w:pPr>
        <w:spacing w:after="120"/>
        <w:rPr>
          <w:b/>
          <w:color w:val="000000"/>
          <w:sz w:val="20"/>
          <w:lang w:val="tr-TR"/>
        </w:rPr>
      </w:pPr>
      <w:r w:rsidRPr="00051297">
        <w:rPr>
          <w:b/>
          <w:color w:val="000000"/>
          <w:sz w:val="20"/>
          <w:lang w:val="tr-TR"/>
        </w:rPr>
        <w:t>Madde 35- Etik Kurallar</w:t>
      </w:r>
    </w:p>
    <w:p w14:paraId="3BCC63A8" w14:textId="77777777" w:rsidR="00D95CBC" w:rsidRPr="00051297" w:rsidRDefault="00D95CBC" w:rsidP="00D95CBC">
      <w:pPr>
        <w:pStyle w:val="GvdeMetni2"/>
        <w:spacing w:after="60" w:line="240" w:lineRule="auto"/>
        <w:rPr>
          <w:rFonts w:ascii="Times New Roman" w:hAnsi="Times New Roman"/>
          <w:bCs/>
          <w:sz w:val="20"/>
          <w:lang w:val="tr-TR"/>
        </w:rPr>
      </w:pPr>
      <w:r w:rsidRPr="00051297">
        <w:rPr>
          <w:rFonts w:ascii="Times New Roman" w:hAnsi="Times New Roman"/>
          <w:bCs/>
          <w:sz w:val="20"/>
          <w:lang w:val="tr-TR"/>
        </w:rPr>
        <w:t>Kalkınma Ajansları tarafından sağlanan mali destekler kapsamında Sözleşme Makamının gerçekleştirdiği</w:t>
      </w:r>
      <w:r w:rsidRPr="00051297">
        <w:rPr>
          <w:bCs/>
          <w:sz w:val="20"/>
          <w:lang w:val="tr-TR"/>
        </w:rPr>
        <w:t xml:space="preserve"> </w:t>
      </w:r>
      <w:r w:rsidRPr="00051297">
        <w:rPr>
          <w:rFonts w:ascii="Times New Roman" w:hAnsi="Times New Roman"/>
          <w:bCs/>
          <w:sz w:val="20"/>
          <w:lang w:val="tr-TR"/>
        </w:rPr>
        <w:t>ihalelerde aşağıda belirtilen etik kurallara uyulması zorunludur;</w:t>
      </w:r>
    </w:p>
    <w:p w14:paraId="2B17E705" w14:textId="77777777" w:rsidR="00D95CBC" w:rsidRPr="00051297" w:rsidRDefault="00D95CBC" w:rsidP="00743FAD">
      <w:pPr>
        <w:numPr>
          <w:ilvl w:val="0"/>
          <w:numId w:val="2"/>
        </w:numPr>
        <w:tabs>
          <w:tab w:val="clear" w:pos="1440"/>
          <w:tab w:val="num" w:pos="1077"/>
        </w:tabs>
        <w:spacing w:after="120"/>
        <w:ind w:left="1077" w:hanging="357"/>
        <w:rPr>
          <w:color w:val="000000"/>
          <w:sz w:val="20"/>
          <w:lang w:val="tr-TR"/>
        </w:rPr>
      </w:pPr>
      <w:r w:rsidRPr="00051297">
        <w:rPr>
          <w:color w:val="000000"/>
          <w:sz w:val="20"/>
          <w:lang w:val="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14:paraId="4F066D21" w14:textId="77777777" w:rsidR="00D95CBC" w:rsidRPr="00051297" w:rsidRDefault="00D95CBC" w:rsidP="00743FAD">
      <w:pPr>
        <w:numPr>
          <w:ilvl w:val="0"/>
          <w:numId w:val="2"/>
        </w:numPr>
        <w:tabs>
          <w:tab w:val="clear" w:pos="1440"/>
          <w:tab w:val="num" w:pos="1077"/>
        </w:tabs>
        <w:spacing w:after="120"/>
        <w:ind w:left="1077" w:hanging="357"/>
        <w:rPr>
          <w:color w:val="000000"/>
          <w:sz w:val="20"/>
          <w:lang w:val="tr-TR"/>
        </w:rPr>
      </w:pPr>
      <w:r w:rsidRPr="00051297">
        <w:rPr>
          <w:color w:val="000000"/>
          <w:sz w:val="20"/>
          <w:lang w:val="tr-TR"/>
        </w:rPr>
        <w:t>İstekli, herhangi bir potansiyel çıkar çatışmasından etkilenmemeli ve diğer teklif sahipleriyle ya da proje kapsamındaki diğer kimselerle hiçbir şekilde bağlantı kurmamalıdır.</w:t>
      </w:r>
    </w:p>
    <w:p w14:paraId="44955B50" w14:textId="77777777" w:rsidR="00D95CBC" w:rsidRPr="00051297" w:rsidRDefault="00D95CBC" w:rsidP="00743FAD">
      <w:pPr>
        <w:numPr>
          <w:ilvl w:val="0"/>
          <w:numId w:val="2"/>
        </w:numPr>
        <w:tabs>
          <w:tab w:val="clear" w:pos="1440"/>
          <w:tab w:val="num" w:pos="1077"/>
        </w:tabs>
        <w:spacing w:after="120"/>
        <w:ind w:left="1077" w:hanging="357"/>
        <w:rPr>
          <w:color w:val="000000"/>
          <w:sz w:val="20"/>
          <w:lang w:val="tr-TR"/>
        </w:rPr>
      </w:pPr>
      <w:r w:rsidRPr="00051297">
        <w:rPr>
          <w:color w:val="000000"/>
          <w:sz w:val="20"/>
          <w:lang w:val="tr-TR"/>
        </w:rPr>
        <w:t xml:space="preserve">Bir teklif verilirken, aday veya istekli, meslek ve iş hayatının gerektirdiği şekilde tarafsız ve güvenilir bir şekilde davranmalıdır. </w:t>
      </w:r>
    </w:p>
    <w:p w14:paraId="30DCDB1D" w14:textId="77777777" w:rsidR="00D95CBC" w:rsidRPr="00051297" w:rsidRDefault="00D95CBC" w:rsidP="00D95CBC">
      <w:pPr>
        <w:spacing w:after="120"/>
        <w:rPr>
          <w:color w:val="000000"/>
          <w:sz w:val="20"/>
          <w:lang w:val="tr-TR"/>
        </w:rPr>
      </w:pPr>
      <w:r w:rsidRPr="00051297">
        <w:rPr>
          <w:color w:val="000000"/>
          <w:sz w:val="20"/>
          <w:lang w:val="tr-TR"/>
        </w:rPr>
        <w:t>Etik kurallara uyulmaması, adayın, isteklinin veya yüklenicinin Kalkınma Ajanslarınca düzenlenen diğer destekleme faaliyetlerinden de dışlanmasına neden olabilir.</w:t>
      </w:r>
    </w:p>
    <w:p w14:paraId="23CEB337" w14:textId="77777777" w:rsidR="00D95CBC" w:rsidRPr="00051297" w:rsidRDefault="00D95CBC" w:rsidP="00D95CBC">
      <w:pPr>
        <w:keepNext/>
        <w:spacing w:after="120"/>
        <w:rPr>
          <w:b/>
          <w:color w:val="000000"/>
          <w:sz w:val="20"/>
          <w:lang w:val="tr-TR"/>
        </w:rPr>
      </w:pPr>
      <w:r w:rsidRPr="00051297">
        <w:rPr>
          <w:b/>
          <w:color w:val="000000"/>
          <w:sz w:val="20"/>
          <w:lang w:val="tr-TR"/>
        </w:rPr>
        <w:t>Madde 36- İtirazlar</w:t>
      </w:r>
    </w:p>
    <w:p w14:paraId="4BBE09FD" w14:textId="77777777" w:rsidR="00D95CBC" w:rsidRPr="00051297" w:rsidRDefault="00D95CBC" w:rsidP="00D95CBC">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 xml:space="preserve">İhalenin sonuçlandırılması sürecinde oluşan bir hata ya da usulsüzlükten dolayı zarara uğradığına inanan teklif sahipleri, Sözleşme Makamına (Kalkınma Ajansı’na bildirmek </w:t>
      </w:r>
      <w:proofErr w:type="gramStart"/>
      <w:r w:rsidRPr="00051297">
        <w:rPr>
          <w:rFonts w:ascii="Times New Roman" w:hAnsi="Times New Roman"/>
          <w:color w:val="000000"/>
          <w:sz w:val="20"/>
          <w:lang w:val="tr-TR"/>
        </w:rPr>
        <w:t>suretiyle)  doğrudan</w:t>
      </w:r>
      <w:proofErr w:type="gramEnd"/>
      <w:r w:rsidRPr="00051297">
        <w:rPr>
          <w:rFonts w:ascii="Times New Roman" w:hAnsi="Times New Roman"/>
          <w:color w:val="000000"/>
          <w:sz w:val="20"/>
          <w:lang w:val="tr-TR"/>
        </w:rPr>
        <w:t xml:space="preserve"> dilekçe yazabilirler. Sözleşme Makamının şikâyetin alınmasını takip eden 90 gün içerisinde bir cevap vermesi gerekmektedir. </w:t>
      </w:r>
    </w:p>
    <w:p w14:paraId="549213EA" w14:textId="77777777" w:rsidR="00D95CBC" w:rsidRPr="00051297" w:rsidRDefault="00D95CBC" w:rsidP="00D95CBC">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14:paraId="0312CC28" w14:textId="77777777" w:rsidR="00D95CBC" w:rsidRPr="00051297" w:rsidRDefault="00D95CBC" w:rsidP="00D95CBC">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Eğer yukarıda anlatılan yöntem başarılı olmazsa; istekli, olayı Sözleşme Makamının bağlı olduğu ulusal yargı sistemine intikal ettirme hakkına sahiptir.</w:t>
      </w:r>
    </w:p>
    <w:p w14:paraId="032ECD56" w14:textId="77777777" w:rsidR="00D95CBC" w:rsidRPr="00051297" w:rsidRDefault="00D95CBC" w:rsidP="00D95CBC">
      <w:pPr>
        <w:spacing w:after="120"/>
        <w:rPr>
          <w:lang w:val="tr-TR"/>
        </w:rPr>
      </w:pPr>
    </w:p>
    <w:p w14:paraId="35881591" w14:textId="77777777" w:rsidR="00D95CBC" w:rsidRPr="00051297" w:rsidRDefault="00D95CBC" w:rsidP="00D95CBC">
      <w:pPr>
        <w:spacing w:after="120"/>
        <w:rPr>
          <w:lang w:val="tr-TR"/>
        </w:rPr>
      </w:pPr>
    </w:p>
    <w:p w14:paraId="40B0246D" w14:textId="77777777" w:rsidR="00D95CBC" w:rsidRPr="00051297" w:rsidRDefault="00D95CBC" w:rsidP="00D95CBC">
      <w:pPr>
        <w:pStyle w:val="GvdeMetni2"/>
        <w:keepNext/>
        <w:keepLines/>
        <w:tabs>
          <w:tab w:val="left" w:pos="0"/>
          <w:tab w:val="left" w:pos="630"/>
        </w:tabs>
        <w:spacing w:line="240" w:lineRule="auto"/>
        <w:rPr>
          <w:rFonts w:ascii="Times New Roman" w:hAnsi="Times New Roman"/>
          <w:i/>
          <w:color w:val="000000"/>
          <w:sz w:val="20"/>
          <w:highlight w:val="lightGray"/>
          <w:lang w:val="tr-TR"/>
        </w:rPr>
      </w:pPr>
      <w:r w:rsidRPr="00051297">
        <w:rPr>
          <w:rFonts w:ascii="Times New Roman" w:hAnsi="Times New Roman"/>
          <w:i/>
          <w:color w:val="000000"/>
          <w:sz w:val="20"/>
          <w:highlight w:val="lightGray"/>
          <w:lang w:val="tr-TR"/>
        </w:rPr>
        <w:lastRenderedPageBreak/>
        <w:t>Okudum, kabul ediyorum. .../.../20</w:t>
      </w:r>
      <w:r>
        <w:rPr>
          <w:rFonts w:ascii="Times New Roman" w:hAnsi="Times New Roman"/>
          <w:i/>
          <w:color w:val="000000"/>
          <w:sz w:val="20"/>
          <w:highlight w:val="lightGray"/>
          <w:lang w:val="tr-TR"/>
        </w:rPr>
        <w:t>…</w:t>
      </w:r>
      <w:r w:rsidRPr="00051297">
        <w:rPr>
          <w:rFonts w:ascii="Times New Roman" w:hAnsi="Times New Roman"/>
          <w:i/>
          <w:color w:val="000000"/>
          <w:sz w:val="20"/>
          <w:highlight w:val="lightGray"/>
          <w:lang w:val="tr-TR"/>
        </w:rPr>
        <w:t>.</w:t>
      </w:r>
    </w:p>
    <w:p w14:paraId="40724A1B" w14:textId="77777777" w:rsidR="00D95CBC" w:rsidRPr="00051297" w:rsidRDefault="00D95CBC" w:rsidP="00D95CBC">
      <w:pPr>
        <w:pStyle w:val="GvdeMetni2"/>
        <w:keepNext/>
        <w:keepLines/>
        <w:tabs>
          <w:tab w:val="left" w:pos="0"/>
          <w:tab w:val="left" w:pos="630"/>
        </w:tabs>
        <w:spacing w:line="240" w:lineRule="auto"/>
        <w:rPr>
          <w:rFonts w:ascii="Times New Roman" w:hAnsi="Times New Roman"/>
          <w:i/>
          <w:color w:val="000000"/>
          <w:sz w:val="20"/>
          <w:highlight w:val="lightGray"/>
          <w:lang w:val="tr-TR"/>
        </w:rPr>
      </w:pPr>
      <w:r w:rsidRPr="00051297">
        <w:rPr>
          <w:rFonts w:ascii="Times New Roman" w:hAnsi="Times New Roman"/>
          <w:i/>
          <w:color w:val="000000"/>
          <w:sz w:val="20"/>
          <w:highlight w:val="lightGray"/>
          <w:lang w:val="tr-TR"/>
        </w:rPr>
        <w:t>İmza</w:t>
      </w:r>
    </w:p>
    <w:p w14:paraId="7B91C5D9" w14:textId="77777777" w:rsidR="00D95CBC" w:rsidRPr="00051297" w:rsidRDefault="00D95CBC" w:rsidP="00D95CBC">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i/>
          <w:color w:val="000000"/>
          <w:sz w:val="20"/>
          <w:highlight w:val="lightGray"/>
          <w:lang w:val="tr-TR"/>
        </w:rPr>
        <w:t>Teklif Veren</w:t>
      </w:r>
    </w:p>
    <w:p w14:paraId="22600015"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57EFEEFC"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2AB00CB8"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3EE4BA26"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67C60C55"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33D4127D"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69D617AE"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555758FC"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12FD8F2C"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246A335F"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194199AF"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04B17DB5"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283045E6"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5EF6446C"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28ABC218"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6041EAE8"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5BDDBE77"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64E0C28E" w14:textId="77777777" w:rsidR="00D95CBC" w:rsidRDefault="00D95CBC" w:rsidP="00D95CBC">
      <w:pPr>
        <w:pStyle w:val="Balk6"/>
        <w:ind w:firstLine="0"/>
        <w:jc w:val="center"/>
        <w:rPr>
          <w:lang w:val="tr-TR"/>
        </w:rPr>
      </w:pPr>
      <w:bookmarkStart w:id="7" w:name="_Toc233021553"/>
    </w:p>
    <w:p w14:paraId="1D94ADEF" w14:textId="77777777" w:rsidR="00D95CBC" w:rsidRDefault="00D95CBC" w:rsidP="00D95CBC">
      <w:pPr>
        <w:pStyle w:val="Balk6"/>
        <w:ind w:firstLine="0"/>
        <w:jc w:val="center"/>
        <w:rPr>
          <w:lang w:val="tr-TR"/>
        </w:rPr>
      </w:pPr>
    </w:p>
    <w:p w14:paraId="6BE17653" w14:textId="77777777" w:rsidR="00D95CBC" w:rsidRDefault="00D95CBC" w:rsidP="00D95CBC">
      <w:pPr>
        <w:pStyle w:val="Balk6"/>
        <w:ind w:firstLine="0"/>
        <w:jc w:val="center"/>
        <w:rPr>
          <w:lang w:val="tr-TR"/>
        </w:rPr>
      </w:pPr>
    </w:p>
    <w:p w14:paraId="43853973" w14:textId="77777777" w:rsidR="00D95CBC" w:rsidRDefault="00D95CBC" w:rsidP="00D95CBC">
      <w:pPr>
        <w:pStyle w:val="Balk6"/>
        <w:ind w:firstLine="0"/>
        <w:jc w:val="center"/>
        <w:rPr>
          <w:lang w:val="tr-TR"/>
        </w:rPr>
      </w:pPr>
    </w:p>
    <w:p w14:paraId="68F9CECF" w14:textId="77777777" w:rsidR="00D95CBC" w:rsidRDefault="00D95CBC" w:rsidP="00D95CBC">
      <w:pPr>
        <w:pStyle w:val="Balk6"/>
        <w:ind w:firstLine="0"/>
        <w:jc w:val="center"/>
        <w:rPr>
          <w:lang w:val="tr-TR"/>
        </w:rPr>
      </w:pPr>
    </w:p>
    <w:p w14:paraId="527FD9D4" w14:textId="77777777" w:rsidR="00D95CBC" w:rsidRDefault="00D95CBC" w:rsidP="00D95CBC">
      <w:pPr>
        <w:pStyle w:val="Balk6"/>
        <w:ind w:firstLine="0"/>
        <w:jc w:val="center"/>
        <w:rPr>
          <w:lang w:val="tr-TR"/>
        </w:rPr>
      </w:pPr>
    </w:p>
    <w:p w14:paraId="0DD472CF" w14:textId="77777777" w:rsidR="00D95CBC" w:rsidRDefault="00D95CBC" w:rsidP="00D95CBC">
      <w:pPr>
        <w:pStyle w:val="Balk6"/>
        <w:ind w:firstLine="0"/>
        <w:jc w:val="center"/>
        <w:rPr>
          <w:lang w:val="tr-TR"/>
        </w:rPr>
      </w:pPr>
    </w:p>
    <w:p w14:paraId="2A452C0B" w14:textId="77777777" w:rsidR="00D95CBC" w:rsidRDefault="00D95CBC" w:rsidP="00D95CBC">
      <w:pPr>
        <w:pStyle w:val="Balk6"/>
        <w:ind w:firstLine="0"/>
        <w:jc w:val="center"/>
        <w:rPr>
          <w:lang w:val="tr-TR"/>
        </w:rPr>
      </w:pPr>
    </w:p>
    <w:p w14:paraId="3AB7685B" w14:textId="77777777" w:rsidR="00D95CBC" w:rsidRDefault="00D95CBC" w:rsidP="00D95CBC">
      <w:pPr>
        <w:pStyle w:val="Balk6"/>
        <w:ind w:firstLine="0"/>
        <w:jc w:val="center"/>
        <w:rPr>
          <w:lang w:val="tr-TR"/>
        </w:rPr>
      </w:pPr>
    </w:p>
    <w:p w14:paraId="292B340A" w14:textId="77777777" w:rsidR="00D95CBC" w:rsidRDefault="00D95CBC" w:rsidP="00D95CBC">
      <w:pPr>
        <w:pStyle w:val="Balk6"/>
        <w:ind w:firstLine="0"/>
        <w:jc w:val="center"/>
        <w:rPr>
          <w:lang w:val="tr-TR"/>
        </w:rPr>
      </w:pPr>
    </w:p>
    <w:p w14:paraId="79783A52" w14:textId="77777777" w:rsidR="00D95CBC" w:rsidRDefault="00D95CBC" w:rsidP="00D95CBC">
      <w:pPr>
        <w:pStyle w:val="Balk6"/>
        <w:ind w:firstLine="0"/>
        <w:jc w:val="center"/>
        <w:rPr>
          <w:lang w:val="tr-TR"/>
        </w:rPr>
      </w:pPr>
    </w:p>
    <w:p w14:paraId="14626210" w14:textId="77777777" w:rsidR="00D95CBC" w:rsidRDefault="00D95CBC" w:rsidP="00D95CBC">
      <w:pPr>
        <w:pStyle w:val="Balk6"/>
        <w:ind w:firstLine="0"/>
        <w:jc w:val="center"/>
        <w:rPr>
          <w:lang w:val="tr-TR"/>
        </w:rPr>
      </w:pPr>
    </w:p>
    <w:p w14:paraId="1D58C679" w14:textId="77777777" w:rsidR="00D95CBC" w:rsidRDefault="00D95CBC" w:rsidP="00D95CBC">
      <w:pPr>
        <w:pStyle w:val="Balk6"/>
        <w:ind w:firstLine="0"/>
        <w:jc w:val="center"/>
        <w:rPr>
          <w:lang w:val="tr-TR"/>
        </w:rPr>
      </w:pPr>
    </w:p>
    <w:p w14:paraId="71C2CE72" w14:textId="77777777" w:rsidR="00D95CBC" w:rsidRDefault="00D95CBC" w:rsidP="00D95CBC">
      <w:pPr>
        <w:pStyle w:val="Balk6"/>
        <w:ind w:firstLine="0"/>
        <w:jc w:val="center"/>
        <w:rPr>
          <w:lang w:val="tr-TR"/>
        </w:rPr>
      </w:pPr>
    </w:p>
    <w:p w14:paraId="5976D7FC" w14:textId="77777777" w:rsidR="00D95CBC" w:rsidRDefault="00D95CBC" w:rsidP="00D95CBC">
      <w:pPr>
        <w:pStyle w:val="Balk6"/>
        <w:ind w:firstLine="0"/>
        <w:jc w:val="center"/>
        <w:rPr>
          <w:lang w:val="tr-TR"/>
        </w:rPr>
      </w:pPr>
    </w:p>
    <w:p w14:paraId="3F48C007" w14:textId="77777777" w:rsidR="00D95CBC" w:rsidRDefault="00D95CBC" w:rsidP="00D95CBC">
      <w:pPr>
        <w:pStyle w:val="Balk6"/>
        <w:ind w:firstLine="0"/>
        <w:jc w:val="center"/>
        <w:rPr>
          <w:lang w:val="tr-TR"/>
        </w:rPr>
      </w:pPr>
    </w:p>
    <w:p w14:paraId="64FBB272" w14:textId="77777777" w:rsidR="00D95CBC" w:rsidRPr="00051297" w:rsidRDefault="00D95CBC" w:rsidP="00D95CBC">
      <w:pPr>
        <w:pStyle w:val="Balk6"/>
        <w:ind w:firstLine="0"/>
        <w:jc w:val="center"/>
        <w:rPr>
          <w:lang w:val="tr-TR"/>
        </w:rPr>
      </w:pPr>
      <w:r w:rsidRPr="00051297">
        <w:rPr>
          <w:lang w:val="tr-TR"/>
        </w:rPr>
        <w:t>Bölüm B: Taslak Sözleşme (Özel Koşullar) ve Ekleri</w:t>
      </w:r>
      <w:bookmarkEnd w:id="7"/>
    </w:p>
    <w:p w14:paraId="26F99A74"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50A72237"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36D87C29"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2A20051E"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297109AB"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708CC0AE" w14:textId="77777777" w:rsidR="00D95CBC" w:rsidRPr="00051297" w:rsidRDefault="00D95CBC" w:rsidP="00D95CBC">
      <w:pPr>
        <w:rPr>
          <w:lang w:val="tr-TR"/>
        </w:rPr>
      </w:pPr>
    </w:p>
    <w:p w14:paraId="62C8D210" w14:textId="77777777" w:rsidR="00D95CBC" w:rsidRPr="00051297" w:rsidRDefault="00D95CBC" w:rsidP="00D95CBC">
      <w:pPr>
        <w:rPr>
          <w:lang w:val="tr-TR"/>
        </w:rPr>
      </w:pPr>
      <w:r w:rsidRPr="00051297">
        <w:rPr>
          <w:lang w:val="tr-TR"/>
        </w:rPr>
        <w:br w:type="page"/>
      </w:r>
    </w:p>
    <w:p w14:paraId="4D2F9D95" w14:textId="77777777" w:rsidR="00D95CBC" w:rsidRPr="00051297" w:rsidRDefault="00D95CBC" w:rsidP="00D95CBC">
      <w:pPr>
        <w:rPr>
          <w:lang w:val="tr-TR"/>
        </w:rPr>
      </w:pPr>
    </w:p>
    <w:p w14:paraId="36BD3AF1" w14:textId="77777777" w:rsidR="00D95CBC" w:rsidRPr="00051297" w:rsidRDefault="00D95CBC" w:rsidP="00D95CBC">
      <w:pPr>
        <w:ind w:firstLine="0"/>
        <w:jc w:val="center"/>
        <w:rPr>
          <w:b/>
          <w:lang w:val="tr-TR"/>
        </w:rPr>
      </w:pPr>
      <w:bookmarkStart w:id="8" w:name="_Toc232234022"/>
      <w:r w:rsidRPr="00051297">
        <w:rPr>
          <w:b/>
          <w:lang w:val="tr-TR"/>
        </w:rPr>
        <w:t>SÖZLEŞME VE ÖZEL KOŞULLAR</w:t>
      </w:r>
      <w:bookmarkEnd w:id="8"/>
    </w:p>
    <w:p w14:paraId="148AF2EA" w14:textId="77777777" w:rsidR="00D95CBC" w:rsidRPr="00051297" w:rsidRDefault="00D95CBC" w:rsidP="00D95CBC">
      <w:pPr>
        <w:ind w:firstLine="0"/>
        <w:rPr>
          <w:sz w:val="20"/>
          <w:lang w:val="tr-TR"/>
        </w:rPr>
      </w:pPr>
      <w:r w:rsidRPr="00051297">
        <w:rPr>
          <w:noProof/>
          <w:sz w:val="20"/>
          <w:lang w:val="tr-TR" w:eastAsia="tr-TR" w:bidi="ar-SA"/>
        </w:rPr>
        <mc:AlternateContent>
          <mc:Choice Requires="wps">
            <w:drawing>
              <wp:inline distT="0" distB="0" distL="0" distR="0" wp14:anchorId="05C66079" wp14:editId="266FAD6B">
                <wp:extent cx="5864225" cy="508958"/>
                <wp:effectExtent l="0" t="0" r="22225" b="24765"/>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4225" cy="508958"/>
                        </a:xfrm>
                        <a:prstGeom prst="rect">
                          <a:avLst/>
                        </a:prstGeom>
                        <a:solidFill>
                          <a:srgbClr val="C0C0C0"/>
                        </a:solidFill>
                        <a:ln w="9525">
                          <a:solidFill>
                            <a:srgbClr val="000000"/>
                          </a:solidFill>
                          <a:miter lim="800000"/>
                          <a:headEnd/>
                          <a:tailEnd/>
                        </a:ln>
                      </wps:spPr>
                      <wps:txbx>
                        <w:txbxContent>
                          <w:p w14:paraId="546BF0D4" w14:textId="77777777" w:rsidR="00017413" w:rsidRPr="00C36C6F" w:rsidRDefault="00017413" w:rsidP="00D95CBC">
                            <w:pPr>
                              <w:spacing w:before="0"/>
                              <w:ind w:firstLine="0"/>
                              <w:rPr>
                                <w:sz w:val="18"/>
                                <w:szCs w:val="18"/>
                                <w:lang w:val="tr-TR"/>
                              </w:rPr>
                            </w:pPr>
                            <w:r w:rsidRPr="00C36C6F">
                              <w:rPr>
                                <w:sz w:val="18"/>
                                <w:szCs w:val="18"/>
                                <w:lang w:val="tr-TR"/>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wps:txbx>
                      <wps:bodyPr rot="0" vert="horz" wrap="square" lIns="91440" tIns="45720" rIns="91440" bIns="45720" anchor="t" anchorCtr="0" upright="1">
                        <a:noAutofit/>
                      </wps:bodyPr>
                    </wps:wsp>
                  </a:graphicData>
                </a:graphic>
              </wp:inline>
            </w:drawing>
          </mc:Choice>
          <mc:Fallback>
            <w:pict>
              <v:shapetype w14:anchorId="05C66079" id="_x0000_t202" coordsize="21600,21600" o:spt="202" path="m,l,21600r21600,l21600,xe">
                <v:stroke joinstyle="miter"/>
                <v:path gradientshapeok="t" o:connecttype="rect"/>
              </v:shapetype>
              <v:shape id="Text Box 4" o:spid="_x0000_s1026" type="#_x0000_t202" style="width:461.75pt;height:4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" fillcolor="silver">
                <v:textbox>
                  <w:txbxContent>
                    <w:p w14:paraId="546BF0D4" w14:textId="77777777" w:rsidR="00017413" w:rsidRPr="00C36C6F" w:rsidRDefault="00017413" w:rsidP="00D95CBC">
                      <w:pPr>
                        <w:spacing w:before="0"/>
                        <w:ind w:firstLine="0"/>
                        <w:rPr>
                          <w:sz w:val="18"/>
                          <w:szCs w:val="18"/>
                          <w:lang w:val="tr-TR"/>
                        </w:rPr>
                      </w:pPr>
                      <w:r w:rsidRPr="00C36C6F">
                        <w:rPr>
                          <w:sz w:val="18"/>
                          <w:szCs w:val="18"/>
                          <w:lang w:val="tr-TR"/>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v:textbox>
                <w10:anchorlock/>
              </v:shape>
            </w:pict>
          </mc:Fallback>
        </mc:AlternateContent>
      </w:r>
    </w:p>
    <w:p w14:paraId="3195B9CD" w14:textId="60C8D7A6" w:rsidR="00D95CBC" w:rsidRPr="00051297" w:rsidRDefault="00D95CBC" w:rsidP="00D95CBC">
      <w:pPr>
        <w:spacing w:after="120"/>
        <w:ind w:firstLine="0"/>
        <w:jc w:val="center"/>
        <w:rPr>
          <w:b/>
          <w:lang w:val="tr-TR"/>
        </w:rPr>
      </w:pPr>
      <w:bookmarkStart w:id="9" w:name="_Toc179364466"/>
      <w:bookmarkStart w:id="10" w:name="_Toc232234023"/>
      <w:r w:rsidRPr="00051297">
        <w:rPr>
          <w:b/>
          <w:highlight w:val="lightGray"/>
          <w:lang w:val="tr-TR"/>
        </w:rPr>
        <w:t xml:space="preserve">MAL </w:t>
      </w:r>
      <w:proofErr w:type="gramStart"/>
      <w:r w:rsidRPr="00051297">
        <w:rPr>
          <w:b/>
          <w:highlight w:val="lightGray"/>
          <w:lang w:val="tr-TR"/>
        </w:rPr>
        <w:t>ALIMI</w:t>
      </w:r>
      <w:r w:rsidR="00F3213A" w:rsidRPr="00051297" w:rsidDel="00F3213A">
        <w:rPr>
          <w:b/>
          <w:highlight w:val="lightGray"/>
          <w:lang w:val="tr-TR"/>
        </w:rPr>
        <w:t xml:space="preserve"> </w:t>
      </w:r>
      <w:r w:rsidRPr="00051297">
        <w:rPr>
          <w:b/>
          <w:lang w:val="tr-TR"/>
        </w:rPr>
        <w:t xml:space="preserve"> SÖZLEŞMESİ</w:t>
      </w:r>
      <w:bookmarkEnd w:id="9"/>
      <w:bookmarkEnd w:id="10"/>
      <w:proofErr w:type="gramEnd"/>
    </w:p>
    <w:p w14:paraId="5805A930" w14:textId="77777777" w:rsidR="00D95CBC" w:rsidRPr="00051297" w:rsidRDefault="00D95CBC" w:rsidP="00D95CBC">
      <w:pPr>
        <w:rPr>
          <w:color w:val="000000"/>
          <w:sz w:val="20"/>
          <w:lang w:val="tr-TR"/>
        </w:rPr>
      </w:pPr>
      <w:r w:rsidRPr="00051297">
        <w:rPr>
          <w:color w:val="000000"/>
          <w:sz w:val="20"/>
          <w:lang w:val="tr-TR"/>
        </w:rPr>
        <w:t>Bir tarafta</w:t>
      </w:r>
    </w:p>
    <w:p w14:paraId="6C388DB9" w14:textId="77777777" w:rsidR="004F7612" w:rsidRPr="0057138A" w:rsidRDefault="004F7612" w:rsidP="00D95CBC">
      <w:pPr>
        <w:rPr>
          <w:sz w:val="20"/>
          <w:szCs w:val="20"/>
          <w:lang w:val="tr-TR"/>
        </w:rPr>
      </w:pPr>
      <w:r w:rsidRPr="0057138A">
        <w:rPr>
          <w:sz w:val="20"/>
          <w:szCs w:val="20"/>
          <w:lang w:val="tr-TR"/>
        </w:rPr>
        <w:t xml:space="preserve">DÖKTAŞ DÖKÜMCÜLÜK TİCARET VE SAN. </w:t>
      </w:r>
      <w:proofErr w:type="gramStart"/>
      <w:r w:rsidRPr="0057138A">
        <w:rPr>
          <w:sz w:val="20"/>
          <w:szCs w:val="20"/>
          <w:lang w:val="tr-TR"/>
        </w:rPr>
        <w:t>A..Ş.</w:t>
      </w:r>
      <w:proofErr w:type="gramEnd"/>
    </w:p>
    <w:p w14:paraId="50A1D2A4" w14:textId="77777777" w:rsidR="004F7612" w:rsidRDefault="00AD133E" w:rsidP="00D95CBC">
      <w:pPr>
        <w:rPr>
          <w:sz w:val="20"/>
          <w:szCs w:val="20"/>
          <w:lang w:val="tr-TR"/>
        </w:rPr>
      </w:pPr>
      <w:r w:rsidRPr="0057138A">
        <w:rPr>
          <w:sz w:val="20"/>
          <w:szCs w:val="20"/>
          <w:lang w:val="tr-TR"/>
        </w:rPr>
        <w:t>Fatih Mahallesi Gölyolu No:</w:t>
      </w:r>
      <w:proofErr w:type="gramStart"/>
      <w:r w:rsidRPr="0057138A">
        <w:rPr>
          <w:sz w:val="20"/>
          <w:szCs w:val="20"/>
          <w:lang w:val="tr-TR"/>
        </w:rPr>
        <w:t>26  16801</w:t>
      </w:r>
      <w:proofErr w:type="gramEnd"/>
      <w:r w:rsidRPr="0057138A">
        <w:rPr>
          <w:sz w:val="20"/>
          <w:szCs w:val="20"/>
          <w:lang w:val="tr-TR"/>
        </w:rPr>
        <w:t xml:space="preserve">  Orhangazi/ Bursa   </w:t>
      </w:r>
    </w:p>
    <w:p w14:paraId="6B1AAEB9" w14:textId="77777777" w:rsidR="00D95CBC" w:rsidRPr="00051297" w:rsidRDefault="00D95CBC" w:rsidP="00D95CBC">
      <w:pPr>
        <w:rPr>
          <w:color w:val="000000"/>
          <w:sz w:val="20"/>
          <w:lang w:val="tr-TR"/>
        </w:rPr>
      </w:pPr>
      <w:r w:rsidRPr="00051297">
        <w:rPr>
          <w:color w:val="000000"/>
          <w:sz w:val="20"/>
          <w:lang w:val="tr-TR"/>
        </w:rPr>
        <w:t>("Sözleşme Makamı"), ve</w:t>
      </w:r>
    </w:p>
    <w:p w14:paraId="79ADE48B" w14:textId="77777777" w:rsidR="00D95CBC" w:rsidRPr="00051297" w:rsidRDefault="00D95CBC" w:rsidP="00D95CBC">
      <w:pPr>
        <w:rPr>
          <w:color w:val="000000"/>
          <w:sz w:val="20"/>
          <w:lang w:val="tr-TR"/>
        </w:rPr>
      </w:pPr>
      <w:r w:rsidRPr="00051297">
        <w:rPr>
          <w:color w:val="000000"/>
          <w:sz w:val="20"/>
          <w:lang w:val="tr-TR"/>
        </w:rPr>
        <w:t>Diğer tarafta</w:t>
      </w:r>
    </w:p>
    <w:p w14:paraId="1F2593B9" w14:textId="77777777" w:rsidR="00D95CBC" w:rsidRPr="00051297" w:rsidRDefault="00D95CBC" w:rsidP="00D95CBC">
      <w:pPr>
        <w:rPr>
          <w:color w:val="000000"/>
          <w:sz w:val="20"/>
          <w:lang w:val="tr-TR"/>
        </w:rPr>
      </w:pPr>
      <w:r w:rsidRPr="00051297">
        <w:rPr>
          <w:color w:val="000000"/>
          <w:sz w:val="20"/>
          <w:lang w:val="tr-TR"/>
        </w:rPr>
        <w:sym w:font="Symbol" w:char="F03C"/>
      </w:r>
      <w:r w:rsidRPr="00051297">
        <w:rPr>
          <w:sz w:val="20"/>
          <w:lang w:val="tr-TR"/>
        </w:rPr>
        <w:t xml:space="preserve"> </w:t>
      </w:r>
      <w:r w:rsidRPr="00051297">
        <w:rPr>
          <w:color w:val="000000"/>
          <w:sz w:val="20"/>
          <w:highlight w:val="lightGray"/>
          <w:lang w:val="tr-TR"/>
        </w:rPr>
        <w:t>Tedarikçinin/Hizmet Sunucusunun/Yapım Müteahhidinin Tam Resmi Adı</w:t>
      </w:r>
      <w:r w:rsidRPr="00051297">
        <w:rPr>
          <w:color w:val="000000"/>
          <w:sz w:val="20"/>
          <w:lang w:val="tr-TR"/>
        </w:rPr>
        <w:t xml:space="preserve"> </w:t>
      </w:r>
      <w:r w:rsidRPr="00051297">
        <w:rPr>
          <w:color w:val="000000"/>
          <w:sz w:val="20"/>
          <w:lang w:val="tr-TR"/>
        </w:rPr>
        <w:sym w:font="Symbol" w:char="F03E"/>
      </w:r>
      <w:r w:rsidRPr="00051297">
        <w:rPr>
          <w:color w:val="000000"/>
          <w:sz w:val="20"/>
          <w:lang w:val="tr-TR"/>
        </w:rPr>
        <w:t xml:space="preserve">  </w:t>
      </w:r>
    </w:p>
    <w:p w14:paraId="7FA0D0FB" w14:textId="77777777" w:rsidR="00D95CBC" w:rsidRPr="00051297" w:rsidRDefault="00D95CBC" w:rsidP="00D95CBC">
      <w:pPr>
        <w:rPr>
          <w:color w:val="000000"/>
          <w:sz w:val="20"/>
          <w:lang w:val="tr-TR"/>
        </w:rPr>
      </w:pPr>
      <w:r w:rsidRPr="00051297">
        <w:rPr>
          <w:color w:val="000000"/>
          <w:sz w:val="20"/>
          <w:lang w:val="tr-TR"/>
        </w:rPr>
        <w:sym w:font="Symbol" w:char="F03C"/>
      </w:r>
      <w:r w:rsidRPr="00051297">
        <w:rPr>
          <w:sz w:val="20"/>
          <w:lang w:val="tr-TR"/>
        </w:rPr>
        <w:t xml:space="preserve"> </w:t>
      </w:r>
      <w:r w:rsidRPr="00051297">
        <w:rPr>
          <w:color w:val="000000"/>
          <w:sz w:val="20"/>
          <w:lang w:val="tr-TR"/>
        </w:rPr>
        <w:t xml:space="preserve">Hukuki statüsü / unvanı </w:t>
      </w:r>
      <w:r w:rsidRPr="00051297">
        <w:rPr>
          <w:color w:val="000000"/>
          <w:sz w:val="20"/>
          <w:lang w:val="tr-TR"/>
        </w:rPr>
        <w:sym w:font="Symbol" w:char="F03E"/>
      </w:r>
      <w:r w:rsidRPr="00051297">
        <w:rPr>
          <w:color w:val="000000"/>
          <w:sz w:val="20"/>
          <w:lang w:val="tr-TR"/>
        </w:rPr>
        <w:t xml:space="preserve"> </w:t>
      </w:r>
      <w:r w:rsidRPr="00051297">
        <w:rPr>
          <w:rStyle w:val="DipnotBavurusu"/>
          <w:color w:val="000000"/>
          <w:sz w:val="20"/>
          <w:szCs w:val="20"/>
          <w:lang w:val="tr-TR"/>
        </w:rPr>
        <w:footnoteReference w:id="1"/>
      </w:r>
    </w:p>
    <w:p w14:paraId="577E36E7" w14:textId="77777777" w:rsidR="00D95CBC" w:rsidRPr="00051297" w:rsidRDefault="00D95CBC" w:rsidP="00D95CBC">
      <w:pPr>
        <w:rPr>
          <w:color w:val="000000"/>
          <w:sz w:val="20"/>
          <w:lang w:val="tr-TR"/>
        </w:rPr>
      </w:pPr>
      <w:proofErr w:type="gramStart"/>
      <w:r w:rsidRPr="00051297">
        <w:rPr>
          <w:color w:val="000000"/>
          <w:sz w:val="20"/>
          <w:lang w:val="tr-TR"/>
        </w:rPr>
        <w:t>&lt; Resmi</w:t>
      </w:r>
      <w:proofErr w:type="gramEnd"/>
      <w:r w:rsidRPr="00051297">
        <w:rPr>
          <w:color w:val="000000"/>
          <w:sz w:val="20"/>
          <w:lang w:val="tr-TR"/>
        </w:rPr>
        <w:t xml:space="preserve"> tescil numarası &gt;</w:t>
      </w:r>
      <w:r w:rsidRPr="00051297">
        <w:rPr>
          <w:rStyle w:val="DipnotBavurusu"/>
          <w:color w:val="000000"/>
          <w:sz w:val="20"/>
          <w:szCs w:val="20"/>
          <w:lang w:val="tr-TR"/>
        </w:rPr>
        <w:footnoteReference w:id="2"/>
      </w:r>
    </w:p>
    <w:p w14:paraId="200D105D" w14:textId="77777777" w:rsidR="00D95CBC" w:rsidRPr="00051297" w:rsidRDefault="00D95CBC" w:rsidP="00D95CBC">
      <w:pPr>
        <w:pStyle w:val="DipnotMetni"/>
        <w:overflowPunct w:val="0"/>
        <w:autoSpaceDE w:val="0"/>
        <w:autoSpaceDN w:val="0"/>
        <w:adjustRightInd w:val="0"/>
        <w:textAlignment w:val="baseline"/>
        <w:rPr>
          <w:color w:val="000000"/>
          <w:lang w:val="tr-TR"/>
        </w:rPr>
      </w:pPr>
      <w:r w:rsidRPr="00051297">
        <w:rPr>
          <w:color w:val="000000"/>
          <w:lang w:val="tr-TR"/>
        </w:rPr>
        <w:t>&lt;Açık resmi-tebligat adresi&gt;</w:t>
      </w:r>
    </w:p>
    <w:p w14:paraId="30398E76" w14:textId="77777777" w:rsidR="00D95CBC" w:rsidRPr="00051297" w:rsidRDefault="00D95CBC" w:rsidP="00D95CBC">
      <w:pPr>
        <w:rPr>
          <w:color w:val="000000"/>
          <w:sz w:val="20"/>
          <w:lang w:val="tr-TR"/>
        </w:rPr>
      </w:pPr>
      <w:r w:rsidRPr="00051297">
        <w:rPr>
          <w:color w:val="000000"/>
          <w:sz w:val="20"/>
          <w:lang w:val="tr-TR"/>
        </w:rPr>
        <w:t xml:space="preserve">&lt;Vergi dairesi ve numarası&gt;,  </w:t>
      </w:r>
    </w:p>
    <w:p w14:paraId="2B1B1411" w14:textId="77777777" w:rsidR="00D95CBC" w:rsidRPr="00051297" w:rsidRDefault="00D95CBC" w:rsidP="00D95CBC">
      <w:pPr>
        <w:rPr>
          <w:color w:val="000000"/>
          <w:sz w:val="20"/>
          <w:lang w:val="tr-TR"/>
        </w:rPr>
      </w:pPr>
      <w:r w:rsidRPr="00051297">
        <w:rPr>
          <w:color w:val="000000"/>
          <w:sz w:val="20"/>
          <w:lang w:val="tr-TR"/>
        </w:rPr>
        <w:t xml:space="preserve">(“Yüklenici”) olmak </w:t>
      </w:r>
      <w:proofErr w:type="gramStart"/>
      <w:r w:rsidRPr="00051297">
        <w:rPr>
          <w:color w:val="000000"/>
          <w:sz w:val="20"/>
          <w:lang w:val="tr-TR"/>
        </w:rPr>
        <w:t>üzere,  taraflar</w:t>
      </w:r>
      <w:proofErr w:type="gramEnd"/>
      <w:r w:rsidRPr="00051297">
        <w:rPr>
          <w:color w:val="000000"/>
          <w:sz w:val="20"/>
          <w:lang w:val="tr-TR"/>
        </w:rPr>
        <w:t xml:space="preserve"> aşağıdaki hususlarda anlaşmışlardır: </w:t>
      </w:r>
    </w:p>
    <w:p w14:paraId="48DDA9CA" w14:textId="77777777" w:rsidR="00D95CBC" w:rsidRPr="00051297" w:rsidRDefault="00D95CBC" w:rsidP="00D95CBC">
      <w:pPr>
        <w:jc w:val="center"/>
        <w:rPr>
          <w:b/>
          <w:sz w:val="20"/>
          <w:szCs w:val="20"/>
          <w:lang w:val="tr-TR"/>
        </w:rPr>
      </w:pPr>
      <w:bookmarkStart w:id="11" w:name="_Toc179364467"/>
      <w:bookmarkStart w:id="12" w:name="_Toc232234024"/>
    </w:p>
    <w:p w14:paraId="7AC78D82" w14:textId="77777777" w:rsidR="00D95CBC" w:rsidRPr="00051297" w:rsidRDefault="00D95CBC" w:rsidP="00D95CBC">
      <w:pPr>
        <w:ind w:firstLine="0"/>
        <w:jc w:val="center"/>
        <w:rPr>
          <w:b/>
          <w:sz w:val="20"/>
          <w:szCs w:val="20"/>
          <w:lang w:val="tr-TR"/>
        </w:rPr>
      </w:pPr>
      <w:r w:rsidRPr="00051297">
        <w:rPr>
          <w:b/>
          <w:sz w:val="20"/>
          <w:szCs w:val="20"/>
          <w:lang w:val="tr-TR"/>
        </w:rPr>
        <w:t>ÖZEL KOŞULLAR</w:t>
      </w:r>
      <w:bookmarkEnd w:id="11"/>
      <w:bookmarkEnd w:id="12"/>
    </w:p>
    <w:p w14:paraId="548CC057" w14:textId="77777777" w:rsidR="00D95CBC" w:rsidRPr="00533320" w:rsidRDefault="00D95CBC" w:rsidP="00D95CBC">
      <w:pPr>
        <w:pStyle w:val="ListeNumaras"/>
        <w:spacing w:after="120"/>
        <w:rPr>
          <w:b/>
          <w:color w:val="000000"/>
          <w:sz w:val="20"/>
          <w:lang w:val="tr-TR"/>
        </w:rPr>
      </w:pPr>
      <w:r w:rsidRPr="00051297">
        <w:rPr>
          <w:b/>
          <w:color w:val="000000"/>
          <w:sz w:val="20"/>
          <w:lang w:val="tr-TR"/>
        </w:rPr>
        <w:t xml:space="preserve"> </w:t>
      </w:r>
      <w:r w:rsidRPr="00533320">
        <w:rPr>
          <w:b/>
          <w:color w:val="000000"/>
          <w:sz w:val="20"/>
          <w:lang w:val="tr-TR"/>
        </w:rPr>
        <w:t>Konu</w:t>
      </w:r>
    </w:p>
    <w:p w14:paraId="36BBBD39" w14:textId="77777777" w:rsidR="00D95CBC" w:rsidRPr="00051297" w:rsidRDefault="00D95CBC" w:rsidP="004F7612">
      <w:pPr>
        <w:rPr>
          <w:color w:val="000000"/>
          <w:sz w:val="20"/>
          <w:lang w:val="tr-TR"/>
        </w:rPr>
      </w:pPr>
      <w:r w:rsidRPr="00533320">
        <w:rPr>
          <w:color w:val="000000"/>
          <w:sz w:val="20"/>
          <w:lang w:val="tr-TR"/>
        </w:rPr>
        <w:t xml:space="preserve">Bu Sözleşmenin Konusu </w:t>
      </w:r>
      <w:r w:rsidR="004F7612" w:rsidRPr="0057138A">
        <w:rPr>
          <w:color w:val="000000"/>
          <w:sz w:val="20"/>
          <w:lang w:val="tr-TR"/>
        </w:rPr>
        <w:t>BURSA/ORHANGAZİ ‘de</w:t>
      </w:r>
      <w:r w:rsidRPr="00533320">
        <w:rPr>
          <w:color w:val="000000"/>
          <w:sz w:val="20"/>
          <w:lang w:val="tr-TR"/>
        </w:rPr>
        <w:t xml:space="preserve"> uygulanacak </w:t>
      </w:r>
      <w:r w:rsidR="004F7612" w:rsidRPr="00533320">
        <w:rPr>
          <w:color w:val="000000"/>
          <w:sz w:val="20"/>
          <w:lang w:val="tr-TR"/>
        </w:rPr>
        <w:t>“</w:t>
      </w:r>
      <w:proofErr w:type="gramStart"/>
      <w:r w:rsidR="004F7612" w:rsidRPr="0057138A">
        <w:rPr>
          <w:rFonts w:cs="Times New Roman"/>
          <w:sz w:val="20"/>
          <w:szCs w:val="20"/>
          <w:lang w:val="tr-TR"/>
        </w:rPr>
        <w:t xml:space="preserve">Döktaş </w:t>
      </w:r>
      <w:r w:rsidR="004F7612" w:rsidRPr="0057138A">
        <w:rPr>
          <w:rFonts w:cs="Times New Roman"/>
          <w:color w:val="222222"/>
          <w:sz w:val="20"/>
          <w:szCs w:val="20"/>
        </w:rPr>
        <w:t xml:space="preserve"> Dökümcülük</w:t>
      </w:r>
      <w:proofErr w:type="gramEnd"/>
      <w:r w:rsidR="004F7612" w:rsidRPr="0057138A">
        <w:rPr>
          <w:rFonts w:cs="Times New Roman"/>
          <w:color w:val="222222"/>
          <w:sz w:val="20"/>
          <w:szCs w:val="20"/>
        </w:rPr>
        <w:t xml:space="preserve"> Tehlikesiz Fan Tozu Atıklarının Çimento Fabrikasında Alternatif Hammadde Olarak Kullanılması</w:t>
      </w:r>
      <w:r w:rsidR="004F7612" w:rsidRPr="00533320">
        <w:rPr>
          <w:color w:val="000000"/>
          <w:sz w:val="20"/>
          <w:lang w:val="tr-TR"/>
        </w:rPr>
        <w:t xml:space="preserve">” projesi için </w:t>
      </w:r>
      <w:r w:rsidR="004F7612" w:rsidRPr="0057138A">
        <w:rPr>
          <w:color w:val="000000"/>
          <w:sz w:val="20"/>
          <w:lang w:val="tr-TR"/>
        </w:rPr>
        <w:t>1 ADET TOZ SEVK SİSTEMİ MAL ALIMI’</w:t>
      </w:r>
      <w:r w:rsidRPr="0057138A">
        <w:rPr>
          <w:color w:val="000000"/>
          <w:sz w:val="20"/>
          <w:lang w:val="tr-TR"/>
        </w:rPr>
        <w:t>dır.</w:t>
      </w:r>
      <w:r w:rsidRPr="00051297">
        <w:rPr>
          <w:color w:val="000000"/>
          <w:sz w:val="20"/>
          <w:lang w:val="tr-TR"/>
        </w:rPr>
        <w:t xml:space="preserve"> </w:t>
      </w:r>
    </w:p>
    <w:p w14:paraId="5B56F199" w14:textId="77777777" w:rsidR="00D95CBC" w:rsidRPr="00051297" w:rsidRDefault="00D95CBC" w:rsidP="00D95CBC">
      <w:pPr>
        <w:pStyle w:val="ListeNumaras"/>
        <w:spacing w:after="120"/>
        <w:rPr>
          <w:b/>
          <w:color w:val="000000"/>
          <w:sz w:val="20"/>
          <w:lang w:val="tr-TR"/>
        </w:rPr>
      </w:pPr>
      <w:r w:rsidRPr="00051297">
        <w:rPr>
          <w:b/>
          <w:color w:val="000000"/>
          <w:sz w:val="20"/>
          <w:lang w:val="tr-TR"/>
        </w:rPr>
        <w:t>Sözleşmenin Yapısı</w:t>
      </w:r>
    </w:p>
    <w:p w14:paraId="317F55C5" w14:textId="77777777" w:rsidR="00D95CBC" w:rsidRPr="00051297" w:rsidRDefault="00D95CBC" w:rsidP="00D95CBC">
      <w:pPr>
        <w:spacing w:after="120"/>
        <w:rPr>
          <w:color w:val="000000"/>
          <w:sz w:val="20"/>
          <w:lang w:val="tr-TR"/>
        </w:rPr>
      </w:pPr>
      <w:r w:rsidRPr="00051297">
        <w:rPr>
          <w:color w:val="000000"/>
          <w:sz w:val="20"/>
          <w:lang w:val="tr-TR"/>
        </w:rPr>
        <w:t xml:space="preserve">Yüklenici, bu ihalede belirlenmiş olan ve öncelik sırasına göre, Özel Koşullar (“Özel Koşullar”) ve aşağıdaki Eklerde belirtilen koşullardan oluşan </w:t>
      </w:r>
      <w:proofErr w:type="gramStart"/>
      <w:r w:rsidRPr="00051297">
        <w:rPr>
          <w:color w:val="000000"/>
          <w:sz w:val="20"/>
          <w:lang w:val="tr-TR"/>
        </w:rPr>
        <w:t>şartların,  gereğine</w:t>
      </w:r>
      <w:proofErr w:type="gramEnd"/>
      <w:r w:rsidRPr="00051297">
        <w:rPr>
          <w:color w:val="000000"/>
          <w:sz w:val="20"/>
          <w:lang w:val="tr-TR"/>
        </w:rPr>
        <w:t xml:space="preserve"> uygun olarak faaliyetlerini sürdürecektir:</w:t>
      </w:r>
    </w:p>
    <w:p w14:paraId="7D0A4293" w14:textId="77777777" w:rsidR="00D95CBC" w:rsidRPr="00051297" w:rsidRDefault="00D95CBC" w:rsidP="00D95CBC">
      <w:pPr>
        <w:spacing w:after="120"/>
        <w:rPr>
          <w:color w:val="000000"/>
          <w:sz w:val="20"/>
          <w:lang w:val="tr-TR"/>
        </w:rPr>
      </w:pPr>
      <w:r w:rsidRPr="00051297">
        <w:rPr>
          <w:color w:val="000000"/>
          <w:sz w:val="20"/>
          <w:lang w:val="tr-TR"/>
        </w:rPr>
        <w:t>Ek-1: Genel Koşullar</w:t>
      </w:r>
    </w:p>
    <w:p w14:paraId="0DA903B5" w14:textId="77777777" w:rsidR="00D95CBC" w:rsidRPr="00051297" w:rsidRDefault="00D95CBC" w:rsidP="00D95CBC">
      <w:pPr>
        <w:spacing w:after="120"/>
        <w:rPr>
          <w:color w:val="000000"/>
          <w:sz w:val="20"/>
          <w:lang w:val="tr-TR"/>
        </w:rPr>
      </w:pPr>
      <w:r w:rsidRPr="00051297">
        <w:rPr>
          <w:color w:val="000000"/>
          <w:sz w:val="20"/>
          <w:lang w:val="tr-TR"/>
        </w:rPr>
        <w:t>Ek-2: Teknik Şartname (İş Tanımı)</w:t>
      </w:r>
    </w:p>
    <w:p w14:paraId="27FFE570" w14:textId="18288B4E" w:rsidR="00D95CBC" w:rsidRPr="00051297" w:rsidRDefault="00D95CBC" w:rsidP="00D95CBC">
      <w:pPr>
        <w:spacing w:after="120"/>
        <w:rPr>
          <w:color w:val="000000"/>
          <w:sz w:val="20"/>
          <w:lang w:val="tr-TR"/>
        </w:rPr>
      </w:pPr>
      <w:r w:rsidRPr="00051297">
        <w:rPr>
          <w:color w:val="000000"/>
          <w:sz w:val="20"/>
          <w:lang w:val="tr-TR"/>
        </w:rPr>
        <w:t xml:space="preserve">Ek-3: Teknik Teklif  </w:t>
      </w:r>
    </w:p>
    <w:p w14:paraId="1F11B362" w14:textId="77777777" w:rsidR="00D95CBC" w:rsidRPr="00051297" w:rsidRDefault="00D95CBC" w:rsidP="00D95CBC">
      <w:pPr>
        <w:spacing w:after="120"/>
        <w:rPr>
          <w:color w:val="000000"/>
          <w:sz w:val="20"/>
          <w:lang w:val="tr-TR"/>
        </w:rPr>
      </w:pPr>
      <w:r w:rsidRPr="00051297">
        <w:rPr>
          <w:color w:val="000000"/>
          <w:sz w:val="20"/>
          <w:lang w:val="tr-TR"/>
        </w:rPr>
        <w:t>Ek-4: Mali Teklif (Bütçe Dökümü)</w:t>
      </w:r>
    </w:p>
    <w:p w14:paraId="051B8B33" w14:textId="77777777" w:rsidR="00D95CBC" w:rsidRPr="00051297" w:rsidRDefault="00D95CBC" w:rsidP="00D95CBC">
      <w:pPr>
        <w:spacing w:after="120"/>
        <w:rPr>
          <w:color w:val="000000"/>
          <w:sz w:val="20"/>
          <w:lang w:val="tr-TR"/>
        </w:rPr>
      </w:pPr>
      <w:r w:rsidRPr="00051297">
        <w:rPr>
          <w:color w:val="000000"/>
          <w:sz w:val="20"/>
          <w:lang w:val="tr-TR"/>
        </w:rPr>
        <w:t>Ek-5: Standart Formlar ve Diğer Gerekli Belgeler</w:t>
      </w:r>
    </w:p>
    <w:p w14:paraId="0CB7D9C7" w14:textId="77777777" w:rsidR="00D95CBC" w:rsidRPr="00051297" w:rsidRDefault="00D95CBC" w:rsidP="00D95CBC">
      <w:pPr>
        <w:rPr>
          <w:color w:val="000000"/>
          <w:sz w:val="20"/>
          <w:u w:val="single"/>
          <w:lang w:val="tr-TR"/>
        </w:rPr>
      </w:pPr>
    </w:p>
    <w:p w14:paraId="042A6E41" w14:textId="77777777" w:rsidR="00D95CBC" w:rsidRPr="00051297" w:rsidRDefault="00D95CBC" w:rsidP="00D95CBC">
      <w:pPr>
        <w:rPr>
          <w:color w:val="000000"/>
          <w:sz w:val="20"/>
          <w:u w:val="single"/>
          <w:lang w:val="tr-TR"/>
        </w:rPr>
      </w:pPr>
      <w:r w:rsidRPr="00051297">
        <w:rPr>
          <w:snapToGrid w:val="0"/>
          <w:color w:val="000000"/>
          <w:sz w:val="20"/>
          <w:lang w:val="tr-TR"/>
        </w:rPr>
        <w:t xml:space="preserve">Yukarıdaki belgeler arasında herhangi bir çelişki olması durumunda, bunların hükümleri, yukarıda belirtilen öncelik sırasına göre uygulanır. </w:t>
      </w:r>
    </w:p>
    <w:p w14:paraId="6AD4679C" w14:textId="77777777" w:rsidR="00D95CBC" w:rsidRPr="00051297" w:rsidRDefault="00D95CBC" w:rsidP="00D95CBC">
      <w:pPr>
        <w:pStyle w:val="ListeNumaras"/>
        <w:spacing w:after="120"/>
        <w:rPr>
          <w:b/>
          <w:color w:val="000000"/>
          <w:sz w:val="20"/>
          <w:lang w:val="tr-TR"/>
        </w:rPr>
      </w:pPr>
      <w:bookmarkStart w:id="13" w:name="_Hlk525137919"/>
      <w:r w:rsidRPr="00051297">
        <w:rPr>
          <w:b/>
          <w:color w:val="000000"/>
          <w:sz w:val="20"/>
          <w:lang w:val="tr-TR"/>
        </w:rPr>
        <w:lastRenderedPageBreak/>
        <w:t>Sözleşme bedeli ve Ödemeler</w:t>
      </w:r>
    </w:p>
    <w:p w14:paraId="7197CE1F" w14:textId="77777777" w:rsidR="00D95CBC" w:rsidRPr="00533320" w:rsidRDefault="00D95CBC" w:rsidP="00D95CBC">
      <w:pPr>
        <w:pStyle w:val="ListeNumaras"/>
        <w:numPr>
          <w:ilvl w:val="0"/>
          <w:numId w:val="0"/>
        </w:numPr>
        <w:spacing w:after="120"/>
        <w:rPr>
          <w:color w:val="000000"/>
          <w:sz w:val="20"/>
          <w:lang w:val="tr-TR"/>
        </w:rPr>
      </w:pPr>
      <w:r w:rsidRPr="00533320">
        <w:rPr>
          <w:color w:val="000000"/>
          <w:sz w:val="20"/>
          <w:lang w:val="tr-TR"/>
        </w:rPr>
        <w:t>Sözleşme Bedeli</w:t>
      </w:r>
      <w:proofErr w:type="gramStart"/>
      <w:r w:rsidRPr="00533320">
        <w:rPr>
          <w:color w:val="000000"/>
          <w:sz w:val="20"/>
          <w:lang w:val="tr-TR"/>
        </w:rPr>
        <w:tab/>
        <w:t>:.......</w:t>
      </w:r>
      <w:proofErr w:type="gramEnd"/>
      <w:r w:rsidRPr="00533320">
        <w:rPr>
          <w:color w:val="000000"/>
          <w:sz w:val="20"/>
          <w:lang w:val="tr-TR"/>
        </w:rPr>
        <w:t>………… TL’dir.</w:t>
      </w:r>
    </w:p>
    <w:p w14:paraId="67CB5E3D" w14:textId="77777777" w:rsidR="00D95CBC" w:rsidRDefault="004F7612" w:rsidP="00D95CBC">
      <w:pPr>
        <w:pStyle w:val="Text1"/>
        <w:tabs>
          <w:tab w:val="decimal" w:pos="7938"/>
        </w:tabs>
        <w:spacing w:after="0"/>
        <w:ind w:left="0"/>
        <w:rPr>
          <w:color w:val="000000"/>
          <w:sz w:val="20"/>
          <w:lang w:val="tr-TR"/>
        </w:rPr>
      </w:pPr>
      <w:r w:rsidRPr="0057138A">
        <w:rPr>
          <w:color w:val="000000"/>
          <w:sz w:val="20"/>
          <w:lang w:val="tr-TR"/>
        </w:rPr>
        <w:t xml:space="preserve">Sözleşme kapsamında ön </w:t>
      </w:r>
      <w:proofErr w:type="gramStart"/>
      <w:r w:rsidRPr="0057138A">
        <w:rPr>
          <w:color w:val="000000"/>
          <w:sz w:val="20"/>
          <w:lang w:val="tr-TR"/>
        </w:rPr>
        <w:t xml:space="preserve">ödeme  </w:t>
      </w:r>
      <w:r w:rsidR="00D95CBC" w:rsidRPr="0057138A">
        <w:rPr>
          <w:color w:val="000000"/>
          <w:sz w:val="20"/>
          <w:lang w:val="tr-TR"/>
        </w:rPr>
        <w:t>yapılacaktır</w:t>
      </w:r>
      <w:proofErr w:type="gramEnd"/>
      <w:r w:rsidR="00D95CBC" w:rsidRPr="0057138A">
        <w:rPr>
          <w:color w:val="000000"/>
          <w:sz w:val="20"/>
          <w:lang w:val="tr-TR"/>
        </w:rPr>
        <w:t xml:space="preserve">. &lt;Ön ödeme miktarı sözleşme bedelinin </w:t>
      </w:r>
      <w:proofErr w:type="gramStart"/>
      <w:r w:rsidR="00D95CBC" w:rsidRPr="0057138A">
        <w:rPr>
          <w:color w:val="000000"/>
          <w:sz w:val="20"/>
          <w:lang w:val="tr-TR"/>
        </w:rPr>
        <w:t xml:space="preserve">% </w:t>
      </w:r>
      <w:r w:rsidR="00A82329" w:rsidRPr="0057138A">
        <w:rPr>
          <w:color w:val="000000"/>
          <w:sz w:val="20"/>
          <w:lang w:val="tr-TR"/>
        </w:rPr>
        <w:t>30</w:t>
      </w:r>
      <w:proofErr w:type="gramEnd"/>
      <w:r w:rsidR="00D95CBC" w:rsidRPr="0057138A">
        <w:rPr>
          <w:color w:val="000000"/>
          <w:sz w:val="20"/>
          <w:lang w:val="tr-TR"/>
        </w:rPr>
        <w:t>’sı olan ………………. TL’dir. Ön ödeme, sözleşme imza tarihinden sonra 15 gün içerisinde avans teminat mektubunun sunulmasını takiben yapılacaktır.&gt;</w:t>
      </w:r>
    </w:p>
    <w:p w14:paraId="0045E6D3" w14:textId="1405D705" w:rsidR="00A82329" w:rsidRPr="00051297" w:rsidRDefault="00A82329" w:rsidP="00EF4E80">
      <w:pPr>
        <w:autoSpaceDE w:val="0"/>
        <w:autoSpaceDN w:val="0"/>
        <w:rPr>
          <w:lang w:val="tr-TR"/>
        </w:rPr>
      </w:pPr>
      <w:r w:rsidRPr="00F31DB4">
        <w:rPr>
          <w:rFonts w:cs="Times New Roman"/>
          <w:color w:val="000000"/>
          <w:sz w:val="20"/>
          <w:szCs w:val="20"/>
        </w:rPr>
        <w:t xml:space="preserve">Ön </w:t>
      </w:r>
      <w:r w:rsidR="00EF4E80" w:rsidRPr="00F31DB4">
        <w:rPr>
          <w:rFonts w:cs="Times New Roman"/>
          <w:color w:val="000000"/>
          <w:sz w:val="20"/>
          <w:szCs w:val="20"/>
        </w:rPr>
        <w:t>ödeme sonrası</w:t>
      </w:r>
      <w:r w:rsidRPr="00F31DB4">
        <w:rPr>
          <w:rFonts w:cs="Times New Roman"/>
          <w:color w:val="000000"/>
          <w:sz w:val="20"/>
          <w:szCs w:val="20"/>
        </w:rPr>
        <w:t xml:space="preserve"> </w:t>
      </w:r>
      <w:proofErr w:type="gramStart"/>
      <w:r w:rsidRPr="00F31DB4">
        <w:rPr>
          <w:rFonts w:cs="Times New Roman"/>
          <w:color w:val="000000"/>
          <w:sz w:val="20"/>
          <w:szCs w:val="20"/>
        </w:rPr>
        <w:t>kalan  sözleşme</w:t>
      </w:r>
      <w:proofErr w:type="gramEnd"/>
      <w:r w:rsidRPr="00F31DB4">
        <w:rPr>
          <w:rFonts w:cs="Times New Roman"/>
          <w:color w:val="000000"/>
          <w:sz w:val="20"/>
          <w:szCs w:val="20"/>
        </w:rPr>
        <w:t xml:space="preserve"> bedeli  %40 malzeme teslimi , % 20 kabulde , % 10 kabulden 1 ay sonra ödenecektir.</w:t>
      </w:r>
      <w:r w:rsidRPr="00A82329">
        <w:rPr>
          <w:rFonts w:cs="Times New Roman"/>
          <w:color w:val="000000"/>
          <w:sz w:val="20"/>
          <w:szCs w:val="20"/>
        </w:rPr>
        <w:t xml:space="preserve"> </w:t>
      </w:r>
    </w:p>
    <w:p w14:paraId="14B4D7BD" w14:textId="746C388B" w:rsidR="00D95CBC" w:rsidRPr="00051297" w:rsidRDefault="00D95CBC" w:rsidP="00EF4E80">
      <w:pPr>
        <w:pStyle w:val="Text1"/>
        <w:tabs>
          <w:tab w:val="decimal" w:pos="7938"/>
        </w:tabs>
        <w:spacing w:after="0"/>
        <w:ind w:left="0" w:firstLine="0"/>
        <w:rPr>
          <w:color w:val="000000"/>
          <w:sz w:val="20"/>
          <w:lang w:val="tr-TR"/>
        </w:rPr>
      </w:pPr>
    </w:p>
    <w:bookmarkEnd w:id="13"/>
    <w:p w14:paraId="40219E66" w14:textId="492A79B7" w:rsidR="00D95CBC" w:rsidRPr="00051297" w:rsidRDefault="00D95CBC" w:rsidP="00D95CBC">
      <w:pPr>
        <w:pStyle w:val="ListeNumaras"/>
        <w:keepNext/>
        <w:spacing w:after="120"/>
        <w:ind w:left="1248"/>
        <w:rPr>
          <w:b/>
          <w:color w:val="000000"/>
          <w:sz w:val="20"/>
          <w:lang w:val="tr-TR"/>
        </w:rPr>
      </w:pPr>
      <w:r w:rsidRPr="00051297">
        <w:rPr>
          <w:b/>
          <w:color w:val="000000"/>
          <w:sz w:val="20"/>
          <w:lang w:val="tr-TR"/>
        </w:rPr>
        <w:t xml:space="preserve">Başlama tarihi </w:t>
      </w:r>
    </w:p>
    <w:p w14:paraId="64C67CC1" w14:textId="77777777" w:rsidR="00D95CBC" w:rsidRPr="00533320" w:rsidRDefault="00D95CBC" w:rsidP="00D95CBC">
      <w:pPr>
        <w:rPr>
          <w:color w:val="000000"/>
          <w:sz w:val="20"/>
          <w:lang w:val="tr-TR"/>
        </w:rPr>
      </w:pPr>
      <w:r w:rsidRPr="00051297">
        <w:rPr>
          <w:color w:val="000000"/>
          <w:sz w:val="20"/>
          <w:lang w:val="tr-TR"/>
        </w:rPr>
        <w:t>Uygulamaya başlama tar</w:t>
      </w:r>
      <w:r w:rsidRPr="00533320">
        <w:rPr>
          <w:color w:val="000000"/>
          <w:sz w:val="20"/>
          <w:lang w:val="tr-TR"/>
        </w:rPr>
        <w:t xml:space="preserve">ihi </w:t>
      </w:r>
      <w:r w:rsidRPr="00F31DB4">
        <w:rPr>
          <w:color w:val="000000"/>
          <w:sz w:val="20"/>
          <w:lang w:val="tr-TR"/>
        </w:rPr>
        <w:t xml:space="preserve">sözleşmenin her iki tarafça imzalandığı </w:t>
      </w:r>
      <w:proofErr w:type="gramStart"/>
      <w:r w:rsidRPr="00F31DB4">
        <w:rPr>
          <w:color w:val="000000"/>
          <w:sz w:val="20"/>
          <w:lang w:val="tr-TR"/>
        </w:rPr>
        <w:t>tarih</w:t>
      </w:r>
      <w:r w:rsidR="00A82329" w:rsidRPr="00533320">
        <w:rPr>
          <w:color w:val="000000"/>
          <w:sz w:val="20"/>
          <w:lang w:val="tr-TR"/>
        </w:rPr>
        <w:t xml:space="preserve"> </w:t>
      </w:r>
      <w:r w:rsidRPr="00533320">
        <w:rPr>
          <w:color w:val="000000"/>
          <w:sz w:val="20"/>
          <w:lang w:val="tr-TR"/>
        </w:rPr>
        <w:t xml:space="preserve"> şeklindedir</w:t>
      </w:r>
      <w:proofErr w:type="gramEnd"/>
      <w:r w:rsidRPr="00533320">
        <w:rPr>
          <w:color w:val="000000"/>
          <w:sz w:val="20"/>
          <w:lang w:val="tr-TR"/>
        </w:rPr>
        <w:t>.</w:t>
      </w:r>
    </w:p>
    <w:p w14:paraId="2DACDFD1" w14:textId="77777777" w:rsidR="00D95CBC" w:rsidRPr="00533320" w:rsidRDefault="00D95CBC" w:rsidP="00D95CBC">
      <w:pPr>
        <w:pStyle w:val="ListeNumaras"/>
        <w:spacing w:after="120"/>
        <w:rPr>
          <w:b/>
          <w:color w:val="000000"/>
          <w:sz w:val="20"/>
          <w:lang w:val="tr-TR"/>
        </w:rPr>
      </w:pPr>
      <w:r w:rsidRPr="00533320">
        <w:rPr>
          <w:b/>
          <w:color w:val="000000"/>
          <w:sz w:val="20"/>
          <w:lang w:val="tr-TR"/>
        </w:rPr>
        <w:t xml:space="preserve">Uygulama Süresi </w:t>
      </w:r>
    </w:p>
    <w:p w14:paraId="5C131763" w14:textId="3E26868A" w:rsidR="00D95CBC" w:rsidRDefault="00D95CBC" w:rsidP="00D95CBC">
      <w:pPr>
        <w:rPr>
          <w:color w:val="000000"/>
          <w:sz w:val="20"/>
          <w:lang w:val="tr-TR"/>
        </w:rPr>
      </w:pPr>
      <w:r w:rsidRPr="00533320">
        <w:rPr>
          <w:color w:val="000000"/>
          <w:sz w:val="20"/>
          <w:lang w:val="tr-TR"/>
        </w:rPr>
        <w:t xml:space="preserve">Sözleşmenin II ve III no.lu ekleri dahilinde ifade edilen görevlerin uygulama süresi, sözleşmenin başlama tarihinden itibaren </w:t>
      </w:r>
      <w:r w:rsidR="0082432E" w:rsidRPr="00F31DB4">
        <w:rPr>
          <w:color w:val="000000"/>
          <w:sz w:val="20"/>
          <w:lang w:val="tr-TR"/>
        </w:rPr>
        <w:t>2 (</w:t>
      </w:r>
      <w:proofErr w:type="gramStart"/>
      <w:r w:rsidR="0082432E" w:rsidRPr="00F31DB4">
        <w:rPr>
          <w:color w:val="000000"/>
          <w:sz w:val="20"/>
          <w:lang w:val="tr-TR"/>
        </w:rPr>
        <w:t xml:space="preserve">iki) </w:t>
      </w:r>
      <w:r w:rsidRPr="00F31DB4">
        <w:rPr>
          <w:color w:val="000000"/>
          <w:sz w:val="20"/>
          <w:lang w:val="tr-TR"/>
        </w:rPr>
        <w:t xml:space="preserve"> aydır</w:t>
      </w:r>
      <w:proofErr w:type="gramEnd"/>
      <w:r w:rsidRPr="00F31DB4">
        <w:rPr>
          <w:color w:val="000000"/>
          <w:sz w:val="20"/>
          <w:lang w:val="tr-TR"/>
        </w:rPr>
        <w:t>.</w:t>
      </w:r>
    </w:p>
    <w:p w14:paraId="12356937" w14:textId="77777777" w:rsidR="0082432E" w:rsidRPr="00051297" w:rsidRDefault="0082432E" w:rsidP="00D95CBC">
      <w:pPr>
        <w:rPr>
          <w:color w:val="000000"/>
          <w:sz w:val="20"/>
          <w:lang w:val="tr-TR"/>
        </w:rPr>
      </w:pPr>
    </w:p>
    <w:p w14:paraId="63750F39" w14:textId="77777777" w:rsidR="00D95CBC" w:rsidRPr="00051297" w:rsidRDefault="00D95CBC" w:rsidP="00D95CBC">
      <w:pPr>
        <w:pStyle w:val="ListeNumaras"/>
        <w:spacing w:after="120"/>
        <w:rPr>
          <w:b/>
          <w:color w:val="000000"/>
          <w:sz w:val="20"/>
          <w:lang w:val="tr-TR"/>
        </w:rPr>
      </w:pPr>
      <w:bookmarkStart w:id="14" w:name="_Ref500218714"/>
      <w:r w:rsidRPr="00051297">
        <w:rPr>
          <w:b/>
          <w:color w:val="000000"/>
          <w:sz w:val="20"/>
          <w:lang w:val="tr-TR"/>
        </w:rPr>
        <w:t>Rapor</w:t>
      </w:r>
      <w:bookmarkEnd w:id="14"/>
      <w:r w:rsidRPr="00051297">
        <w:rPr>
          <w:b/>
          <w:color w:val="000000"/>
          <w:sz w:val="20"/>
          <w:lang w:val="tr-TR"/>
        </w:rPr>
        <w:t>lama</w:t>
      </w:r>
    </w:p>
    <w:p w14:paraId="1CD5EAE1" w14:textId="77777777" w:rsidR="00D95CBC" w:rsidRPr="00051297" w:rsidRDefault="00D95CBC" w:rsidP="00D95CBC">
      <w:pPr>
        <w:rPr>
          <w:color w:val="000000"/>
          <w:sz w:val="20"/>
          <w:lang w:val="tr-TR"/>
        </w:rPr>
      </w:pPr>
      <w:r w:rsidRPr="00051297">
        <w:rPr>
          <w:color w:val="000000"/>
          <w:sz w:val="20"/>
          <w:lang w:val="tr-TR"/>
        </w:rPr>
        <w:t>Yüklenici, ilerleme raporlarını Genel Koşulların ilgili maddelerinde ve Şartnamede belirtildiği şekliyle sunar.</w:t>
      </w:r>
    </w:p>
    <w:p w14:paraId="55A0862A" w14:textId="77777777" w:rsidR="00D95CBC" w:rsidRPr="00051297" w:rsidRDefault="00D95CBC" w:rsidP="00D95CBC">
      <w:pPr>
        <w:pStyle w:val="ListeNumaras"/>
        <w:spacing w:after="120"/>
        <w:rPr>
          <w:b/>
          <w:color w:val="000000"/>
          <w:sz w:val="20"/>
          <w:lang w:val="tr-TR"/>
        </w:rPr>
      </w:pPr>
      <w:r w:rsidRPr="00051297">
        <w:rPr>
          <w:b/>
          <w:color w:val="000000"/>
          <w:sz w:val="20"/>
          <w:lang w:val="tr-TR"/>
        </w:rPr>
        <w:t xml:space="preserve">İletişim-Tebligat Adresleri </w:t>
      </w:r>
    </w:p>
    <w:p w14:paraId="0A47DD97" w14:textId="77777777" w:rsidR="00D95CBC" w:rsidRPr="00051297" w:rsidRDefault="00D95CBC" w:rsidP="00743FAD">
      <w:pPr>
        <w:keepNext/>
        <w:numPr>
          <w:ilvl w:val="1"/>
          <w:numId w:val="18"/>
        </w:numPr>
        <w:tabs>
          <w:tab w:val="clear" w:pos="360"/>
          <w:tab w:val="num" w:pos="0"/>
        </w:tabs>
        <w:overflowPunct w:val="0"/>
        <w:autoSpaceDE w:val="0"/>
        <w:autoSpaceDN w:val="0"/>
        <w:adjustRightInd w:val="0"/>
        <w:ind w:left="0" w:firstLine="0"/>
        <w:textAlignment w:val="baseline"/>
        <w:rPr>
          <w:color w:val="000000"/>
          <w:sz w:val="20"/>
          <w:lang w:val="tr-TR"/>
        </w:rPr>
      </w:pPr>
      <w:r w:rsidRPr="00051297">
        <w:rPr>
          <w:color w:val="000000"/>
          <w:sz w:val="20"/>
          <w:lang w:val="tr-TR"/>
        </w:rPr>
        <w:t>Sözleşme Makamı ve Tedarikçi arasındaki bu sözleşme ile ilgili tüm yazışmalarda sözleşmenin başlığı ve kimlik numarası belirtilecektir. Yazışmalar, bu sözleşmedeki adreslere posta, faks yoluyla gönderilecek veya elden teslim edilecektir.</w:t>
      </w:r>
    </w:p>
    <w:p w14:paraId="020CA5A7" w14:textId="77777777" w:rsidR="00D95CBC" w:rsidRPr="00051297" w:rsidRDefault="00D95CBC" w:rsidP="00743FAD">
      <w:pPr>
        <w:keepNext/>
        <w:numPr>
          <w:ilvl w:val="1"/>
          <w:numId w:val="18"/>
        </w:numPr>
        <w:tabs>
          <w:tab w:val="clear" w:pos="360"/>
          <w:tab w:val="num" w:pos="0"/>
        </w:tabs>
        <w:overflowPunct w:val="0"/>
        <w:autoSpaceDE w:val="0"/>
        <w:autoSpaceDN w:val="0"/>
        <w:adjustRightInd w:val="0"/>
        <w:ind w:left="0" w:firstLine="0"/>
        <w:textAlignment w:val="baseline"/>
        <w:rPr>
          <w:color w:val="000000"/>
          <w:sz w:val="20"/>
          <w:lang w:val="tr-TR"/>
        </w:rPr>
      </w:pPr>
      <w:r w:rsidRPr="00051297">
        <w:rPr>
          <w:color w:val="000000"/>
          <w:sz w:val="20"/>
          <w:lang w:val="tr-TR"/>
        </w:rPr>
        <w:t xml:space="preserve">Tarafların yukarıda yazılı olarak bildirdiği adrese yapılacak tebligat kendisine yapılmış sayılır. Tarafların adres değişikliğine ilişkin yazılı bildirimde bulunmaması halinde yeni adresine tebligat yapılamamasından sorumluluk kabul edilmez. </w:t>
      </w:r>
    </w:p>
    <w:p w14:paraId="3A3BA932" w14:textId="77777777" w:rsidR="00D95CBC" w:rsidRPr="00051297" w:rsidRDefault="00D95CBC" w:rsidP="00D95CBC">
      <w:pPr>
        <w:pStyle w:val="ListeNumaras"/>
        <w:spacing w:after="120"/>
        <w:rPr>
          <w:b/>
          <w:color w:val="000000"/>
          <w:sz w:val="20"/>
          <w:lang w:val="tr-TR"/>
        </w:rPr>
      </w:pPr>
      <w:r w:rsidRPr="00051297">
        <w:rPr>
          <w:b/>
          <w:color w:val="000000"/>
          <w:sz w:val="20"/>
          <w:lang w:val="tr-TR"/>
        </w:rPr>
        <w:t xml:space="preserve">Sözleşmenin tabi olduğu hukuk ve dili </w:t>
      </w:r>
    </w:p>
    <w:p w14:paraId="1DD6BF7B" w14:textId="77777777" w:rsidR="00D95CBC" w:rsidRPr="00051297" w:rsidRDefault="00D95CBC" w:rsidP="00743FAD">
      <w:pPr>
        <w:keepNext/>
        <w:numPr>
          <w:ilvl w:val="1"/>
          <w:numId w:val="17"/>
        </w:numPr>
        <w:overflowPunct w:val="0"/>
        <w:autoSpaceDE w:val="0"/>
        <w:autoSpaceDN w:val="0"/>
        <w:adjustRightInd w:val="0"/>
        <w:textAlignment w:val="baseline"/>
        <w:rPr>
          <w:color w:val="000000"/>
          <w:sz w:val="20"/>
          <w:lang w:val="tr-TR"/>
        </w:rPr>
      </w:pPr>
      <w:r w:rsidRPr="00051297">
        <w:rPr>
          <w:color w:val="000000"/>
          <w:sz w:val="20"/>
          <w:lang w:val="tr-TR"/>
        </w:rPr>
        <w:t xml:space="preserve">Sözleşmede düzenlenmeyen her husus Türkiye Cumhuriyeti kanunları kapsamında değerlendirilecektir. </w:t>
      </w:r>
    </w:p>
    <w:p w14:paraId="527C93C5" w14:textId="77777777" w:rsidR="00D95CBC" w:rsidRPr="00051297" w:rsidRDefault="00D95CBC" w:rsidP="00743FAD">
      <w:pPr>
        <w:keepNext/>
        <w:numPr>
          <w:ilvl w:val="1"/>
          <w:numId w:val="17"/>
        </w:numPr>
        <w:overflowPunct w:val="0"/>
        <w:autoSpaceDE w:val="0"/>
        <w:autoSpaceDN w:val="0"/>
        <w:adjustRightInd w:val="0"/>
        <w:textAlignment w:val="baseline"/>
        <w:rPr>
          <w:color w:val="000000"/>
          <w:sz w:val="20"/>
          <w:lang w:val="tr-TR"/>
        </w:rPr>
      </w:pPr>
      <w:r w:rsidRPr="00051297">
        <w:rPr>
          <w:color w:val="000000"/>
          <w:sz w:val="20"/>
          <w:lang w:val="tr-TR"/>
        </w:rPr>
        <w:t>Sözleşmenin dili; taraflar arasındaki bütün yazılı iletişim Türkçe yapılır.</w:t>
      </w:r>
    </w:p>
    <w:p w14:paraId="103DCE5A" w14:textId="77777777" w:rsidR="00D95CBC" w:rsidRPr="00051297" w:rsidRDefault="00D95CBC" w:rsidP="00D95CBC">
      <w:pPr>
        <w:pStyle w:val="ListeNumaras"/>
        <w:spacing w:after="120"/>
        <w:rPr>
          <w:b/>
          <w:color w:val="000000"/>
          <w:sz w:val="20"/>
          <w:lang w:val="tr-TR"/>
        </w:rPr>
      </w:pPr>
      <w:r w:rsidRPr="00051297">
        <w:rPr>
          <w:b/>
          <w:color w:val="000000"/>
          <w:sz w:val="20"/>
          <w:lang w:val="tr-TR"/>
        </w:rPr>
        <w:t xml:space="preserve">Anlaşmazlıkların giderilmesi </w:t>
      </w:r>
    </w:p>
    <w:p w14:paraId="2E2207BF" w14:textId="6469C352" w:rsidR="00D95CBC" w:rsidRPr="00051297" w:rsidRDefault="00D95CBC" w:rsidP="00D95CBC">
      <w:pPr>
        <w:rPr>
          <w:color w:val="000000"/>
          <w:sz w:val="20"/>
          <w:lang w:val="tr-TR"/>
        </w:rPr>
      </w:pPr>
      <w:r w:rsidRPr="00051297">
        <w:rPr>
          <w:color w:val="000000"/>
          <w:sz w:val="20"/>
          <w:lang w:val="tr-TR"/>
        </w:rPr>
        <w:t xml:space="preserve">Bu sözleşmeyle ilgili ya da bu sözleşmeden dolayı ortaya çıkan ve diğer herhangi bir şekilde çözümlenemeyen herhangi bir anlaşmazlık </w:t>
      </w:r>
      <w:proofErr w:type="gramStart"/>
      <w:r w:rsidRPr="00051297">
        <w:rPr>
          <w:color w:val="000000"/>
          <w:sz w:val="20"/>
          <w:highlight w:val="lightGray"/>
          <w:lang w:val="tr-TR"/>
        </w:rPr>
        <w:t>&lt;</w:t>
      </w:r>
      <w:r w:rsidR="00367080" w:rsidRPr="00051297" w:rsidDel="00367080">
        <w:rPr>
          <w:color w:val="000000"/>
          <w:sz w:val="20"/>
          <w:highlight w:val="lightGray"/>
          <w:lang w:val="tr-TR"/>
        </w:rPr>
        <w:t xml:space="preserve"> </w:t>
      </w:r>
      <w:r w:rsidR="00367080">
        <w:rPr>
          <w:color w:val="000000"/>
          <w:sz w:val="20"/>
          <w:highlight w:val="lightGray"/>
          <w:lang w:val="tr-TR"/>
        </w:rPr>
        <w:t>BURSA</w:t>
      </w:r>
      <w:proofErr w:type="gramEnd"/>
      <w:r w:rsidRPr="00051297">
        <w:rPr>
          <w:color w:val="000000"/>
          <w:sz w:val="20"/>
          <w:highlight w:val="lightGray"/>
          <w:lang w:val="tr-TR"/>
        </w:rPr>
        <w:t>&gt;</w:t>
      </w:r>
      <w:r w:rsidRPr="00051297">
        <w:rPr>
          <w:color w:val="000000"/>
          <w:sz w:val="20"/>
          <w:lang w:val="tr-TR"/>
        </w:rPr>
        <w:t xml:space="preserve"> mahkemelerince çözülür.</w:t>
      </w:r>
    </w:p>
    <w:p w14:paraId="6A8FF4F0" w14:textId="77777777" w:rsidR="00D95CBC" w:rsidRPr="00051297" w:rsidRDefault="00D95CBC" w:rsidP="00D95CBC">
      <w:pPr>
        <w:rPr>
          <w:color w:val="000000"/>
          <w:sz w:val="20"/>
          <w:lang w:val="tr-TR"/>
        </w:rPr>
      </w:pPr>
      <w:r w:rsidRPr="00051297">
        <w:rPr>
          <w:color w:val="000000"/>
          <w:sz w:val="20"/>
          <w:lang w:val="tr-TR"/>
        </w:rPr>
        <w:t>İş bu sözleşme, Sözleşme Makamı</w:t>
      </w:r>
      <w:r>
        <w:rPr>
          <w:color w:val="000000"/>
          <w:sz w:val="20"/>
          <w:lang w:val="tr-TR"/>
        </w:rPr>
        <w:t>nda</w:t>
      </w:r>
      <w:r w:rsidRPr="00051297">
        <w:rPr>
          <w:color w:val="000000"/>
          <w:sz w:val="20"/>
          <w:lang w:val="tr-TR"/>
        </w:rPr>
        <w:t xml:space="preserve"> kalacak şekilde, </w:t>
      </w:r>
      <w:r>
        <w:rPr>
          <w:color w:val="000000"/>
          <w:sz w:val="20"/>
          <w:lang w:val="tr-TR"/>
        </w:rPr>
        <w:t>bir</w:t>
      </w:r>
      <w:r w:rsidRPr="00051297">
        <w:rPr>
          <w:color w:val="000000"/>
          <w:sz w:val="20"/>
          <w:lang w:val="tr-TR"/>
        </w:rPr>
        <w:t xml:space="preserve"> asıl nüsha olarak hazırlanmıştır.</w:t>
      </w:r>
    </w:p>
    <w:p w14:paraId="2FB49120" w14:textId="77777777" w:rsidR="00D95CBC" w:rsidRPr="00051297" w:rsidRDefault="00D95CBC" w:rsidP="00D95CBC">
      <w:pPr>
        <w:keepNext/>
        <w:rPr>
          <w:color w:val="000000"/>
          <w:sz w:val="20"/>
          <w:lang w:val="tr-TR"/>
        </w:rPr>
      </w:pPr>
    </w:p>
    <w:tbl>
      <w:tblPr>
        <w:tblW w:w="10207" w:type="dxa"/>
        <w:tblLayout w:type="fixed"/>
        <w:tblLook w:val="0000" w:firstRow="0" w:lastRow="0" w:firstColumn="0" w:lastColumn="0" w:noHBand="0" w:noVBand="0"/>
      </w:tblPr>
      <w:tblGrid>
        <w:gridCol w:w="1717"/>
        <w:gridCol w:w="3502"/>
        <w:gridCol w:w="2493"/>
        <w:gridCol w:w="2495"/>
      </w:tblGrid>
      <w:tr w:rsidR="00D95CBC" w:rsidRPr="00051297" w14:paraId="5DAF78C6" w14:textId="77777777" w:rsidTr="00F31DB4">
        <w:trPr>
          <w:trHeight w:val="304"/>
        </w:trPr>
        <w:tc>
          <w:tcPr>
            <w:tcW w:w="5219" w:type="dxa"/>
            <w:gridSpan w:val="2"/>
          </w:tcPr>
          <w:p w14:paraId="3D304EB8" w14:textId="77777777" w:rsidR="00D95CBC" w:rsidRPr="00051297" w:rsidRDefault="00D95CBC" w:rsidP="00D95CBC">
            <w:pPr>
              <w:pStyle w:val="GvdeMetni"/>
              <w:rPr>
                <w:b/>
                <w:color w:val="000000"/>
                <w:sz w:val="20"/>
                <w:lang w:val="tr-TR"/>
              </w:rPr>
            </w:pPr>
            <w:r w:rsidRPr="00051297">
              <w:rPr>
                <w:b/>
                <w:color w:val="000000"/>
                <w:sz w:val="20"/>
                <w:lang w:val="tr-TR"/>
              </w:rPr>
              <w:t>Yüklenicinin</w:t>
            </w:r>
          </w:p>
        </w:tc>
        <w:tc>
          <w:tcPr>
            <w:tcW w:w="4988" w:type="dxa"/>
            <w:gridSpan w:val="2"/>
          </w:tcPr>
          <w:p w14:paraId="0148B75F" w14:textId="77777777" w:rsidR="00D95CBC" w:rsidRPr="00051297" w:rsidRDefault="00D95CBC" w:rsidP="00D95CBC">
            <w:pPr>
              <w:pStyle w:val="GvdeMetni"/>
              <w:rPr>
                <w:b/>
                <w:color w:val="000000"/>
                <w:sz w:val="20"/>
                <w:lang w:val="tr-TR"/>
              </w:rPr>
            </w:pPr>
            <w:r w:rsidRPr="00051297">
              <w:rPr>
                <w:b/>
                <w:color w:val="000000"/>
                <w:sz w:val="20"/>
                <w:lang w:val="tr-TR"/>
              </w:rPr>
              <w:t>Sözleşme Makamının</w:t>
            </w:r>
          </w:p>
        </w:tc>
      </w:tr>
      <w:tr w:rsidR="00D95CBC" w:rsidRPr="00051297" w14:paraId="6268B2E8" w14:textId="77777777" w:rsidTr="00F31DB4">
        <w:trPr>
          <w:cantSplit/>
          <w:trHeight w:val="715"/>
        </w:trPr>
        <w:tc>
          <w:tcPr>
            <w:tcW w:w="1717" w:type="dxa"/>
          </w:tcPr>
          <w:p w14:paraId="2FB925CA" w14:textId="77777777" w:rsidR="00D95CBC" w:rsidRPr="00051297" w:rsidRDefault="00D95CBC" w:rsidP="00D95CBC">
            <w:pPr>
              <w:pStyle w:val="GvdeMetni"/>
              <w:rPr>
                <w:color w:val="000000"/>
                <w:sz w:val="20"/>
                <w:lang w:val="tr-TR"/>
              </w:rPr>
            </w:pPr>
            <w:r w:rsidRPr="00051297">
              <w:rPr>
                <w:color w:val="000000"/>
                <w:sz w:val="20"/>
                <w:lang w:val="tr-TR"/>
              </w:rPr>
              <w:t>Adı:</w:t>
            </w:r>
          </w:p>
        </w:tc>
        <w:tc>
          <w:tcPr>
            <w:tcW w:w="3501" w:type="dxa"/>
          </w:tcPr>
          <w:p w14:paraId="6CEB7DDD" w14:textId="77777777" w:rsidR="00D95CBC" w:rsidRPr="00051297" w:rsidRDefault="00D95CBC" w:rsidP="00D95CBC">
            <w:pPr>
              <w:pStyle w:val="GvdeMetni"/>
              <w:rPr>
                <w:color w:val="000000"/>
                <w:sz w:val="20"/>
                <w:lang w:val="tr-TR"/>
              </w:rPr>
            </w:pPr>
          </w:p>
        </w:tc>
        <w:tc>
          <w:tcPr>
            <w:tcW w:w="2493" w:type="dxa"/>
          </w:tcPr>
          <w:p w14:paraId="21486C11" w14:textId="77777777" w:rsidR="00D95CBC" w:rsidRPr="00051297" w:rsidRDefault="00D95CBC" w:rsidP="00D95CBC">
            <w:pPr>
              <w:pStyle w:val="GvdeMetni"/>
              <w:rPr>
                <w:color w:val="000000"/>
                <w:sz w:val="20"/>
                <w:lang w:val="tr-TR"/>
              </w:rPr>
            </w:pPr>
            <w:r w:rsidRPr="00051297">
              <w:rPr>
                <w:color w:val="000000"/>
                <w:sz w:val="20"/>
                <w:lang w:val="tr-TR"/>
              </w:rPr>
              <w:t>Adı:</w:t>
            </w:r>
            <w:r w:rsidR="00A82329">
              <w:rPr>
                <w:color w:val="000000"/>
                <w:sz w:val="20"/>
                <w:lang w:val="tr-TR"/>
              </w:rPr>
              <w:t xml:space="preserve"> DÖKTAŞ DÖKÜMCÜLÜK TİC. VE SAN. A.Ş.</w:t>
            </w:r>
          </w:p>
        </w:tc>
        <w:tc>
          <w:tcPr>
            <w:tcW w:w="2494" w:type="dxa"/>
          </w:tcPr>
          <w:p w14:paraId="7266877D" w14:textId="77777777" w:rsidR="00D95CBC" w:rsidRPr="00051297" w:rsidRDefault="00D95CBC" w:rsidP="00D95CBC">
            <w:pPr>
              <w:pStyle w:val="GvdeMetni"/>
              <w:rPr>
                <w:color w:val="000000"/>
                <w:sz w:val="20"/>
                <w:lang w:val="tr-TR"/>
              </w:rPr>
            </w:pPr>
          </w:p>
        </w:tc>
      </w:tr>
      <w:tr w:rsidR="00D95CBC" w:rsidRPr="00051297" w14:paraId="64DE63F5" w14:textId="77777777" w:rsidTr="00F31DB4">
        <w:trPr>
          <w:cantSplit/>
          <w:trHeight w:val="318"/>
        </w:trPr>
        <w:tc>
          <w:tcPr>
            <w:tcW w:w="1717" w:type="dxa"/>
          </w:tcPr>
          <w:p w14:paraId="65A448B8" w14:textId="77777777" w:rsidR="00D95CBC" w:rsidRPr="00051297" w:rsidRDefault="00D95CBC" w:rsidP="00D95CBC">
            <w:pPr>
              <w:pStyle w:val="GvdeMetni"/>
              <w:rPr>
                <w:color w:val="000000"/>
                <w:sz w:val="20"/>
                <w:lang w:val="tr-TR"/>
              </w:rPr>
            </w:pPr>
            <w:r w:rsidRPr="00051297">
              <w:rPr>
                <w:color w:val="000000"/>
                <w:sz w:val="20"/>
                <w:lang w:val="tr-TR"/>
              </w:rPr>
              <w:t>Unvanı:</w:t>
            </w:r>
          </w:p>
        </w:tc>
        <w:tc>
          <w:tcPr>
            <w:tcW w:w="3501" w:type="dxa"/>
          </w:tcPr>
          <w:p w14:paraId="6A869DE6" w14:textId="77777777" w:rsidR="00D95CBC" w:rsidRPr="00051297" w:rsidRDefault="00D95CBC" w:rsidP="00D95CBC">
            <w:pPr>
              <w:pStyle w:val="GvdeMetni"/>
              <w:rPr>
                <w:color w:val="000000"/>
                <w:sz w:val="20"/>
                <w:lang w:val="tr-TR"/>
              </w:rPr>
            </w:pPr>
          </w:p>
        </w:tc>
        <w:tc>
          <w:tcPr>
            <w:tcW w:w="2493" w:type="dxa"/>
          </w:tcPr>
          <w:p w14:paraId="49645F57" w14:textId="77777777" w:rsidR="00D95CBC" w:rsidRPr="00051297" w:rsidRDefault="00D95CBC" w:rsidP="00D95CBC">
            <w:pPr>
              <w:pStyle w:val="GvdeMetni"/>
              <w:rPr>
                <w:color w:val="000000"/>
                <w:sz w:val="20"/>
                <w:lang w:val="tr-TR"/>
              </w:rPr>
            </w:pPr>
            <w:r w:rsidRPr="00051297">
              <w:rPr>
                <w:color w:val="000000"/>
                <w:sz w:val="20"/>
                <w:lang w:val="tr-TR"/>
              </w:rPr>
              <w:t>Unvanı:</w:t>
            </w:r>
            <w:r w:rsidR="00A82329">
              <w:rPr>
                <w:color w:val="000000"/>
                <w:sz w:val="20"/>
                <w:lang w:val="tr-TR"/>
              </w:rPr>
              <w:t xml:space="preserve"> </w:t>
            </w:r>
          </w:p>
        </w:tc>
        <w:tc>
          <w:tcPr>
            <w:tcW w:w="2494" w:type="dxa"/>
          </w:tcPr>
          <w:p w14:paraId="2AAA5DD4" w14:textId="77777777" w:rsidR="00D95CBC" w:rsidRPr="00051297" w:rsidRDefault="00D95CBC" w:rsidP="00D95CBC">
            <w:pPr>
              <w:pStyle w:val="GvdeMetni"/>
              <w:rPr>
                <w:color w:val="000000"/>
                <w:sz w:val="20"/>
                <w:lang w:val="tr-TR"/>
              </w:rPr>
            </w:pPr>
          </w:p>
        </w:tc>
      </w:tr>
      <w:tr w:rsidR="00D95CBC" w:rsidRPr="00051297" w14:paraId="109B579E" w14:textId="77777777" w:rsidTr="00F31DB4">
        <w:trPr>
          <w:cantSplit/>
          <w:trHeight w:val="304"/>
        </w:trPr>
        <w:tc>
          <w:tcPr>
            <w:tcW w:w="1717" w:type="dxa"/>
          </w:tcPr>
          <w:p w14:paraId="42AD94F5" w14:textId="77777777" w:rsidR="00D95CBC" w:rsidRPr="00051297" w:rsidRDefault="00D95CBC" w:rsidP="00D95CBC">
            <w:pPr>
              <w:pStyle w:val="GvdeMetni"/>
              <w:rPr>
                <w:color w:val="000000"/>
                <w:sz w:val="20"/>
                <w:lang w:val="tr-TR"/>
              </w:rPr>
            </w:pPr>
            <w:r w:rsidRPr="00051297">
              <w:rPr>
                <w:color w:val="000000"/>
                <w:sz w:val="20"/>
                <w:lang w:val="tr-TR"/>
              </w:rPr>
              <w:t>İmzası:</w:t>
            </w:r>
          </w:p>
        </w:tc>
        <w:tc>
          <w:tcPr>
            <w:tcW w:w="3501" w:type="dxa"/>
          </w:tcPr>
          <w:p w14:paraId="18384483" w14:textId="77777777" w:rsidR="00D95CBC" w:rsidRPr="00051297" w:rsidRDefault="00D95CBC" w:rsidP="00D95CBC">
            <w:pPr>
              <w:pStyle w:val="GvdeMetni"/>
              <w:rPr>
                <w:color w:val="000000"/>
                <w:sz w:val="20"/>
                <w:lang w:val="tr-TR"/>
              </w:rPr>
            </w:pPr>
          </w:p>
        </w:tc>
        <w:tc>
          <w:tcPr>
            <w:tcW w:w="2493" w:type="dxa"/>
          </w:tcPr>
          <w:p w14:paraId="41A91055" w14:textId="77777777" w:rsidR="00D95CBC" w:rsidRPr="00051297" w:rsidRDefault="00D95CBC" w:rsidP="00D95CBC">
            <w:pPr>
              <w:pStyle w:val="GvdeMetni"/>
              <w:rPr>
                <w:color w:val="000000"/>
                <w:sz w:val="20"/>
                <w:lang w:val="tr-TR"/>
              </w:rPr>
            </w:pPr>
            <w:r w:rsidRPr="00051297">
              <w:rPr>
                <w:color w:val="000000"/>
                <w:sz w:val="20"/>
                <w:lang w:val="tr-TR"/>
              </w:rPr>
              <w:t>İmzası:</w:t>
            </w:r>
          </w:p>
        </w:tc>
        <w:tc>
          <w:tcPr>
            <w:tcW w:w="2494" w:type="dxa"/>
          </w:tcPr>
          <w:p w14:paraId="0DE4764E" w14:textId="77777777" w:rsidR="00D95CBC" w:rsidRPr="00051297" w:rsidRDefault="00D95CBC" w:rsidP="00D95CBC">
            <w:pPr>
              <w:pStyle w:val="GvdeMetni"/>
              <w:rPr>
                <w:color w:val="000000"/>
                <w:sz w:val="20"/>
                <w:lang w:val="tr-TR"/>
              </w:rPr>
            </w:pPr>
          </w:p>
        </w:tc>
      </w:tr>
      <w:tr w:rsidR="00D95CBC" w:rsidRPr="00051297" w14:paraId="190AB058" w14:textId="77777777" w:rsidTr="00F31DB4">
        <w:trPr>
          <w:cantSplit/>
          <w:trHeight w:val="304"/>
        </w:trPr>
        <w:tc>
          <w:tcPr>
            <w:tcW w:w="1717" w:type="dxa"/>
          </w:tcPr>
          <w:p w14:paraId="327D149A" w14:textId="77777777" w:rsidR="00D95CBC" w:rsidRPr="00051297" w:rsidRDefault="00D95CBC" w:rsidP="00D95CBC">
            <w:pPr>
              <w:pStyle w:val="GvdeMetni"/>
              <w:rPr>
                <w:color w:val="000000"/>
                <w:sz w:val="20"/>
                <w:lang w:val="tr-TR"/>
              </w:rPr>
            </w:pPr>
            <w:r w:rsidRPr="00051297">
              <w:rPr>
                <w:color w:val="000000"/>
                <w:sz w:val="20"/>
                <w:lang w:val="tr-TR"/>
              </w:rPr>
              <w:t>Tarih:</w:t>
            </w:r>
          </w:p>
        </w:tc>
        <w:tc>
          <w:tcPr>
            <w:tcW w:w="3501" w:type="dxa"/>
          </w:tcPr>
          <w:p w14:paraId="038C2760" w14:textId="77777777" w:rsidR="00D95CBC" w:rsidRPr="00051297" w:rsidRDefault="00D95CBC" w:rsidP="00D95CBC">
            <w:pPr>
              <w:pStyle w:val="GvdeMetni"/>
              <w:rPr>
                <w:color w:val="000000"/>
                <w:sz w:val="20"/>
                <w:lang w:val="tr-TR"/>
              </w:rPr>
            </w:pPr>
          </w:p>
        </w:tc>
        <w:tc>
          <w:tcPr>
            <w:tcW w:w="2493" w:type="dxa"/>
          </w:tcPr>
          <w:p w14:paraId="32CF2FAB" w14:textId="77777777" w:rsidR="00D95CBC" w:rsidRPr="00051297" w:rsidRDefault="00D95CBC" w:rsidP="00D95CBC">
            <w:pPr>
              <w:pStyle w:val="GvdeMetni"/>
              <w:rPr>
                <w:color w:val="000000"/>
                <w:sz w:val="20"/>
                <w:lang w:val="tr-TR"/>
              </w:rPr>
            </w:pPr>
            <w:r w:rsidRPr="00051297">
              <w:rPr>
                <w:color w:val="000000"/>
                <w:sz w:val="20"/>
                <w:lang w:val="tr-TR"/>
              </w:rPr>
              <w:t>Tarih:</w:t>
            </w:r>
          </w:p>
        </w:tc>
        <w:tc>
          <w:tcPr>
            <w:tcW w:w="2494" w:type="dxa"/>
          </w:tcPr>
          <w:p w14:paraId="516489E3" w14:textId="77777777" w:rsidR="00D95CBC" w:rsidRPr="00051297" w:rsidRDefault="00D95CBC" w:rsidP="00D95CBC">
            <w:pPr>
              <w:pStyle w:val="GvdeMetni"/>
              <w:rPr>
                <w:color w:val="000000"/>
                <w:sz w:val="20"/>
                <w:lang w:val="tr-TR"/>
              </w:rPr>
            </w:pPr>
          </w:p>
        </w:tc>
      </w:tr>
    </w:tbl>
    <w:p w14:paraId="4A1BE281" w14:textId="77777777" w:rsidR="00D95CBC" w:rsidRPr="00051297" w:rsidRDefault="00D95CBC" w:rsidP="00D95CBC">
      <w:pPr>
        <w:rPr>
          <w:lang w:val="tr-TR"/>
        </w:rPr>
      </w:pPr>
    </w:p>
    <w:p w14:paraId="2ACD5418" w14:textId="77777777" w:rsidR="00D95CBC" w:rsidRPr="00051297" w:rsidRDefault="00D95CBC" w:rsidP="00D95CBC">
      <w:pPr>
        <w:rPr>
          <w:lang w:val="tr-TR"/>
        </w:rPr>
      </w:pPr>
    </w:p>
    <w:p w14:paraId="221FDF68" w14:textId="77777777" w:rsidR="00D95CBC" w:rsidRPr="00051297" w:rsidRDefault="00D95CBC" w:rsidP="00D95CBC">
      <w:pPr>
        <w:rPr>
          <w:lang w:val="tr-TR"/>
        </w:rPr>
      </w:pPr>
    </w:p>
    <w:p w14:paraId="3BCA6595" w14:textId="77777777" w:rsidR="00D95CBC" w:rsidRPr="00051297" w:rsidRDefault="00D95CBC" w:rsidP="00D95CBC">
      <w:pPr>
        <w:rPr>
          <w:lang w:val="tr-TR"/>
        </w:rPr>
      </w:pPr>
    </w:p>
    <w:p w14:paraId="5EA7E5EF" w14:textId="77777777" w:rsidR="00D95CBC" w:rsidRPr="00051297" w:rsidRDefault="00D95CBC" w:rsidP="00D95CBC">
      <w:pPr>
        <w:rPr>
          <w:lang w:val="tr-TR"/>
        </w:rPr>
      </w:pPr>
    </w:p>
    <w:p w14:paraId="6A2CF5BC" w14:textId="77777777" w:rsidR="00D95CBC" w:rsidRPr="00051297" w:rsidRDefault="00D95CBC" w:rsidP="00D95CBC">
      <w:pPr>
        <w:rPr>
          <w:lang w:val="tr-TR"/>
        </w:rPr>
      </w:pPr>
    </w:p>
    <w:p w14:paraId="59DC2D6C" w14:textId="77777777" w:rsidR="00D95CBC" w:rsidRPr="00051297" w:rsidRDefault="00D95CBC" w:rsidP="00D95CBC">
      <w:pPr>
        <w:rPr>
          <w:lang w:val="tr-TR"/>
        </w:rPr>
      </w:pPr>
    </w:p>
    <w:p w14:paraId="6EC7794C" w14:textId="77777777" w:rsidR="00D95CBC" w:rsidRPr="00051297" w:rsidRDefault="00D95CBC" w:rsidP="00D95CBC">
      <w:pPr>
        <w:rPr>
          <w:lang w:val="tr-TR"/>
        </w:rPr>
      </w:pPr>
    </w:p>
    <w:p w14:paraId="75855C7B" w14:textId="77777777" w:rsidR="00D95CBC" w:rsidRPr="00051297" w:rsidRDefault="00D95CBC" w:rsidP="00D95CBC">
      <w:pPr>
        <w:rPr>
          <w:lang w:val="tr-TR"/>
        </w:rPr>
      </w:pPr>
    </w:p>
    <w:p w14:paraId="1839CEE6" w14:textId="77777777" w:rsidR="00D95CBC" w:rsidRPr="00051297" w:rsidRDefault="00D95CBC" w:rsidP="00D95CBC">
      <w:pPr>
        <w:rPr>
          <w:lang w:val="tr-TR"/>
        </w:rPr>
      </w:pPr>
    </w:p>
    <w:p w14:paraId="7CC31CE6" w14:textId="77777777" w:rsidR="00D95CBC" w:rsidRPr="00051297" w:rsidRDefault="00D95CBC" w:rsidP="00D95CBC">
      <w:pPr>
        <w:rPr>
          <w:lang w:val="tr-TR"/>
        </w:rPr>
      </w:pPr>
    </w:p>
    <w:p w14:paraId="6438B178" w14:textId="77777777" w:rsidR="00D95CBC" w:rsidRPr="00051297" w:rsidRDefault="00D95CBC" w:rsidP="00D95CBC">
      <w:pPr>
        <w:rPr>
          <w:lang w:val="tr-TR"/>
        </w:rPr>
      </w:pPr>
    </w:p>
    <w:p w14:paraId="6DFD23A1" w14:textId="77777777" w:rsidR="00D95CBC" w:rsidRPr="00051297" w:rsidRDefault="00D95CBC" w:rsidP="00D95CBC">
      <w:pPr>
        <w:rPr>
          <w:lang w:val="tr-TR"/>
        </w:rPr>
      </w:pPr>
    </w:p>
    <w:p w14:paraId="234CCBEE" w14:textId="77777777" w:rsidR="00D95CBC" w:rsidRPr="00051297" w:rsidRDefault="00D95CBC" w:rsidP="00D95CBC">
      <w:pPr>
        <w:rPr>
          <w:lang w:val="tr-TR"/>
        </w:rPr>
      </w:pPr>
    </w:p>
    <w:p w14:paraId="5438276D" w14:textId="77777777" w:rsidR="00D95CBC" w:rsidRPr="00051297" w:rsidRDefault="00D95CBC" w:rsidP="00D95CBC">
      <w:pPr>
        <w:rPr>
          <w:lang w:val="tr-TR"/>
        </w:rPr>
      </w:pPr>
    </w:p>
    <w:p w14:paraId="094D62C2" w14:textId="77777777" w:rsidR="00D95CBC" w:rsidRPr="00051297" w:rsidRDefault="00D95CBC" w:rsidP="00D95CBC">
      <w:pPr>
        <w:rPr>
          <w:lang w:val="tr-TR"/>
        </w:rPr>
      </w:pPr>
    </w:p>
    <w:p w14:paraId="78D25E00" w14:textId="77777777" w:rsidR="00D95CBC" w:rsidRPr="00051297" w:rsidRDefault="00D95CBC" w:rsidP="00D95CBC">
      <w:pPr>
        <w:rPr>
          <w:lang w:val="tr-TR"/>
        </w:rPr>
      </w:pPr>
    </w:p>
    <w:p w14:paraId="396D28AD" w14:textId="77777777" w:rsidR="00D95CBC" w:rsidRPr="00051297" w:rsidRDefault="00D95CBC" w:rsidP="00D95CBC">
      <w:pPr>
        <w:pStyle w:val="Balk6"/>
        <w:ind w:firstLine="0"/>
        <w:jc w:val="center"/>
        <w:rPr>
          <w:lang w:val="tr-TR"/>
        </w:rPr>
      </w:pPr>
      <w:bookmarkStart w:id="15" w:name="_Söz.Ek-1:_Genel_Koşullar"/>
      <w:bookmarkStart w:id="16" w:name="_Toc233021554"/>
      <w:bookmarkEnd w:id="15"/>
      <w:r w:rsidRPr="00051297">
        <w:rPr>
          <w:lang w:val="tr-TR"/>
        </w:rPr>
        <w:t>Söz. Ek-1: Genel Koşullar</w:t>
      </w:r>
      <w:bookmarkEnd w:id="16"/>
    </w:p>
    <w:p w14:paraId="2BBE464C"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3D9B9618"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14D9F14F"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080B2E55"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2FFD230F"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1D36C86C"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59B3A622"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5BF94A74"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05AA37C2"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6E29CB5D" w14:textId="77777777" w:rsidR="00D95CBC" w:rsidRPr="00051297" w:rsidRDefault="00D95CBC" w:rsidP="00D95CBC">
      <w:pPr>
        <w:jc w:val="right"/>
        <w:rPr>
          <w:b/>
          <w:color w:val="000000"/>
          <w:sz w:val="20"/>
          <w:szCs w:val="20"/>
          <w:u w:val="single"/>
          <w:lang w:val="tr-TR"/>
        </w:rPr>
      </w:pPr>
    </w:p>
    <w:p w14:paraId="546BB056" w14:textId="77777777" w:rsidR="00D95CBC" w:rsidRPr="00051297" w:rsidRDefault="00D95CBC" w:rsidP="00D95CBC">
      <w:pPr>
        <w:jc w:val="right"/>
        <w:rPr>
          <w:b/>
          <w:color w:val="000000"/>
          <w:sz w:val="20"/>
          <w:szCs w:val="20"/>
          <w:u w:val="single"/>
          <w:lang w:val="tr-TR"/>
        </w:rPr>
      </w:pPr>
    </w:p>
    <w:p w14:paraId="4258AF54" w14:textId="77777777" w:rsidR="00D95CBC" w:rsidRPr="00051297" w:rsidRDefault="00D95CBC" w:rsidP="00D95CBC">
      <w:pPr>
        <w:jc w:val="right"/>
        <w:rPr>
          <w:b/>
          <w:color w:val="000000"/>
          <w:sz w:val="20"/>
          <w:szCs w:val="20"/>
          <w:u w:val="single"/>
          <w:lang w:val="tr-TR"/>
        </w:rPr>
      </w:pPr>
    </w:p>
    <w:p w14:paraId="5F4B0C6B" w14:textId="77777777" w:rsidR="00D95CBC" w:rsidRPr="00051297" w:rsidRDefault="00D95CBC" w:rsidP="00D95CBC">
      <w:pPr>
        <w:jc w:val="right"/>
        <w:rPr>
          <w:b/>
          <w:color w:val="000000"/>
          <w:sz w:val="20"/>
          <w:szCs w:val="20"/>
          <w:u w:val="single"/>
          <w:lang w:val="tr-TR"/>
        </w:rPr>
      </w:pPr>
      <w:r w:rsidRPr="00051297">
        <w:rPr>
          <w:b/>
          <w:color w:val="000000"/>
          <w:sz w:val="20"/>
          <w:szCs w:val="20"/>
          <w:u w:val="single"/>
          <w:lang w:val="tr-TR"/>
        </w:rPr>
        <w:br w:type="page"/>
      </w:r>
      <w:r w:rsidRPr="00051297">
        <w:rPr>
          <w:b/>
          <w:color w:val="000000"/>
          <w:sz w:val="20"/>
          <w:szCs w:val="20"/>
          <w:u w:val="single"/>
          <w:lang w:val="tr-TR"/>
        </w:rPr>
        <w:lastRenderedPageBreak/>
        <w:t>SözEK:01</w:t>
      </w:r>
    </w:p>
    <w:p w14:paraId="5D285C15" w14:textId="77777777" w:rsidR="00D95CBC" w:rsidRPr="00051297" w:rsidRDefault="00D95CBC" w:rsidP="00D95CBC">
      <w:pPr>
        <w:ind w:firstLine="0"/>
        <w:jc w:val="center"/>
        <w:rPr>
          <w:b/>
          <w:sz w:val="20"/>
          <w:szCs w:val="20"/>
          <w:lang w:val="tr-TR"/>
        </w:rPr>
      </w:pPr>
      <w:r w:rsidRPr="00051297">
        <w:rPr>
          <w:b/>
          <w:sz w:val="20"/>
          <w:szCs w:val="20"/>
          <w:lang w:val="tr-TR"/>
        </w:rPr>
        <w:t xml:space="preserve">Kalkınma Ajansları Tarafından Finanse Edilen Projelerde </w:t>
      </w:r>
    </w:p>
    <w:p w14:paraId="70616B17" w14:textId="77777777" w:rsidR="00D95CBC" w:rsidRPr="00051297" w:rsidRDefault="00D95CBC" w:rsidP="00D95CBC">
      <w:pPr>
        <w:ind w:firstLine="0"/>
        <w:jc w:val="center"/>
        <w:rPr>
          <w:b/>
          <w:sz w:val="20"/>
          <w:szCs w:val="20"/>
          <w:lang w:val="tr-TR"/>
        </w:rPr>
      </w:pPr>
      <w:r w:rsidRPr="00051297">
        <w:rPr>
          <w:b/>
          <w:sz w:val="20"/>
          <w:szCs w:val="20"/>
          <w:lang w:val="tr-TR"/>
        </w:rPr>
        <w:t xml:space="preserve">Mal ve Hizmet Alımı ile Yapım İşi Sözleşmelerine İlişkin </w:t>
      </w:r>
    </w:p>
    <w:p w14:paraId="64564CE9" w14:textId="77777777" w:rsidR="00D95CBC" w:rsidRPr="00051297" w:rsidRDefault="00D95CBC" w:rsidP="00D95CBC">
      <w:pPr>
        <w:ind w:firstLine="0"/>
        <w:jc w:val="center"/>
        <w:rPr>
          <w:b/>
          <w:sz w:val="20"/>
          <w:szCs w:val="20"/>
          <w:lang w:val="tr-TR"/>
        </w:rPr>
      </w:pPr>
      <w:r w:rsidRPr="00051297">
        <w:rPr>
          <w:b/>
          <w:sz w:val="20"/>
          <w:szCs w:val="20"/>
          <w:lang w:val="tr-TR"/>
        </w:rPr>
        <w:t xml:space="preserve">GENEL KOŞULLAR                                                              </w:t>
      </w:r>
    </w:p>
    <w:p w14:paraId="5DD174B6" w14:textId="77777777" w:rsidR="00D95CBC" w:rsidRPr="00051297" w:rsidRDefault="00D95CBC" w:rsidP="00D95CBC">
      <w:pPr>
        <w:ind w:firstLine="0"/>
        <w:rPr>
          <w:sz w:val="20"/>
          <w:szCs w:val="20"/>
          <w:lang w:val="tr-TR"/>
        </w:rPr>
      </w:pPr>
      <w:r w:rsidRPr="00051297">
        <w:rPr>
          <w:noProof/>
          <w:sz w:val="20"/>
          <w:szCs w:val="20"/>
          <w:lang w:val="tr-TR" w:eastAsia="tr-TR" w:bidi="ar-SA"/>
        </w:rPr>
        <mc:AlternateContent>
          <mc:Choice Requires="wps">
            <w:drawing>
              <wp:inline distT="0" distB="0" distL="0" distR="0" wp14:anchorId="255CA2D6" wp14:editId="6DDFB1B9">
                <wp:extent cx="6069965" cy="347980"/>
                <wp:effectExtent l="13970" t="8255" r="12065" b="5715"/>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14:paraId="21EC0310" w14:textId="77777777" w:rsidR="00017413" w:rsidRPr="00C36C6F" w:rsidRDefault="00017413" w:rsidP="00D95CBC">
                            <w:pPr>
                              <w:spacing w:before="0"/>
                              <w:ind w:firstLine="0"/>
                              <w:rPr>
                                <w:sz w:val="18"/>
                                <w:szCs w:val="18"/>
                                <w:lang w:val="tr-TR"/>
                              </w:rPr>
                            </w:pPr>
                            <w:r w:rsidRPr="00C36C6F">
                              <w:rPr>
                                <w:b/>
                                <w:sz w:val="18"/>
                                <w:szCs w:val="18"/>
                                <w:lang w:val="tr-TR"/>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 w14:anchorId="255CA2D6" id="Text Box 3" o:spid="_x0000_s1027"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" fillcolor="silver">
                <v:textbox>
                  <w:txbxContent>
                    <w:p w14:paraId="21EC0310" w14:textId="77777777" w:rsidR="00017413" w:rsidRPr="00C36C6F" w:rsidRDefault="00017413" w:rsidP="00D95CBC">
                      <w:pPr>
                        <w:spacing w:before="0"/>
                        <w:ind w:firstLine="0"/>
                        <w:rPr>
                          <w:sz w:val="18"/>
                          <w:szCs w:val="18"/>
                          <w:lang w:val="tr-TR"/>
                        </w:rPr>
                      </w:pPr>
                      <w:r w:rsidRPr="00C36C6F">
                        <w:rPr>
                          <w:b/>
                          <w:sz w:val="18"/>
                          <w:szCs w:val="18"/>
                          <w:lang w:val="tr-TR"/>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14:paraId="477763CD" w14:textId="77777777" w:rsidR="00D95CBC" w:rsidRPr="00051297" w:rsidRDefault="00D95CBC" w:rsidP="00D95CBC">
      <w:pPr>
        <w:ind w:firstLine="0"/>
        <w:jc w:val="center"/>
        <w:rPr>
          <w:b/>
          <w:sz w:val="20"/>
          <w:szCs w:val="20"/>
          <w:lang w:val="tr-TR"/>
        </w:rPr>
      </w:pPr>
      <w:r w:rsidRPr="00051297">
        <w:rPr>
          <w:b/>
          <w:sz w:val="20"/>
          <w:szCs w:val="20"/>
          <w:lang w:val="tr-TR"/>
        </w:rPr>
        <w:t>BAŞLANGIÇ HÜKÜMLERİ</w:t>
      </w:r>
    </w:p>
    <w:p w14:paraId="4A3C88B6"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Tanımlar ve Genel Kurallar</w:t>
      </w:r>
    </w:p>
    <w:p w14:paraId="0F5594C6" w14:textId="77777777" w:rsidR="00D95CBC" w:rsidRPr="00051297" w:rsidRDefault="00D95CBC" w:rsidP="00D95CBC">
      <w:pPr>
        <w:ind w:firstLine="0"/>
        <w:rPr>
          <w:sz w:val="20"/>
          <w:szCs w:val="20"/>
          <w:lang w:val="tr-TR"/>
        </w:rPr>
      </w:pPr>
      <w:r w:rsidRPr="00051297">
        <w:rPr>
          <w:sz w:val="20"/>
          <w:szCs w:val="20"/>
          <w:lang w:val="tr-TR"/>
        </w:rPr>
        <w:t>(1) Sözleşmede yer alan aşağıdaki sözcük ve terimler yanlarında gösterilen anlamı taşıyacaklardır.</w:t>
      </w:r>
    </w:p>
    <w:p w14:paraId="61391D8F" w14:textId="77777777" w:rsidR="00D95CBC" w:rsidRPr="00051297" w:rsidRDefault="00D95CBC" w:rsidP="00D95CBC">
      <w:pPr>
        <w:ind w:firstLine="0"/>
        <w:rPr>
          <w:sz w:val="20"/>
          <w:szCs w:val="20"/>
          <w:lang w:val="tr-TR"/>
        </w:rPr>
      </w:pPr>
      <w:r w:rsidRPr="00051297">
        <w:rPr>
          <w:b/>
          <w:sz w:val="20"/>
          <w:szCs w:val="20"/>
          <w:lang w:val="tr-TR"/>
        </w:rPr>
        <w:t>İdari emir/talimat:</w:t>
      </w:r>
      <w:r w:rsidRPr="00051297">
        <w:rPr>
          <w:sz w:val="20"/>
          <w:szCs w:val="20"/>
          <w:lang w:val="tr-TR"/>
        </w:rPr>
        <w:t xml:space="preserve"> (Sözleşmeye konu işin yürütülmesiyle ilgili olarak) Proje Yöneticisi tarafından Yükleniciye verilen her türlü talimat veya emir.</w:t>
      </w:r>
    </w:p>
    <w:p w14:paraId="672FE88A" w14:textId="77777777" w:rsidR="00D95CBC" w:rsidRPr="00051297" w:rsidRDefault="00D95CBC" w:rsidP="00D95CBC">
      <w:pPr>
        <w:ind w:firstLine="0"/>
        <w:rPr>
          <w:sz w:val="20"/>
          <w:szCs w:val="20"/>
          <w:lang w:val="tr-TR"/>
        </w:rPr>
      </w:pPr>
      <w:r w:rsidRPr="00051297">
        <w:rPr>
          <w:b/>
          <w:sz w:val="20"/>
          <w:szCs w:val="20"/>
          <w:lang w:val="tr-TR"/>
        </w:rPr>
        <w:t xml:space="preserve">Yüklenici: </w:t>
      </w:r>
      <w:r w:rsidRPr="00051297">
        <w:rPr>
          <w:sz w:val="20"/>
          <w:szCs w:val="20"/>
          <w:lang w:val="tr-TR"/>
        </w:rPr>
        <w:t>Sözleşme konusu işleri yerine getirmeyi bir sözleşme altında taahhüt eden taraf.</w:t>
      </w:r>
    </w:p>
    <w:p w14:paraId="33F8DE0F" w14:textId="77777777" w:rsidR="00D95CBC" w:rsidRPr="00051297" w:rsidRDefault="00D95CBC" w:rsidP="00D95CBC">
      <w:pPr>
        <w:ind w:firstLine="0"/>
        <w:rPr>
          <w:sz w:val="20"/>
          <w:szCs w:val="20"/>
          <w:lang w:val="tr-TR"/>
        </w:rPr>
      </w:pPr>
      <w:r w:rsidRPr="00051297">
        <w:rPr>
          <w:b/>
          <w:sz w:val="20"/>
          <w:szCs w:val="20"/>
          <w:lang w:val="tr-TR"/>
        </w:rPr>
        <w:t>Sözleşme:</w:t>
      </w:r>
      <w:r w:rsidRPr="00051297">
        <w:rPr>
          <w:sz w:val="20"/>
          <w:szCs w:val="20"/>
          <w:lang w:val="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14:paraId="6D6BBCD0" w14:textId="77777777" w:rsidR="00D95CBC" w:rsidRPr="00051297" w:rsidRDefault="00D95CBC" w:rsidP="00D95CBC">
      <w:pPr>
        <w:ind w:firstLine="0"/>
        <w:rPr>
          <w:sz w:val="20"/>
          <w:szCs w:val="20"/>
          <w:lang w:val="tr-TR"/>
        </w:rPr>
      </w:pPr>
      <w:r w:rsidRPr="00051297">
        <w:rPr>
          <w:b/>
          <w:sz w:val="20"/>
          <w:szCs w:val="20"/>
          <w:lang w:val="tr-TR"/>
        </w:rPr>
        <w:t xml:space="preserve">Sözleşme Makamı: </w:t>
      </w:r>
      <w:r w:rsidRPr="00051297">
        <w:rPr>
          <w:sz w:val="20"/>
          <w:szCs w:val="20"/>
          <w:lang w:val="tr-TR"/>
        </w:rPr>
        <w:t>Yüklenici ile sözleşmeyi bizzat bağıtlayan ya da sözleşmenin kendi adına bağıtlandığı kamu hukukuna veya özel hukuka tabi gerçek ya da tüzel kişilik.</w:t>
      </w:r>
    </w:p>
    <w:p w14:paraId="59376FD2" w14:textId="77777777" w:rsidR="00D95CBC" w:rsidRPr="00051297" w:rsidRDefault="00D95CBC" w:rsidP="00D95CBC">
      <w:pPr>
        <w:ind w:firstLine="0"/>
        <w:rPr>
          <w:sz w:val="20"/>
          <w:szCs w:val="20"/>
          <w:lang w:val="tr-TR"/>
        </w:rPr>
      </w:pPr>
      <w:r w:rsidRPr="00051297">
        <w:rPr>
          <w:b/>
          <w:sz w:val="20"/>
          <w:szCs w:val="20"/>
          <w:lang w:val="tr-TR"/>
        </w:rPr>
        <w:t xml:space="preserve">Sözleşme bedeli: </w:t>
      </w:r>
      <w:r w:rsidRPr="00051297">
        <w:rPr>
          <w:sz w:val="20"/>
          <w:szCs w:val="20"/>
          <w:lang w:val="tr-TR"/>
        </w:rPr>
        <w:t>Özel Koşulların 3. Maddesinde belirtilen tutar.</w:t>
      </w:r>
    </w:p>
    <w:p w14:paraId="3EC9B9A9" w14:textId="77777777" w:rsidR="00D95CBC" w:rsidRPr="00051297" w:rsidRDefault="00D95CBC" w:rsidP="00D95CBC">
      <w:pPr>
        <w:ind w:firstLine="0"/>
        <w:rPr>
          <w:sz w:val="20"/>
          <w:szCs w:val="20"/>
          <w:lang w:val="tr-TR"/>
        </w:rPr>
      </w:pPr>
      <w:r w:rsidRPr="00051297">
        <w:rPr>
          <w:b/>
          <w:sz w:val="20"/>
          <w:szCs w:val="20"/>
          <w:lang w:val="tr-TR"/>
        </w:rPr>
        <w:t xml:space="preserve">Ay/Gün: </w:t>
      </w:r>
      <w:r w:rsidRPr="00051297">
        <w:rPr>
          <w:sz w:val="20"/>
          <w:szCs w:val="20"/>
          <w:lang w:val="tr-TR"/>
        </w:rPr>
        <w:t>takvim ayı/günü.</w:t>
      </w:r>
    </w:p>
    <w:p w14:paraId="5BE45139" w14:textId="77777777" w:rsidR="00D95CBC" w:rsidRPr="00051297" w:rsidRDefault="00D95CBC" w:rsidP="00D95CBC">
      <w:pPr>
        <w:ind w:firstLine="0"/>
        <w:rPr>
          <w:b/>
          <w:sz w:val="20"/>
          <w:szCs w:val="20"/>
          <w:lang w:val="tr-TR"/>
        </w:rPr>
      </w:pPr>
      <w:r w:rsidRPr="00051297">
        <w:rPr>
          <w:b/>
          <w:sz w:val="20"/>
          <w:szCs w:val="20"/>
          <w:lang w:val="tr-TR"/>
        </w:rPr>
        <w:t xml:space="preserve">Genel zarar-ziyan bedeli: </w:t>
      </w:r>
      <w:r w:rsidRPr="00051297">
        <w:rPr>
          <w:sz w:val="20"/>
          <w:szCs w:val="20"/>
          <w:lang w:val="tr-TR"/>
        </w:rPr>
        <w:t>Sözleşmede evvelce belirtilmemiş olan ve taraflardan birinin sözleşmeyi ihlal etmesi nedeniyle zarar gören diğer tarafa tazminat olarak ödenmek üzere yasal yollarla ya da tarafların karşılıklı anlaşmasıyla kararlaştırılan tutar.</w:t>
      </w:r>
      <w:r w:rsidRPr="00051297">
        <w:rPr>
          <w:b/>
          <w:sz w:val="20"/>
          <w:szCs w:val="20"/>
          <w:lang w:val="tr-TR"/>
        </w:rPr>
        <w:t xml:space="preserve"> </w:t>
      </w:r>
    </w:p>
    <w:p w14:paraId="610CE6D3" w14:textId="77777777" w:rsidR="00D95CBC" w:rsidRPr="00051297" w:rsidRDefault="00D95CBC" w:rsidP="00D95CBC">
      <w:pPr>
        <w:ind w:firstLine="0"/>
        <w:rPr>
          <w:sz w:val="20"/>
          <w:szCs w:val="20"/>
          <w:lang w:val="tr-TR"/>
        </w:rPr>
      </w:pPr>
      <w:r w:rsidRPr="00051297">
        <w:rPr>
          <w:b/>
          <w:sz w:val="20"/>
          <w:szCs w:val="20"/>
          <w:lang w:val="tr-TR"/>
        </w:rPr>
        <w:t xml:space="preserve">Maktu zarar-ziyan bedeli: </w:t>
      </w:r>
      <w:r w:rsidRPr="00051297">
        <w:rPr>
          <w:sz w:val="20"/>
          <w:szCs w:val="20"/>
          <w:lang w:val="tr-TR"/>
        </w:rPr>
        <w:t>Sözleşmenin tamamının veya bir kısmının yerine getirilmemesi halinde zarar gören tarafa diğer tarafça ödenmek üzere sözleşmede belirtilen tazminat.</w:t>
      </w:r>
    </w:p>
    <w:p w14:paraId="470014CD" w14:textId="77777777" w:rsidR="00D95CBC" w:rsidRPr="00051297" w:rsidRDefault="00D95CBC" w:rsidP="00D95CBC">
      <w:pPr>
        <w:ind w:firstLine="0"/>
        <w:rPr>
          <w:sz w:val="20"/>
          <w:szCs w:val="20"/>
          <w:lang w:val="tr-TR"/>
        </w:rPr>
      </w:pPr>
      <w:r w:rsidRPr="00051297">
        <w:rPr>
          <w:b/>
          <w:sz w:val="20"/>
          <w:szCs w:val="20"/>
          <w:lang w:val="tr-TR"/>
        </w:rPr>
        <w:t xml:space="preserve">Proje: </w:t>
      </w:r>
      <w:r w:rsidRPr="00051297">
        <w:rPr>
          <w:sz w:val="20"/>
          <w:szCs w:val="20"/>
          <w:lang w:val="tr-TR"/>
        </w:rPr>
        <w:t>Sözleşmeye konu işin yerine getirilmesiyle ilgili bulunan proje.</w:t>
      </w:r>
    </w:p>
    <w:p w14:paraId="692AE8BE" w14:textId="77777777" w:rsidR="00D95CBC" w:rsidRPr="00051297" w:rsidRDefault="00D95CBC" w:rsidP="00D95CBC">
      <w:pPr>
        <w:ind w:firstLine="0"/>
        <w:rPr>
          <w:sz w:val="20"/>
          <w:szCs w:val="20"/>
          <w:lang w:val="tr-TR"/>
        </w:rPr>
      </w:pPr>
      <w:r w:rsidRPr="00051297">
        <w:rPr>
          <w:b/>
          <w:sz w:val="20"/>
          <w:szCs w:val="20"/>
          <w:lang w:val="tr-TR"/>
        </w:rPr>
        <w:t xml:space="preserve">Proje Yöneticisi: </w:t>
      </w:r>
      <w:r w:rsidRPr="00051297">
        <w:rPr>
          <w:sz w:val="20"/>
          <w:szCs w:val="20"/>
          <w:lang w:val="tr-TR"/>
        </w:rPr>
        <w:t>Sözleşmenin uygulanmasını Sözleşme Makamı adına izlemekle sorumlu gerçek / tüzel kişi.</w:t>
      </w:r>
    </w:p>
    <w:p w14:paraId="2E2FACEC" w14:textId="77777777" w:rsidR="00D95CBC" w:rsidRPr="00051297" w:rsidRDefault="00D95CBC" w:rsidP="00D95CBC">
      <w:pPr>
        <w:ind w:firstLine="0"/>
        <w:rPr>
          <w:sz w:val="20"/>
          <w:szCs w:val="20"/>
          <w:lang w:val="tr-TR"/>
        </w:rPr>
      </w:pPr>
      <w:r w:rsidRPr="00051297">
        <w:rPr>
          <w:b/>
          <w:sz w:val="20"/>
          <w:szCs w:val="20"/>
          <w:lang w:val="tr-TR"/>
        </w:rPr>
        <w:t xml:space="preserve">Sözleşme konusu iş: </w:t>
      </w:r>
      <w:r w:rsidRPr="00051297">
        <w:rPr>
          <w:sz w:val="20"/>
          <w:szCs w:val="20"/>
          <w:lang w:val="tr-TR"/>
        </w:rPr>
        <w:t>Yüklenici tarafından Sözleşme altında yerine getirilecek mal temini, hizmet ve yapım işleri ile ilgili faaliyetler.</w:t>
      </w:r>
    </w:p>
    <w:p w14:paraId="7609A2C9" w14:textId="77777777" w:rsidR="00D95CBC" w:rsidRPr="00051297" w:rsidRDefault="00D95CBC" w:rsidP="00D95CBC">
      <w:pPr>
        <w:ind w:firstLine="0"/>
        <w:rPr>
          <w:sz w:val="20"/>
          <w:szCs w:val="20"/>
          <w:lang w:val="tr-TR"/>
        </w:rPr>
      </w:pPr>
      <w:r w:rsidRPr="00051297">
        <w:rPr>
          <w:b/>
          <w:sz w:val="20"/>
          <w:szCs w:val="20"/>
          <w:lang w:val="tr-TR"/>
        </w:rPr>
        <w:t>İş tanımı (Teknik Şartname):</w:t>
      </w:r>
      <w:r w:rsidRPr="00051297">
        <w:rPr>
          <w:sz w:val="20"/>
          <w:szCs w:val="20"/>
          <w:lang w:val="tr-TR"/>
        </w:rPr>
        <w:t xml:space="preserve"> Sözleşme</w:t>
      </w:r>
      <w:r w:rsidRPr="00051297">
        <w:rPr>
          <w:b/>
          <w:sz w:val="20"/>
          <w:szCs w:val="20"/>
          <w:lang w:val="tr-TR"/>
        </w:rPr>
        <w:t xml:space="preserve"> </w:t>
      </w:r>
      <w:r w:rsidRPr="00051297">
        <w:rPr>
          <w:sz w:val="20"/>
          <w:szCs w:val="20"/>
          <w:lang w:val="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14:paraId="6AB6FD0A" w14:textId="77777777" w:rsidR="00D95CBC" w:rsidRPr="00051297" w:rsidRDefault="00D95CBC" w:rsidP="00D95CBC">
      <w:pPr>
        <w:ind w:firstLine="0"/>
        <w:rPr>
          <w:sz w:val="20"/>
          <w:szCs w:val="20"/>
          <w:lang w:val="tr-TR"/>
        </w:rPr>
      </w:pPr>
      <w:r w:rsidRPr="00051297">
        <w:rPr>
          <w:sz w:val="20"/>
          <w:szCs w:val="20"/>
          <w:lang w:val="tr-TR"/>
        </w:rPr>
        <w:t>(2) Sözleşmedeki sürelerde son günün tatil gününe rastlaması halinde, süre takip eden işgününe kadar uzar.</w:t>
      </w:r>
    </w:p>
    <w:p w14:paraId="09166AF0" w14:textId="77777777" w:rsidR="00D95CBC" w:rsidRPr="00051297" w:rsidRDefault="00D95CBC" w:rsidP="00D95CBC">
      <w:pPr>
        <w:ind w:firstLine="0"/>
        <w:rPr>
          <w:sz w:val="20"/>
          <w:szCs w:val="20"/>
          <w:lang w:val="tr-TR"/>
        </w:rPr>
      </w:pPr>
      <w:r w:rsidRPr="00051297">
        <w:rPr>
          <w:sz w:val="20"/>
          <w:szCs w:val="20"/>
          <w:lang w:val="tr-TR"/>
        </w:rPr>
        <w:t xml:space="preserve">(3) Metnin içeriğinin ve bağlamının imkân verdiği durumlarda tekil sözcüklerin çoğul anlamı, çoğul sözcüklerin de tekil anlamı kapsadığı addedilecektir. </w:t>
      </w:r>
    </w:p>
    <w:p w14:paraId="3C1127CB" w14:textId="77777777" w:rsidR="00D95CBC" w:rsidRPr="00051297" w:rsidRDefault="00D95CBC" w:rsidP="00D95CBC">
      <w:pPr>
        <w:ind w:firstLine="0"/>
        <w:rPr>
          <w:sz w:val="20"/>
          <w:szCs w:val="20"/>
          <w:lang w:val="tr-TR"/>
        </w:rPr>
      </w:pPr>
      <w:r w:rsidRPr="00051297">
        <w:rPr>
          <w:sz w:val="20"/>
          <w:szCs w:val="20"/>
          <w:lang w:val="tr-TR"/>
        </w:rPr>
        <w:t>(4) Kişileri veya tarafları belirten sözcüklerin firmaları, şirketleri ve tüzel kişiliğe sahip bütün kuruluşları içerdiği addedilecektir.</w:t>
      </w:r>
    </w:p>
    <w:p w14:paraId="79306FD5"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Bildirimler ve yazılı haberleşmeler</w:t>
      </w:r>
    </w:p>
    <w:p w14:paraId="523F3D75" w14:textId="77777777" w:rsidR="00D95CBC" w:rsidRPr="00051297" w:rsidRDefault="00D95CBC" w:rsidP="00D95CBC">
      <w:pPr>
        <w:ind w:firstLine="0"/>
        <w:rPr>
          <w:sz w:val="20"/>
          <w:szCs w:val="20"/>
          <w:lang w:val="tr-TR"/>
        </w:rPr>
      </w:pPr>
      <w:r w:rsidRPr="00051297">
        <w:rPr>
          <w:sz w:val="20"/>
          <w:szCs w:val="20"/>
          <w:lang w:val="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14:paraId="5F258DBD" w14:textId="77777777" w:rsidR="00D95CBC" w:rsidRDefault="00D95CBC" w:rsidP="00D95CBC">
      <w:pPr>
        <w:ind w:firstLine="0"/>
        <w:rPr>
          <w:sz w:val="20"/>
          <w:szCs w:val="20"/>
          <w:lang w:val="tr-TR"/>
        </w:rPr>
      </w:pPr>
      <w:r w:rsidRPr="00051297">
        <w:rPr>
          <w:sz w:val="20"/>
          <w:szCs w:val="20"/>
          <w:lang w:val="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14:paraId="3EBB7C81" w14:textId="77777777" w:rsidR="00D95CBC" w:rsidRDefault="00D95CBC" w:rsidP="00D95CBC">
      <w:pPr>
        <w:ind w:firstLine="0"/>
        <w:rPr>
          <w:sz w:val="20"/>
          <w:szCs w:val="20"/>
          <w:lang w:val="tr-TR"/>
        </w:rPr>
      </w:pPr>
    </w:p>
    <w:p w14:paraId="39A42978" w14:textId="77777777" w:rsidR="00A82329" w:rsidRDefault="00A82329" w:rsidP="00D95CBC">
      <w:pPr>
        <w:ind w:firstLine="0"/>
        <w:rPr>
          <w:sz w:val="20"/>
          <w:szCs w:val="20"/>
          <w:lang w:val="tr-TR"/>
        </w:rPr>
      </w:pPr>
    </w:p>
    <w:p w14:paraId="69D7BACE" w14:textId="77777777" w:rsidR="00A82329" w:rsidRPr="00051297" w:rsidRDefault="00A82329" w:rsidP="00D95CBC">
      <w:pPr>
        <w:ind w:firstLine="0"/>
        <w:rPr>
          <w:sz w:val="20"/>
          <w:szCs w:val="20"/>
          <w:lang w:val="tr-TR"/>
        </w:rPr>
      </w:pPr>
    </w:p>
    <w:p w14:paraId="1426655A" w14:textId="77777777" w:rsidR="00D95CBC" w:rsidRPr="00051297" w:rsidRDefault="00D95CBC" w:rsidP="00743FAD">
      <w:pPr>
        <w:numPr>
          <w:ilvl w:val="0"/>
          <w:numId w:val="19"/>
        </w:numPr>
        <w:overflowPunct w:val="0"/>
        <w:autoSpaceDE w:val="0"/>
        <w:autoSpaceDN w:val="0"/>
        <w:adjustRightInd w:val="0"/>
        <w:textAlignment w:val="baseline"/>
        <w:rPr>
          <w:sz w:val="20"/>
          <w:szCs w:val="20"/>
          <w:u w:val="single"/>
          <w:lang w:val="tr-TR"/>
        </w:rPr>
      </w:pPr>
      <w:r w:rsidRPr="00051297">
        <w:rPr>
          <w:b/>
          <w:sz w:val="20"/>
          <w:szCs w:val="20"/>
          <w:lang w:val="tr-TR"/>
        </w:rPr>
        <w:t>Sözleşmeye davet</w:t>
      </w:r>
      <w:r w:rsidRPr="00051297">
        <w:rPr>
          <w:b/>
          <w:sz w:val="20"/>
          <w:szCs w:val="20"/>
          <w:lang w:val="tr-TR"/>
        </w:rPr>
        <w:tab/>
      </w:r>
    </w:p>
    <w:p w14:paraId="200AF27B" w14:textId="77777777" w:rsidR="00D95CBC" w:rsidRPr="00051297" w:rsidRDefault="00D95CBC" w:rsidP="00D95CBC">
      <w:pPr>
        <w:pStyle w:val="GvdeMetniGirintisi3"/>
        <w:ind w:left="0" w:firstLine="0"/>
        <w:rPr>
          <w:sz w:val="20"/>
          <w:szCs w:val="20"/>
          <w:lang w:val="tr-TR"/>
        </w:rPr>
      </w:pPr>
      <w:r w:rsidRPr="00051297">
        <w:rPr>
          <w:sz w:val="20"/>
          <w:szCs w:val="20"/>
          <w:lang w:val="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14:paraId="5F0528C8" w14:textId="77777777" w:rsidR="00D95CBC" w:rsidRPr="00051297" w:rsidRDefault="00D95CBC" w:rsidP="00D95CBC">
      <w:pPr>
        <w:tabs>
          <w:tab w:val="left" w:pos="0"/>
        </w:tabs>
        <w:ind w:right="-356" w:firstLine="0"/>
        <w:rPr>
          <w:sz w:val="20"/>
          <w:szCs w:val="20"/>
          <w:lang w:val="tr-TR"/>
        </w:rPr>
      </w:pPr>
      <w:r w:rsidRPr="00051297">
        <w:rPr>
          <w:sz w:val="20"/>
          <w:szCs w:val="20"/>
          <w:lang w:val="tr-TR"/>
        </w:rPr>
        <w:t>(2) İsteklinin, bu davetin tebliğ tarihini izleyen beş (5) gün içinde kesin teminatı vererek (kesin teminat istenen işlerde) sözleşmeyi imzalaması şarttır.</w:t>
      </w:r>
    </w:p>
    <w:p w14:paraId="63FA6129"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İhalenin sözleşmeye bağlanması</w:t>
      </w:r>
    </w:p>
    <w:p w14:paraId="176E604D" w14:textId="77777777" w:rsidR="00D95CBC" w:rsidRPr="00051297" w:rsidRDefault="00D95CBC" w:rsidP="00D95CBC">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(1) Sözleşme Makamı tarafından ihale dosyasında yer alan şartlara uygun olarak hazırlanan sözleşme, Sözleşme Makamı adına yetkili kişi ve yüklenici tarafından imzalanır. Yüklenicinin ortak girişim olması halinde, sözleşme ortak girişimin bütün ortakları tarafından imzalanır.</w:t>
      </w:r>
    </w:p>
    <w:p w14:paraId="00712DDD"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Sözleşme yapılmasında isteklinin görev ve sorumluluğu</w:t>
      </w:r>
    </w:p>
    <w:p w14:paraId="10F91A21" w14:textId="77777777" w:rsidR="00D95CBC" w:rsidRPr="00051297" w:rsidRDefault="00D95CBC" w:rsidP="00D95CBC">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(1</w:t>
      </w:r>
      <w:r w:rsidRPr="00051297">
        <w:rPr>
          <w:sz w:val="20"/>
          <w:lang w:val="tr-TR"/>
        </w:rPr>
        <w:t xml:space="preserve">) </w:t>
      </w:r>
      <w:r w:rsidRPr="00051297">
        <w:rPr>
          <w:rFonts w:ascii="Times New Roman" w:hAnsi="Times New Roman"/>
          <w:sz w:val="20"/>
          <w:lang w:val="tr-TR"/>
        </w:rPr>
        <w:t>İhale üzerinde kalan istekli, ihale tarihi itibarıyla İsteklilere Talimatların 9 uncu maddesinin (a), (b), (c), (d), (e) ve (g) bentlerinde sayılan durumlarda olmadığına dair belgeleri ve kesin teminatı süre</w:t>
      </w:r>
      <w:r w:rsidRPr="00051297">
        <w:rPr>
          <w:sz w:val="20"/>
          <w:lang w:val="tr-TR"/>
        </w:rPr>
        <w:t>si</w:t>
      </w:r>
      <w:r w:rsidRPr="00051297">
        <w:rPr>
          <w:rFonts w:ascii="Times New Roman" w:hAnsi="Times New Roman"/>
          <w:sz w:val="20"/>
          <w:lang w:val="tr-TR"/>
        </w:rPr>
        <w:t xml:space="preserve"> içinde vererek sözleşmeyi imzalamak zorundadır. Sözleşme imzalandıktan hemen sonra geçici teminat iade edilecektir.</w:t>
      </w:r>
    </w:p>
    <w:p w14:paraId="3F6C2939" w14:textId="77777777" w:rsidR="00D95CBC" w:rsidRPr="00051297" w:rsidRDefault="00D95CBC" w:rsidP="00D95CBC">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14:paraId="33764EC1" w14:textId="77777777" w:rsidR="00D95CBC" w:rsidRPr="00051297" w:rsidRDefault="00D95CBC" w:rsidP="00D95CBC">
      <w:pPr>
        <w:tabs>
          <w:tab w:val="left" w:pos="567"/>
        </w:tabs>
        <w:ind w:firstLine="0"/>
        <w:rPr>
          <w:sz w:val="20"/>
          <w:szCs w:val="20"/>
          <w:lang w:val="tr-TR"/>
        </w:rPr>
      </w:pPr>
      <w:r w:rsidRPr="00051297">
        <w:rPr>
          <w:sz w:val="20"/>
          <w:szCs w:val="20"/>
          <w:lang w:val="tr-TR"/>
        </w:rPr>
        <w:t>(3) Bu zorunluluklara uyulmadığı takdirde, protesto çekmeye ve hüküm almaya gerek kalmaksızın ihale üzerinde kalan isteklinin geçici teminatı gelir kaydedilir ve ihale kararı iptal edilir.</w:t>
      </w:r>
    </w:p>
    <w:p w14:paraId="5CB81894" w14:textId="77777777" w:rsidR="00D95CBC" w:rsidRPr="00051297" w:rsidRDefault="00D95CBC" w:rsidP="00D95CBC">
      <w:pPr>
        <w:tabs>
          <w:tab w:val="left" w:pos="567"/>
        </w:tabs>
        <w:ind w:firstLine="0"/>
        <w:rPr>
          <w:sz w:val="20"/>
          <w:szCs w:val="20"/>
          <w:lang w:val="tr-TR"/>
        </w:rPr>
      </w:pPr>
      <w:r w:rsidRPr="00051297">
        <w:rPr>
          <w:sz w:val="20"/>
          <w:szCs w:val="20"/>
          <w:lang w:val="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14:paraId="1D93D722" w14:textId="77777777" w:rsidR="00D95CBC" w:rsidRPr="00051297" w:rsidRDefault="00D95CBC" w:rsidP="00D95CBC">
      <w:pPr>
        <w:tabs>
          <w:tab w:val="left" w:pos="567"/>
        </w:tabs>
        <w:ind w:firstLine="0"/>
        <w:rPr>
          <w:sz w:val="20"/>
          <w:szCs w:val="20"/>
          <w:lang w:val="tr-TR"/>
          <w14:shadow w14:blurRad="50800" w14:dist="38100" w14:dir="2700000" w14:sx="100000" w14:sy="100000" w14:kx="0" w14:ky="0" w14:algn="tl">
            <w14:srgbClr w14:val="000000">
              <w14:alpha w14:val="60000"/>
            </w14:srgbClr>
          </w14:shadow>
        </w:rPr>
      </w:pPr>
      <w:r w:rsidRPr="00051297">
        <w:rPr>
          <w:sz w:val="20"/>
          <w:szCs w:val="20"/>
          <w:lang w:val="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w:t>
      </w:r>
      <w:proofErr w:type="gramStart"/>
      <w:r w:rsidRPr="00051297">
        <w:rPr>
          <w:sz w:val="20"/>
          <w:szCs w:val="20"/>
          <w:lang w:val="tr-TR"/>
        </w:rPr>
        <w:t>için,</w:t>
      </w:r>
      <w:proofErr w:type="gramEnd"/>
      <w:r w:rsidRPr="00051297">
        <w:rPr>
          <w:sz w:val="20"/>
          <w:szCs w:val="20"/>
          <w:lang w:val="tr-TR"/>
        </w:rPr>
        <w:t xml:space="preserve"> ister kalıcı, ister geçici nitelikte olsun, gereken bütün denetim, muayene ve testleri yaptıracak ve işçilik, malzeme, tesis, ekipman vb. temin edecektir.</w:t>
      </w:r>
    </w:p>
    <w:p w14:paraId="4BB1065F" w14:textId="77777777" w:rsidR="00D95CBC" w:rsidRPr="00051297" w:rsidRDefault="00D95CBC" w:rsidP="00D95CBC">
      <w:pPr>
        <w:tabs>
          <w:tab w:val="left" w:pos="567"/>
        </w:tabs>
        <w:ind w:firstLine="0"/>
        <w:rPr>
          <w:sz w:val="20"/>
          <w:szCs w:val="20"/>
          <w:lang w:val="tr-TR"/>
        </w:rPr>
      </w:pPr>
      <w:r w:rsidRPr="00051297">
        <w:rPr>
          <w:sz w:val="20"/>
          <w:szCs w:val="20"/>
          <w:lang w:val="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14:paraId="614E4E3D"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Sözleşme yapılmasında Sözleşme Makamının görev ve sorumluluğu</w:t>
      </w:r>
      <w:r w:rsidRPr="00051297">
        <w:rPr>
          <w:b/>
          <w:sz w:val="20"/>
          <w:szCs w:val="20"/>
          <w:lang w:val="tr-TR"/>
        </w:rPr>
        <w:tab/>
      </w:r>
    </w:p>
    <w:p w14:paraId="141C714D" w14:textId="77777777" w:rsidR="00D95CBC" w:rsidRPr="00051297" w:rsidRDefault="00D95CBC" w:rsidP="00D95CBC">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(1) Sözleşme Makamının sözleşme yapılması konusunda yükümlülüğünü yerine getirmemesi halinde istekli, 3. Maddede yer alan sürenin bitmesini izleyen günden itibaren en geç beş (5) gün içinde, on (10) gün süreli bir noter ihbarnamesi ile durumu Sözleşme Makamına ve ilgili Kalkınma Ajansına bildirmek şartıyla, taahhüdünden vazgeçebilir.</w:t>
      </w:r>
    </w:p>
    <w:p w14:paraId="2233431C" w14:textId="77777777" w:rsidR="00D95CBC" w:rsidRPr="00051297" w:rsidRDefault="00D95CBC" w:rsidP="00D95CBC">
      <w:pPr>
        <w:tabs>
          <w:tab w:val="left" w:pos="0"/>
        </w:tabs>
        <w:ind w:firstLine="0"/>
        <w:rPr>
          <w:sz w:val="20"/>
          <w:szCs w:val="20"/>
          <w:lang w:val="tr-TR"/>
        </w:rPr>
      </w:pPr>
      <w:r w:rsidRPr="00051297">
        <w:rPr>
          <w:sz w:val="20"/>
          <w:szCs w:val="20"/>
          <w:lang w:val="tr-TR"/>
        </w:rPr>
        <w:t>(2) Bu takdirde geçici teminatı geri verilir.</w:t>
      </w:r>
    </w:p>
    <w:p w14:paraId="23A23C20"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Sözleşmenin Devri, Alt Sözleşme</w:t>
      </w:r>
    </w:p>
    <w:p w14:paraId="21E95EE2" w14:textId="77777777" w:rsidR="00D95CBC" w:rsidRPr="00051297" w:rsidRDefault="00D95CBC" w:rsidP="00D95CBC">
      <w:pPr>
        <w:ind w:firstLine="0"/>
        <w:rPr>
          <w:sz w:val="20"/>
          <w:szCs w:val="20"/>
          <w:lang w:val="tr-TR"/>
        </w:rPr>
      </w:pPr>
      <w:r w:rsidRPr="00051297">
        <w:rPr>
          <w:sz w:val="20"/>
          <w:szCs w:val="20"/>
          <w:lang w:val="tr-TR"/>
        </w:rPr>
        <w:t>Yüklenici, hizmetlerin yerine getirilmesini üçüncü bir şahsa/tarafa vermek üzere sözleşmeyi devredemez, alt sözleşme (taşeron sözleşmesi) yapamaz. Sözleşmenin devri, taşerona verilmesi sözleşmenin ihlali olarak addedilecektir.</w:t>
      </w:r>
    </w:p>
    <w:p w14:paraId="10E9D3FA" w14:textId="77777777" w:rsidR="00D95CBC" w:rsidRPr="00051297" w:rsidRDefault="00D95CBC" w:rsidP="00D95CBC">
      <w:pPr>
        <w:jc w:val="center"/>
        <w:rPr>
          <w:b/>
          <w:sz w:val="20"/>
          <w:szCs w:val="20"/>
          <w:lang w:val="tr-TR"/>
        </w:rPr>
      </w:pPr>
      <w:r w:rsidRPr="00051297">
        <w:rPr>
          <w:b/>
          <w:sz w:val="20"/>
          <w:szCs w:val="20"/>
          <w:lang w:val="tr-TR"/>
        </w:rPr>
        <w:t>SÖZLEŞME MAKAMININ YÜKÜMLÜLÜKLERİ</w:t>
      </w:r>
    </w:p>
    <w:p w14:paraId="7575E96C"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Bilgi/doküman temini</w:t>
      </w:r>
    </w:p>
    <w:p w14:paraId="4788B8A3" w14:textId="77777777" w:rsidR="00D95CBC" w:rsidRPr="00051297" w:rsidRDefault="00D95CBC" w:rsidP="00D95CBC">
      <w:pPr>
        <w:tabs>
          <w:tab w:val="left" w:pos="0"/>
        </w:tabs>
        <w:ind w:firstLine="0"/>
        <w:rPr>
          <w:sz w:val="20"/>
          <w:szCs w:val="20"/>
          <w:lang w:val="tr-TR"/>
        </w:rPr>
      </w:pPr>
      <w:r w:rsidRPr="00051297">
        <w:rPr>
          <w:sz w:val="20"/>
          <w:szCs w:val="20"/>
          <w:lang w:val="tr-TR"/>
        </w:rPr>
        <w:t>(1) Sözleşme Makamı sözleşmenin yürütülmesiyle ilgili olabilecek her türlü bilgi ve/veya dokümanı derhal Yükleniciye temin edecektir. Bu dokümanlar sözleşmenin sonunda Sözleşme Makamı’na iade edilecektir.</w:t>
      </w:r>
    </w:p>
    <w:p w14:paraId="63202E56" w14:textId="77777777" w:rsidR="00D95CBC" w:rsidRPr="00051297" w:rsidRDefault="00D95CBC" w:rsidP="00D95CBC">
      <w:pPr>
        <w:tabs>
          <w:tab w:val="left" w:pos="0"/>
        </w:tabs>
        <w:ind w:firstLine="0"/>
        <w:rPr>
          <w:sz w:val="20"/>
          <w:szCs w:val="20"/>
          <w:lang w:val="tr-TR"/>
        </w:rPr>
      </w:pPr>
      <w:r w:rsidRPr="00051297">
        <w:rPr>
          <w:sz w:val="20"/>
          <w:szCs w:val="20"/>
          <w:lang w:val="tr-TR"/>
        </w:rPr>
        <w:lastRenderedPageBreak/>
        <w:t xml:space="preserve">(2) Sözleşme Makamı, sözleşmenin başarıyla yürütülmesi bakımından Yüklenicinin makul olarak talep edebileceği bilgileri ona temin etmek için Yüklenici ile mümkün olduğu ölçüde </w:t>
      </w:r>
      <w:proofErr w:type="gramStart"/>
      <w:r w:rsidRPr="00051297">
        <w:rPr>
          <w:sz w:val="20"/>
          <w:szCs w:val="20"/>
          <w:lang w:val="tr-TR"/>
        </w:rPr>
        <w:t>işbirliği</w:t>
      </w:r>
      <w:proofErr w:type="gramEnd"/>
      <w:r w:rsidRPr="00051297">
        <w:rPr>
          <w:sz w:val="20"/>
          <w:szCs w:val="20"/>
          <w:lang w:val="tr-TR"/>
        </w:rPr>
        <w:t xml:space="preserve"> yapacaktır. </w:t>
      </w:r>
    </w:p>
    <w:p w14:paraId="649E9360" w14:textId="77777777" w:rsidR="00D95CBC" w:rsidRDefault="00D95CBC" w:rsidP="00D95CBC">
      <w:pPr>
        <w:tabs>
          <w:tab w:val="left" w:pos="0"/>
        </w:tabs>
        <w:ind w:firstLine="0"/>
        <w:rPr>
          <w:sz w:val="20"/>
          <w:szCs w:val="20"/>
          <w:lang w:val="tr-TR"/>
        </w:rPr>
      </w:pPr>
      <w:r w:rsidRPr="00051297">
        <w:rPr>
          <w:sz w:val="20"/>
          <w:szCs w:val="20"/>
          <w:lang w:val="tr-TR"/>
        </w:rPr>
        <w:t>(3) Sözleşme Makamı, sözleşmenin şaibeden uzak, etkin ve saydam işleyebilmesi için gerekli her türlü belgenin temin edilmesini istemeye yetkilidir ve aynı zamanda gerekli girişimlerde bulunmakla yükümlüdür.</w:t>
      </w:r>
    </w:p>
    <w:p w14:paraId="3288A690" w14:textId="77777777" w:rsidR="00A82329" w:rsidRPr="00051297" w:rsidRDefault="00A82329" w:rsidP="00D95CBC">
      <w:pPr>
        <w:tabs>
          <w:tab w:val="left" w:pos="0"/>
        </w:tabs>
        <w:ind w:firstLine="0"/>
        <w:rPr>
          <w:sz w:val="20"/>
          <w:szCs w:val="20"/>
          <w:lang w:val="tr-TR"/>
        </w:rPr>
      </w:pPr>
    </w:p>
    <w:p w14:paraId="3F6AB03D" w14:textId="77777777" w:rsidR="00D95CBC" w:rsidRPr="00051297" w:rsidRDefault="00D95CBC" w:rsidP="00D95CBC">
      <w:pPr>
        <w:rPr>
          <w:sz w:val="20"/>
          <w:szCs w:val="20"/>
          <w:lang w:val="tr-TR"/>
        </w:rPr>
      </w:pPr>
    </w:p>
    <w:p w14:paraId="7AF7EA66" w14:textId="77777777" w:rsidR="00D95CBC" w:rsidRPr="00051297" w:rsidRDefault="00D95CBC" w:rsidP="00D95CBC">
      <w:pPr>
        <w:ind w:left="702" w:hanging="645"/>
        <w:jc w:val="center"/>
        <w:rPr>
          <w:b/>
          <w:sz w:val="20"/>
          <w:szCs w:val="20"/>
          <w:lang w:val="tr-TR"/>
        </w:rPr>
      </w:pPr>
      <w:r w:rsidRPr="00051297">
        <w:rPr>
          <w:b/>
          <w:sz w:val="20"/>
          <w:szCs w:val="20"/>
          <w:lang w:val="tr-TR"/>
        </w:rPr>
        <w:t>YÜKLENİCİNİN YÜKÜMLÜLÜKLERİ</w:t>
      </w:r>
    </w:p>
    <w:p w14:paraId="13E84DE2"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Genel yükümlülükler</w:t>
      </w:r>
    </w:p>
    <w:p w14:paraId="52009045"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14:paraId="7AAB979B" w14:textId="77777777" w:rsidR="00D95CBC" w:rsidRPr="00051297" w:rsidRDefault="00D95CBC" w:rsidP="00D95CBC">
      <w:pPr>
        <w:tabs>
          <w:tab w:val="left" w:pos="0"/>
        </w:tabs>
        <w:ind w:firstLine="0"/>
        <w:rPr>
          <w:sz w:val="20"/>
          <w:szCs w:val="20"/>
          <w:lang w:val="tr-TR"/>
        </w:rPr>
      </w:pPr>
      <w:r w:rsidRPr="00051297">
        <w:rPr>
          <w:sz w:val="20"/>
          <w:szCs w:val="20"/>
          <w:lang w:val="tr-TR"/>
        </w:rPr>
        <w:t>(2) Yüklenici sözleşmenin yürütülmesiyle ilgili olabilecek her türlü bilgi ve/veya dokümanı derhal Sözleşme Makamına temin edecektir. Bu dokümanlar sözleşmenin sonunda Yükleniciye iade edilecektir. Sözleşme Makamı’nın talep etmesi halinde söz konusu belgenin bir örneği ücretsiz olarak temin edilecektir. Sözleşme konusu işin yürütülmesi süresince kat edilen aşamalar ve detaylar Sözleşme Makamına en kısa zamanda bildirilecektir.</w:t>
      </w:r>
    </w:p>
    <w:p w14:paraId="23E40EC5"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Makamı’nın zarar görmeyeceğine peşinen kefil olacaktır. </w:t>
      </w:r>
    </w:p>
    <w:p w14:paraId="7F175FF9" w14:textId="77777777" w:rsidR="00D95CBC" w:rsidRPr="00051297" w:rsidRDefault="00D95CBC" w:rsidP="00D95CBC">
      <w:pPr>
        <w:ind w:firstLine="0"/>
        <w:rPr>
          <w:sz w:val="20"/>
          <w:szCs w:val="20"/>
          <w:lang w:val="tr-TR"/>
        </w:rPr>
      </w:pPr>
      <w:r w:rsidRPr="00051297">
        <w:rPr>
          <w:sz w:val="20"/>
          <w:szCs w:val="20"/>
          <w:lang w:val="tr-TR"/>
        </w:rPr>
        <w:t>(4) Yüklenici sözleşmeye konu işi azami özen, dikkat ve ihtimamı göstererek ve en iyi mesleki uygulamalara ve teamüllere riayet ederek gerçekleştirecektir.</w:t>
      </w:r>
    </w:p>
    <w:p w14:paraId="3EC9CD71" w14:textId="77777777" w:rsidR="00D95CBC" w:rsidRPr="00051297" w:rsidRDefault="00D95CBC" w:rsidP="00D95CBC">
      <w:pPr>
        <w:tabs>
          <w:tab w:val="left" w:pos="0"/>
        </w:tabs>
        <w:ind w:firstLine="0"/>
        <w:rPr>
          <w:rFonts w:cs="Arial"/>
          <w:sz w:val="20"/>
          <w:szCs w:val="20"/>
          <w:lang w:val="tr-TR"/>
        </w:rPr>
      </w:pPr>
      <w:r w:rsidRPr="00051297">
        <w:rPr>
          <w:sz w:val="20"/>
          <w:szCs w:val="20"/>
          <w:lang w:val="tr-TR"/>
        </w:rPr>
        <w:t xml:space="preserve">(5) Yapım işlerinde geçerli olmak üzere, sözleşmeye konu işin </w:t>
      </w:r>
      <w:r w:rsidRPr="00051297">
        <w:rPr>
          <w:rFonts w:cs="Arial"/>
          <w:sz w:val="20"/>
          <w:szCs w:val="20"/>
          <w:lang w:val="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Engelin şiddetine göre taraflar gerekli tedbirleri gecikmeksizin almak, değişikliği yapmak veya sözleşmenin feshine gitmek hususunda karara varırlar. </w:t>
      </w:r>
    </w:p>
    <w:p w14:paraId="5EDB36CD" w14:textId="77777777" w:rsidR="00D95CBC" w:rsidRPr="00051297" w:rsidRDefault="00D95CBC" w:rsidP="00D95CBC">
      <w:pPr>
        <w:tabs>
          <w:tab w:val="left" w:pos="0"/>
        </w:tabs>
        <w:ind w:firstLine="0"/>
        <w:rPr>
          <w:sz w:val="20"/>
          <w:szCs w:val="20"/>
          <w:lang w:val="tr-TR"/>
        </w:rPr>
      </w:pPr>
      <w:r w:rsidRPr="00051297">
        <w:rPr>
          <w:rFonts w:cs="Arial"/>
          <w:sz w:val="20"/>
          <w:szCs w:val="20"/>
          <w:lang w:val="tr-TR"/>
        </w:rPr>
        <w:t xml:space="preserve">(6) </w:t>
      </w:r>
      <w:r w:rsidRPr="00051297">
        <w:rPr>
          <w:sz w:val="20"/>
          <w:szCs w:val="20"/>
          <w:lang w:val="tr-TR"/>
        </w:rPr>
        <w:t>Verilen teklifin Sözleşmeye konu iş için gereken tüm standart araştırmaların yapılarak verildiği kabul edilir.</w:t>
      </w:r>
    </w:p>
    <w:p w14:paraId="1AD22CA5" w14:textId="77777777" w:rsidR="00D95CBC" w:rsidRPr="00051297" w:rsidRDefault="00D95CBC" w:rsidP="00D95CBC">
      <w:pPr>
        <w:tabs>
          <w:tab w:val="left" w:pos="0"/>
        </w:tabs>
        <w:ind w:firstLine="0"/>
        <w:rPr>
          <w:sz w:val="20"/>
          <w:szCs w:val="20"/>
          <w:lang w:val="tr-TR"/>
        </w:rPr>
      </w:pPr>
      <w:r w:rsidRPr="00051297">
        <w:rPr>
          <w:sz w:val="20"/>
          <w:szCs w:val="20"/>
          <w:lang w:val="tr-TR"/>
        </w:rPr>
        <w:t>(7) Yüklenici, Proje Yöneticisi’nin sözleşmeye konu işin mevzuata ve sözleşme kurallarına uygun olarak yürütüldüğünü tespit edebilmesi ve gereken idari emirleri verebilmesi için Sözleşme Makamı’nın veya temsilcisinin iş mahalline girişini sağlamakla ve iş mahallinin güvenliğini sağlamakla mükelleftir.</w:t>
      </w:r>
    </w:p>
    <w:p w14:paraId="0C076513"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(8) Eğer Yüklenici verilen idari talimatın içerdiği şartların Proje Yöneticisi’nin yetkilerinin veya sözleşmenin kapsamının dışında olduğu kanaatindeyse, bildirim süresiyle ilgili kısıtlamaları da göz önünde bulundurarak, emri aldığı tarihten itibaren 10 gün içinde bu kanaatini Proje Yöneticisi’ne bildirecektir. İdari talimatın yerine getirilmesi bu bildirim münasebetiyle askıya alınmayacaktır. </w:t>
      </w:r>
    </w:p>
    <w:p w14:paraId="12BD470C" w14:textId="77777777" w:rsidR="00D95CBC" w:rsidRPr="00051297" w:rsidRDefault="00D95CBC" w:rsidP="00D95CBC">
      <w:pPr>
        <w:tabs>
          <w:tab w:val="left" w:pos="0"/>
        </w:tabs>
        <w:ind w:firstLine="0"/>
        <w:rPr>
          <w:sz w:val="20"/>
          <w:szCs w:val="20"/>
          <w:lang w:val="tr-TR"/>
        </w:rPr>
      </w:pPr>
      <w:r w:rsidRPr="00051297">
        <w:rPr>
          <w:sz w:val="20"/>
          <w:szCs w:val="20"/>
          <w:lang w:val="tr-TR"/>
        </w:rPr>
        <w:t>(9) Şayet Yüklenici iki veya daha fazla kişinin oluşturduğu bir konsorsiyum ya da ortak girişimden oluşuyorsa, bu kişilerin tümü sözleşme hükümlerini yerine getirmekten müştereken ve müteselsilen sorumlu olacaklardır. Bu sözleşmede öngörülen amaçlar çerçevesinde konsorsiyum ya da ortak girişim adına hareket etmek üzere tayin edilmiş bulunan kişi konsorsiyumu bağlama ve ilzam etme yetkisine sahip olacaktır.</w:t>
      </w:r>
    </w:p>
    <w:p w14:paraId="025B533B" w14:textId="77777777" w:rsidR="00D95CBC" w:rsidRPr="00051297" w:rsidRDefault="00D95CBC" w:rsidP="00D95CBC">
      <w:pPr>
        <w:tabs>
          <w:tab w:val="left" w:pos="0"/>
        </w:tabs>
        <w:ind w:firstLine="0"/>
        <w:rPr>
          <w:sz w:val="20"/>
          <w:szCs w:val="20"/>
          <w:lang w:val="tr-TR"/>
        </w:rPr>
      </w:pPr>
      <w:r w:rsidRPr="00051297">
        <w:rPr>
          <w:sz w:val="20"/>
          <w:szCs w:val="20"/>
          <w:lang w:val="tr-TR"/>
        </w:rPr>
        <w:t>(10) Sözleşme Makamı’nın önceden yazılı rızası olmaksızın konsorsiyum ya da ortak girişimin yapı ve bileşiminde yapılacak her türlü değişiklik sözleşmenin ihlali olarak addedilecektir.</w:t>
      </w:r>
    </w:p>
    <w:p w14:paraId="0494B6EF" w14:textId="77777777" w:rsidR="00D95CBC" w:rsidRPr="00051297" w:rsidRDefault="00D95CBC" w:rsidP="00D95CBC">
      <w:pPr>
        <w:tabs>
          <w:tab w:val="left" w:pos="0"/>
        </w:tabs>
        <w:ind w:firstLine="0"/>
        <w:rPr>
          <w:sz w:val="20"/>
          <w:szCs w:val="20"/>
          <w:lang w:val="tr-TR"/>
        </w:rPr>
      </w:pPr>
      <w:r w:rsidRPr="00051297">
        <w:rPr>
          <w:sz w:val="20"/>
          <w:szCs w:val="20"/>
          <w:lang w:val="tr-TR"/>
        </w:rPr>
        <w:t>(11) Kalkınma Ajansı ile Sözleşme Makamı arasındaki sözleşme hükümleri uyarınca Yüklenici, Kalkınma</w:t>
      </w:r>
      <w:r w:rsidRPr="00051297">
        <w:rPr>
          <w:color w:val="000000"/>
          <w:sz w:val="20"/>
          <w:szCs w:val="20"/>
          <w:lang w:val="tr-TR"/>
        </w:rPr>
        <w:t xml:space="preserve"> Ajansı’nın</w:t>
      </w:r>
      <w:r w:rsidRPr="00051297">
        <w:rPr>
          <w:sz w:val="20"/>
          <w:szCs w:val="20"/>
          <w:lang w:val="tr-TR"/>
        </w:rPr>
        <w:t xml:space="preserve"> mali katkısının yeterli ölçüde tanıtım ve reklâmının yapılması için gerekli bütün adımları atacaktır. Bu adımların </w:t>
      </w:r>
      <w:r w:rsidRPr="00051297">
        <w:rPr>
          <w:color w:val="000000"/>
          <w:sz w:val="20"/>
          <w:szCs w:val="20"/>
          <w:lang w:val="tr-TR"/>
        </w:rPr>
        <w:t xml:space="preserve">Kalkınma Ajansı </w:t>
      </w:r>
      <w:r w:rsidRPr="00051297">
        <w:rPr>
          <w:sz w:val="20"/>
          <w:szCs w:val="20"/>
          <w:lang w:val="tr-TR"/>
        </w:rPr>
        <w:t>tarafından tanımlanan ve yayımlanan tanınırlık ve görünürlük kurallarına uyması gereklidir.</w:t>
      </w:r>
    </w:p>
    <w:p w14:paraId="583AA0A7" w14:textId="77777777" w:rsidR="00D95CBC" w:rsidRPr="00051297" w:rsidRDefault="00D95CBC" w:rsidP="00D95CBC">
      <w:pPr>
        <w:tabs>
          <w:tab w:val="left" w:pos="0"/>
        </w:tabs>
        <w:ind w:firstLine="0"/>
        <w:rPr>
          <w:rFonts w:cs="Arial"/>
          <w:iCs/>
          <w:sz w:val="20"/>
          <w:szCs w:val="20"/>
          <w:lang w:val="tr-TR"/>
        </w:rPr>
      </w:pPr>
      <w:r w:rsidRPr="00051297">
        <w:rPr>
          <w:sz w:val="20"/>
          <w:szCs w:val="20"/>
          <w:lang w:val="tr-TR"/>
        </w:rPr>
        <w:t xml:space="preserve">(12) </w:t>
      </w:r>
      <w:r w:rsidRPr="00051297">
        <w:rPr>
          <w:rFonts w:cs="Arial"/>
          <w:iCs/>
          <w:sz w:val="20"/>
          <w:szCs w:val="20"/>
          <w:lang w:val="tr-TR"/>
        </w:rPr>
        <w:t xml:space="preserve">Tasarım bileşeni olan sözleşmelerde; Yüklenici, yapım işlerinin tasarımını deneyimli tasarımcılardan </w:t>
      </w:r>
      <w:proofErr w:type="gramStart"/>
      <w:r w:rsidRPr="00051297">
        <w:rPr>
          <w:rFonts w:cs="Arial"/>
          <w:iCs/>
          <w:sz w:val="20"/>
          <w:szCs w:val="20"/>
          <w:lang w:val="tr-TR"/>
        </w:rPr>
        <w:t>yararlanarak,  Sözleşme</w:t>
      </w:r>
      <w:proofErr w:type="gramEnd"/>
      <w:r w:rsidRPr="00051297">
        <w:rPr>
          <w:rFonts w:cs="Arial"/>
          <w:iCs/>
          <w:sz w:val="20"/>
          <w:szCs w:val="20"/>
          <w:lang w:val="tr-TR"/>
        </w:rPr>
        <w:t xml:space="preserve"> Makamı tarafından belirlenen kriterlere uygun olarak yürütecek ve bu işlemlerin sorumluluğunu üstlenecektir. </w:t>
      </w:r>
      <w:r w:rsidRPr="00051297">
        <w:rPr>
          <w:rFonts w:cs="Arial"/>
          <w:iCs/>
          <w:sz w:val="20"/>
          <w:szCs w:val="20"/>
          <w:lang w:val="tr-TR"/>
        </w:rPr>
        <w:lastRenderedPageBreak/>
        <w:t xml:space="preserve">Özel Koşullar ve Teknik Şartname hükümleriyle uyumlu olarak gerekli teknik dokümanları hazırlamak zorundadır. Bu dokümanlar Özel Koşullara uygun olarak onay için Proje Yöneticisine sunulur ve Sözleşme Makamının istemi doğrultusunda kusurların, ihmallerin, </w:t>
      </w:r>
      <w:proofErr w:type="gramStart"/>
      <w:r w:rsidRPr="00051297">
        <w:rPr>
          <w:rFonts w:cs="Arial"/>
          <w:iCs/>
          <w:sz w:val="20"/>
          <w:szCs w:val="20"/>
          <w:lang w:val="tr-TR"/>
        </w:rPr>
        <w:t>eksikliklerin,  belirsizliklerin</w:t>
      </w:r>
      <w:proofErr w:type="gramEnd"/>
      <w:r w:rsidRPr="00051297">
        <w:rPr>
          <w:rFonts w:cs="Arial"/>
          <w:iCs/>
          <w:sz w:val="20"/>
          <w:szCs w:val="20"/>
          <w:lang w:val="tr-TR"/>
        </w:rPr>
        <w:t xml:space="preserve">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14:paraId="5C320F7B" w14:textId="77777777" w:rsidR="00D95CBC" w:rsidRPr="00051297" w:rsidRDefault="00D95CBC" w:rsidP="00D95CBC">
      <w:pPr>
        <w:tabs>
          <w:tab w:val="left" w:pos="0"/>
        </w:tabs>
        <w:ind w:firstLine="0"/>
        <w:rPr>
          <w:rFonts w:cs="Arial"/>
          <w:sz w:val="20"/>
          <w:szCs w:val="20"/>
          <w:lang w:val="tr-TR"/>
        </w:rPr>
      </w:pPr>
      <w:r w:rsidRPr="00051297">
        <w:rPr>
          <w:rFonts w:cs="Arial"/>
          <w:iCs/>
          <w:sz w:val="20"/>
          <w:szCs w:val="20"/>
          <w:lang w:val="tr-TR"/>
        </w:rPr>
        <w:t xml:space="preserve">(13) </w:t>
      </w:r>
      <w:r w:rsidRPr="00051297">
        <w:rPr>
          <w:rFonts w:cs="Arial"/>
          <w:sz w:val="20"/>
          <w:szCs w:val="20"/>
          <w:lang w:val="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14:paraId="0788D706" w14:textId="77777777" w:rsidR="00D95CBC" w:rsidRPr="00051297" w:rsidRDefault="00D95CBC" w:rsidP="00D95CBC">
      <w:pPr>
        <w:tabs>
          <w:tab w:val="left" w:pos="0"/>
        </w:tabs>
        <w:ind w:firstLine="0"/>
        <w:rPr>
          <w:rFonts w:cs="Arial"/>
          <w:sz w:val="20"/>
          <w:szCs w:val="20"/>
          <w:lang w:val="tr-TR"/>
        </w:rPr>
      </w:pPr>
      <w:r w:rsidRPr="00051297">
        <w:rPr>
          <w:rFonts w:cs="Arial"/>
          <w:sz w:val="20"/>
          <w:szCs w:val="20"/>
          <w:lang w:val="tr-TR"/>
        </w:rPr>
        <w:t>(14) Yapım işlerinde geçerli olmak üzere Özel Koşullar gerektiriyorsa Yüklenici, sözleşmenin uygulama programını hazırlayarak Sözleşme Makamının onayına sunacaktır. Program en azından aşağıdakileri ihtiva edecektir:</w:t>
      </w:r>
    </w:p>
    <w:p w14:paraId="27ADC5E4" w14:textId="77777777" w:rsidR="00D95CBC" w:rsidRPr="00051297" w:rsidRDefault="00D95CBC" w:rsidP="00D95CBC">
      <w:pPr>
        <w:ind w:left="720"/>
        <w:rPr>
          <w:rFonts w:cs="Arial"/>
          <w:sz w:val="20"/>
          <w:szCs w:val="20"/>
          <w:lang w:val="tr-TR"/>
        </w:rPr>
      </w:pPr>
      <w:r w:rsidRPr="00051297">
        <w:rPr>
          <w:rFonts w:cs="Arial"/>
          <w:sz w:val="20"/>
          <w:szCs w:val="20"/>
          <w:lang w:val="tr-TR"/>
        </w:rPr>
        <w:t>a) Yüklenicinin işlerin yürütülmesini önerdiği sıra;</w:t>
      </w:r>
    </w:p>
    <w:p w14:paraId="508D84F5" w14:textId="77777777" w:rsidR="00D95CBC" w:rsidRPr="00051297" w:rsidRDefault="00D95CBC" w:rsidP="00D95CBC">
      <w:pPr>
        <w:ind w:left="720"/>
        <w:rPr>
          <w:rFonts w:cs="Arial"/>
          <w:sz w:val="20"/>
          <w:szCs w:val="20"/>
          <w:lang w:val="tr-TR"/>
        </w:rPr>
      </w:pPr>
      <w:r w:rsidRPr="00051297">
        <w:rPr>
          <w:rFonts w:cs="Arial"/>
          <w:sz w:val="20"/>
          <w:szCs w:val="20"/>
          <w:lang w:val="tr-TR"/>
        </w:rPr>
        <w:t>b) Çizimlerin teslim alınması ve kabul edilmesi için son teslim tarihi;</w:t>
      </w:r>
    </w:p>
    <w:p w14:paraId="60328FA2" w14:textId="77777777" w:rsidR="00D95CBC" w:rsidRPr="00051297" w:rsidRDefault="00D95CBC" w:rsidP="00D95CBC">
      <w:pPr>
        <w:ind w:left="720"/>
        <w:rPr>
          <w:rFonts w:cs="Arial"/>
          <w:sz w:val="20"/>
          <w:szCs w:val="20"/>
          <w:lang w:val="tr-TR"/>
        </w:rPr>
      </w:pPr>
      <w:r w:rsidRPr="00051297">
        <w:rPr>
          <w:rFonts w:cs="Arial"/>
          <w:sz w:val="20"/>
          <w:szCs w:val="20"/>
          <w:lang w:val="tr-TR"/>
        </w:rPr>
        <w:t>c) Yüklenicinin işlerin yürütülmesi için önerdiği yöntemlerin genel bir tanımı;</w:t>
      </w:r>
    </w:p>
    <w:p w14:paraId="0EBD1185" w14:textId="77777777" w:rsidR="00D95CBC" w:rsidRPr="00051297" w:rsidRDefault="00D95CBC" w:rsidP="00D95CBC">
      <w:pPr>
        <w:ind w:left="720"/>
        <w:rPr>
          <w:rFonts w:cs="Arial"/>
          <w:sz w:val="20"/>
          <w:szCs w:val="20"/>
          <w:lang w:val="tr-TR"/>
        </w:rPr>
      </w:pPr>
      <w:r w:rsidRPr="00051297">
        <w:rPr>
          <w:rFonts w:cs="Arial"/>
          <w:sz w:val="20"/>
          <w:szCs w:val="20"/>
          <w:lang w:val="tr-TR"/>
        </w:rPr>
        <w:t>d) Sözleşme Makamının ihtiyaç duyabileceği daha geniş bilgi ve ayrıntılar</w:t>
      </w:r>
    </w:p>
    <w:p w14:paraId="0655E2BA" w14:textId="77777777" w:rsidR="00D95CBC" w:rsidRPr="00051297" w:rsidRDefault="00D95CBC" w:rsidP="00D95CBC">
      <w:pPr>
        <w:tabs>
          <w:tab w:val="left" w:pos="0"/>
        </w:tabs>
        <w:ind w:firstLine="0"/>
        <w:rPr>
          <w:rFonts w:cs="Arial"/>
          <w:sz w:val="20"/>
          <w:szCs w:val="20"/>
          <w:lang w:val="tr-TR"/>
        </w:rPr>
      </w:pPr>
      <w:r w:rsidRPr="00051297">
        <w:rPr>
          <w:rFonts w:cs="Arial"/>
          <w:sz w:val="20"/>
          <w:szCs w:val="20"/>
          <w:lang w:val="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14:paraId="27E7B105" w14:textId="77777777" w:rsidR="00D95CBC" w:rsidRPr="00051297" w:rsidRDefault="00D95CBC" w:rsidP="00D95CBC">
      <w:pPr>
        <w:tabs>
          <w:tab w:val="left" w:pos="0"/>
        </w:tabs>
        <w:ind w:firstLine="0"/>
        <w:rPr>
          <w:rFonts w:cs="Arial"/>
          <w:sz w:val="20"/>
          <w:szCs w:val="20"/>
          <w:lang w:val="tr-TR"/>
        </w:rPr>
      </w:pPr>
      <w:r w:rsidRPr="00051297">
        <w:rPr>
          <w:rFonts w:cs="Arial"/>
          <w:sz w:val="20"/>
          <w:szCs w:val="20"/>
          <w:lang w:val="tr-TR"/>
        </w:rPr>
        <w:t>(16) Sözleşme Makamı onayı olmadan programda hiçbir maddi değişiklik yapılmayacaktır</w:t>
      </w:r>
      <w:r w:rsidRPr="00051297">
        <w:rPr>
          <w:rFonts w:cs="Arial"/>
          <w:b/>
          <w:sz w:val="20"/>
          <w:szCs w:val="20"/>
          <w:lang w:val="tr-TR"/>
        </w:rPr>
        <w:t xml:space="preserve">. </w:t>
      </w:r>
      <w:r w:rsidRPr="00051297">
        <w:rPr>
          <w:rFonts w:cs="Arial"/>
          <w:sz w:val="20"/>
          <w:szCs w:val="20"/>
          <w:lang w:val="tr-TR"/>
        </w:rPr>
        <w:t>Bununla birlikte işlerin ilerlemesi</w:t>
      </w:r>
      <w:r w:rsidRPr="00051297">
        <w:rPr>
          <w:rFonts w:cs="Arial"/>
          <w:b/>
          <w:sz w:val="20"/>
          <w:szCs w:val="20"/>
          <w:lang w:val="tr-TR"/>
        </w:rPr>
        <w:t xml:space="preserve"> </w:t>
      </w:r>
      <w:r w:rsidRPr="00051297">
        <w:rPr>
          <w:rFonts w:cs="Arial"/>
          <w:sz w:val="20"/>
          <w:szCs w:val="20"/>
          <w:lang w:val="tr-TR"/>
        </w:rPr>
        <w:t>programa uymazsa, Sözleşme Makamı Yükleniciye programı gözden geçirme talimatı verebilir ve gözden geçirilmiş programı onay için kendisine sunmasını isteyebilir.</w:t>
      </w:r>
    </w:p>
    <w:p w14:paraId="7E7ED02C" w14:textId="77777777" w:rsidR="00D95CBC" w:rsidRPr="00051297" w:rsidRDefault="00D95CBC" w:rsidP="00D95CBC">
      <w:pPr>
        <w:tabs>
          <w:tab w:val="left" w:pos="0"/>
        </w:tabs>
        <w:ind w:firstLine="0"/>
        <w:rPr>
          <w:rFonts w:cs="Arial"/>
          <w:sz w:val="20"/>
          <w:szCs w:val="20"/>
          <w:lang w:val="tr-TR"/>
        </w:rPr>
      </w:pPr>
      <w:r w:rsidRPr="00051297">
        <w:rPr>
          <w:rFonts w:cs="Arial"/>
          <w:sz w:val="20"/>
          <w:szCs w:val="20"/>
          <w:lang w:val="tr-TR"/>
        </w:rPr>
        <w:t xml:space="preserve">(17) Yapım işlerinde geçerli olmak üzere yüklenici Özel Koşullarda belirtilen usullere ve zamanlamaya göre geçici işler de dâhil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14:paraId="62053380" w14:textId="77777777" w:rsidR="00D95CBC" w:rsidRPr="00051297" w:rsidRDefault="00D95CBC" w:rsidP="00D95CBC">
      <w:pPr>
        <w:tabs>
          <w:tab w:val="left" w:pos="0"/>
        </w:tabs>
        <w:ind w:firstLine="0"/>
        <w:rPr>
          <w:rFonts w:cs="Arial"/>
          <w:sz w:val="20"/>
          <w:szCs w:val="20"/>
          <w:lang w:val="tr-TR"/>
        </w:rPr>
      </w:pPr>
      <w:r w:rsidRPr="00051297">
        <w:rPr>
          <w:rFonts w:cs="Arial"/>
          <w:sz w:val="20"/>
          <w:szCs w:val="20"/>
          <w:lang w:val="tr-TR"/>
        </w:rPr>
        <w:t>(18) Yüklenici, Sözleşme Makamının tesislerin tüm bölümleri için bakım yapabilmesi, çalıştırması, ayarlaması ve onarması için ihtiyaç duyacağı bakım ve kullanma kılavuzlarını, çizimlerle birlikte sağlayacaktır.</w:t>
      </w:r>
    </w:p>
    <w:p w14:paraId="7C9597BA" w14:textId="77777777" w:rsidR="00D95CBC" w:rsidRPr="00051297" w:rsidRDefault="00D95CBC" w:rsidP="00D95CBC">
      <w:pPr>
        <w:tabs>
          <w:tab w:val="left" w:pos="0"/>
        </w:tabs>
        <w:ind w:firstLine="0"/>
        <w:rPr>
          <w:rFonts w:cs="Arial"/>
          <w:sz w:val="20"/>
          <w:szCs w:val="20"/>
          <w:lang w:val="tr-TR"/>
        </w:rPr>
      </w:pPr>
      <w:r w:rsidRPr="00051297">
        <w:rPr>
          <w:rFonts w:cs="Arial"/>
          <w:sz w:val="20"/>
          <w:szCs w:val="20"/>
          <w:lang w:val="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14:paraId="11EABFCC" w14:textId="77777777" w:rsidR="00D95CBC" w:rsidRPr="00051297" w:rsidRDefault="00D95CBC" w:rsidP="00D95CBC">
      <w:pPr>
        <w:tabs>
          <w:tab w:val="left" w:pos="0"/>
        </w:tabs>
        <w:ind w:firstLine="0"/>
        <w:rPr>
          <w:sz w:val="20"/>
          <w:szCs w:val="20"/>
          <w:lang w:val="tr-TR"/>
        </w:rPr>
      </w:pPr>
      <w:r w:rsidRPr="00051297">
        <w:rPr>
          <w:rFonts w:cs="Arial"/>
          <w:sz w:val="20"/>
          <w:szCs w:val="20"/>
          <w:lang w:val="tr-TR"/>
        </w:rPr>
        <w:t xml:space="preserve">(20) </w:t>
      </w:r>
      <w:r w:rsidRPr="00051297">
        <w:rPr>
          <w:sz w:val="20"/>
          <w:szCs w:val="20"/>
          <w:lang w:val="tr-TR"/>
        </w:rPr>
        <w:t>Yüklenici, sözleşmenin yürütülmekte olduğu şartlarla ilgili tevsik edici kanıtları talep edilmesi halinde Sözleşme Makamı’na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14:paraId="75CCA715" w14:textId="77777777" w:rsidR="00D95CBC" w:rsidRPr="00051297" w:rsidRDefault="00D95CBC" w:rsidP="00D95CBC">
      <w:pPr>
        <w:tabs>
          <w:tab w:val="left" w:pos="0"/>
        </w:tabs>
        <w:ind w:firstLine="0"/>
        <w:rPr>
          <w:rFonts w:cs="Arial"/>
          <w:sz w:val="20"/>
          <w:szCs w:val="20"/>
          <w:lang w:val="tr-TR"/>
        </w:rPr>
      </w:pPr>
      <w:r w:rsidRPr="00051297">
        <w:rPr>
          <w:sz w:val="20"/>
          <w:szCs w:val="20"/>
          <w:lang w:val="tr-TR"/>
        </w:rPr>
        <w:t xml:space="preserve">(21) </w:t>
      </w:r>
      <w:r w:rsidRPr="00051297">
        <w:rPr>
          <w:rFonts w:cs="Arial"/>
          <w:sz w:val="20"/>
          <w:szCs w:val="20"/>
          <w:lang w:val="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14:paraId="4732D6C0"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İş ahlakı / davranış kuralları</w:t>
      </w:r>
    </w:p>
    <w:p w14:paraId="046562FD"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(1) </w:t>
      </w:r>
      <w:proofErr w:type="gramStart"/>
      <w:r w:rsidRPr="00051297">
        <w:rPr>
          <w:sz w:val="20"/>
          <w:szCs w:val="20"/>
          <w:lang w:val="tr-TR"/>
        </w:rPr>
        <w:t>Yüklenici,  gerek</w:t>
      </w:r>
      <w:proofErr w:type="gramEnd"/>
      <w:r w:rsidRPr="00051297">
        <w:rPr>
          <w:sz w:val="20"/>
          <w:szCs w:val="20"/>
          <w:lang w:val="tr-TR"/>
        </w:rPr>
        <w:t xml:space="preserve"> mesleğine ilişkin iş ahlakı ve/veya davranış kurallarına gerekse doğru muhakeme ve takdir yetkisine uygun olarak, Sözleşme Makamı’na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14:paraId="40933237"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14:paraId="69FA4B8F" w14:textId="77777777" w:rsidR="00D95CBC" w:rsidRPr="00051297" w:rsidRDefault="00D95CBC" w:rsidP="00D95CBC">
      <w:pPr>
        <w:tabs>
          <w:tab w:val="left" w:pos="0"/>
        </w:tabs>
        <w:ind w:firstLine="0"/>
        <w:rPr>
          <w:sz w:val="20"/>
          <w:szCs w:val="20"/>
          <w:lang w:val="tr-TR"/>
        </w:rPr>
      </w:pPr>
      <w:r w:rsidRPr="00051297">
        <w:rPr>
          <w:sz w:val="20"/>
          <w:szCs w:val="20"/>
          <w:lang w:val="tr-TR"/>
        </w:rPr>
        <w:lastRenderedPageBreak/>
        <w:t xml:space="preserve">(3) Yüklenici, Sözleşme Makamı’nın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14:paraId="42319626" w14:textId="77777777" w:rsidR="00D95CBC" w:rsidRPr="00051297" w:rsidRDefault="00D95CBC" w:rsidP="00D95CBC">
      <w:pPr>
        <w:tabs>
          <w:tab w:val="left" w:pos="0"/>
        </w:tabs>
        <w:ind w:firstLine="0"/>
        <w:rPr>
          <w:sz w:val="20"/>
          <w:szCs w:val="20"/>
          <w:lang w:val="tr-TR"/>
        </w:rPr>
      </w:pPr>
      <w:r w:rsidRPr="00051297">
        <w:rPr>
          <w:sz w:val="20"/>
          <w:szCs w:val="20"/>
          <w:lang w:val="tr-TR"/>
        </w:rPr>
        <w:t>(4)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Makamı’na zarar verecek veya onu zaafa düşürecek şekilde kullanmayacaklardır.</w:t>
      </w:r>
    </w:p>
    <w:p w14:paraId="035A0A8C" w14:textId="77777777" w:rsidR="00D95CBC" w:rsidRPr="00051297" w:rsidRDefault="00D95CBC" w:rsidP="00D95CBC">
      <w:pPr>
        <w:tabs>
          <w:tab w:val="left" w:pos="0"/>
        </w:tabs>
        <w:ind w:firstLine="0"/>
        <w:rPr>
          <w:sz w:val="20"/>
          <w:szCs w:val="20"/>
          <w:lang w:val="tr-TR"/>
        </w:rPr>
      </w:pPr>
      <w:r w:rsidRPr="00051297">
        <w:rPr>
          <w:sz w:val="20"/>
          <w:szCs w:val="20"/>
          <w:lang w:val="tr-TR"/>
        </w:rPr>
        <w:t>(5) Sözleşmenin yürütülmesi olağandışı ticari giderlere yol açmayacaktır.  Şayet olağandışı ticari giderler 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
    <w:p w14:paraId="30534F10" w14:textId="77777777" w:rsidR="00D95CBC" w:rsidRPr="00051297" w:rsidRDefault="00D95CBC" w:rsidP="00D95CBC">
      <w:pPr>
        <w:tabs>
          <w:tab w:val="left" w:pos="0"/>
        </w:tabs>
        <w:ind w:firstLine="0"/>
        <w:rPr>
          <w:rFonts w:cs="Arial"/>
          <w:sz w:val="20"/>
          <w:szCs w:val="20"/>
          <w:lang w:val="tr-TR"/>
        </w:rPr>
      </w:pPr>
      <w:r w:rsidRPr="00051297">
        <w:rPr>
          <w:sz w:val="20"/>
          <w:szCs w:val="20"/>
          <w:lang w:val="tr-TR"/>
        </w:rPr>
        <w:t xml:space="preserve">(6) </w:t>
      </w:r>
      <w:r w:rsidRPr="00051297">
        <w:rPr>
          <w:rFonts w:cs="Arial"/>
          <w:sz w:val="20"/>
          <w:szCs w:val="20"/>
          <w:lang w:val="tr-TR"/>
        </w:rPr>
        <w:t>Yüklenici, sözleşme ile ilgili olarak alınan belge ve bilgilerin tamamına hususi ve gizli muamelesi yapacaktır. Yazılı izin olmaksızın sözleşmenin ayrıntıları yayımlanamaz, açıklanamaz.</w:t>
      </w:r>
    </w:p>
    <w:p w14:paraId="070CE71E" w14:textId="77777777" w:rsidR="00D95CBC" w:rsidRPr="00051297" w:rsidRDefault="00D95CBC" w:rsidP="00743FAD">
      <w:pPr>
        <w:keepNext/>
        <w:numPr>
          <w:ilvl w:val="0"/>
          <w:numId w:val="19"/>
        </w:numPr>
        <w:overflowPunct w:val="0"/>
        <w:autoSpaceDE w:val="0"/>
        <w:autoSpaceDN w:val="0"/>
        <w:adjustRightInd w:val="0"/>
        <w:ind w:left="357" w:hanging="357"/>
        <w:textAlignment w:val="baseline"/>
        <w:rPr>
          <w:b/>
          <w:sz w:val="20"/>
          <w:szCs w:val="20"/>
          <w:lang w:val="tr-TR"/>
        </w:rPr>
      </w:pPr>
      <w:r w:rsidRPr="00051297">
        <w:rPr>
          <w:b/>
          <w:sz w:val="20"/>
          <w:szCs w:val="20"/>
          <w:lang w:val="tr-TR"/>
        </w:rPr>
        <w:t>Çıkar çatışması</w:t>
      </w:r>
    </w:p>
    <w:p w14:paraId="150B1642" w14:textId="77777777" w:rsidR="00D95CBC" w:rsidRPr="00051297" w:rsidRDefault="00D95CBC" w:rsidP="00D95CBC">
      <w:pPr>
        <w:tabs>
          <w:tab w:val="left" w:pos="0"/>
        </w:tabs>
        <w:ind w:firstLine="0"/>
        <w:rPr>
          <w:sz w:val="20"/>
          <w:szCs w:val="20"/>
          <w:lang w:val="tr-TR"/>
        </w:rPr>
      </w:pPr>
      <w:r w:rsidRPr="00051297">
        <w:rPr>
          <w:sz w:val="20"/>
          <w:szCs w:val="20"/>
          <w:lang w:val="tr-TR"/>
        </w:rPr>
        <w:t>(1)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Makamı’na yazılı olarak bildirilmelidir.</w:t>
      </w:r>
    </w:p>
    <w:p w14:paraId="6561A9D5"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(2) Sözleşme Makamı bu hususta alınan tedbirlerin yeterli olup olmadığını tahkik etme ve gerektiğinde personel değişimini talep etmek de dâhil olmak üzere ek önlemler almaya yetkilidir. Sözleşme Makamı, bu sebeple uğrayacağı zararlar için tazminat hakkı saklı kalmak koşuluyla, herhangi bir resmi bildirimde bulunmadan sözleşmeyi derhal feshedebilir. </w:t>
      </w:r>
    </w:p>
    <w:p w14:paraId="6EBD31A2" w14:textId="77777777" w:rsidR="00D95CBC" w:rsidRPr="00051297" w:rsidRDefault="00D95CBC" w:rsidP="00D95CBC">
      <w:pPr>
        <w:tabs>
          <w:tab w:val="left" w:pos="0"/>
        </w:tabs>
        <w:ind w:firstLine="0"/>
        <w:rPr>
          <w:sz w:val="20"/>
          <w:szCs w:val="20"/>
          <w:lang w:val="tr-TR"/>
        </w:rPr>
      </w:pPr>
      <w:r w:rsidRPr="00051297">
        <w:rPr>
          <w:sz w:val="20"/>
          <w:szCs w:val="20"/>
          <w:lang w:val="tr-TR"/>
        </w:rPr>
        <w:t>(3) Yüklenici, sözleşmenin bu şekilde sona ermesinden veya feshedilmesinden sonra projeyle ilgili rolünü Sözleşme konusu işin teminiyle sınırlandıracaktır. Sözleşme Makamı’nın yazılı izin verdiği durumlar haricinde, Yüklenici ve Yüklenicinin ortak veya bağlı bulunduğu diğer Yükleniciler veya tedarik firmaları projenin herhangi bir kısmı için teklif vermek de dâhil olmak üzere projeye ait işleri, tedarik faaliyetlerini ve diğer hizmetleri yürütmekten men edileceklerdir.</w:t>
      </w:r>
    </w:p>
    <w:p w14:paraId="6B260B36"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(4) Devlet memurları ve kamu sektöründe çalışan diğer kişiler, idari statüleri ve durumları her ne olursa olsun, Sözleşme Makamı tarafından önceden yazılı onay verilmedikçe </w:t>
      </w:r>
      <w:r w:rsidRPr="00051297">
        <w:rPr>
          <w:color w:val="000000"/>
          <w:sz w:val="20"/>
          <w:szCs w:val="20"/>
          <w:lang w:val="tr-TR"/>
        </w:rPr>
        <w:t xml:space="preserve">Kalkınma Ajansı </w:t>
      </w:r>
      <w:r w:rsidRPr="00051297">
        <w:rPr>
          <w:sz w:val="20"/>
          <w:szCs w:val="20"/>
          <w:lang w:val="tr-TR"/>
        </w:rPr>
        <w:t>tarafından finanse edilen sözleşmelerde uzman olarak görevlendirilemeyeceklerdir. Söz konusu kişilerin bu kapsamda görevlendirilmeleri halinde proje bütçesinden herhangi bir ödeme yapılamaz.</w:t>
      </w:r>
    </w:p>
    <w:p w14:paraId="2D88FE18" w14:textId="77777777" w:rsidR="00D95CBC" w:rsidRPr="00051297" w:rsidRDefault="00D95CBC" w:rsidP="00D95CBC">
      <w:pPr>
        <w:tabs>
          <w:tab w:val="left" w:pos="0"/>
        </w:tabs>
        <w:ind w:firstLine="0"/>
        <w:rPr>
          <w:sz w:val="20"/>
          <w:szCs w:val="20"/>
          <w:lang w:val="tr-TR"/>
        </w:rPr>
      </w:pPr>
      <w:r w:rsidRPr="00051297">
        <w:rPr>
          <w:sz w:val="20"/>
          <w:szCs w:val="20"/>
          <w:lang w:val="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051297">
        <w:rPr>
          <w:color w:val="000000"/>
          <w:sz w:val="20"/>
          <w:szCs w:val="20"/>
          <w:lang w:val="tr-TR"/>
        </w:rPr>
        <w:t xml:space="preserve"> Kalkınma Ajansı </w:t>
      </w:r>
      <w:r w:rsidRPr="00051297">
        <w:rPr>
          <w:sz w:val="20"/>
          <w:szCs w:val="20"/>
          <w:lang w:val="tr-TR"/>
        </w:rPr>
        <w:t>mali desteklerinden yararlanamazlar.</w:t>
      </w:r>
    </w:p>
    <w:p w14:paraId="7B88B2B6"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İdari ve mali cezalar</w:t>
      </w:r>
    </w:p>
    <w:p w14:paraId="463CE1B5"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(1) Sözleşmede hükme bağlanan cezaların uygulanması saklı kalmak kaydıyla, eğer Yüklenici yanlış veya sahte beyanda bulunmaktan suçlu görülmüşse ya da daha önceki bir tedarik prosedüründe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hasımlı hukuki takibat prosedüründen sonra teyit edilecektir. </w:t>
      </w:r>
    </w:p>
    <w:p w14:paraId="28ABC4AE" w14:textId="77777777" w:rsidR="00D95CBC" w:rsidRPr="00051297" w:rsidRDefault="00D95CBC" w:rsidP="00D95CBC">
      <w:pPr>
        <w:ind w:firstLine="0"/>
        <w:rPr>
          <w:sz w:val="20"/>
          <w:szCs w:val="20"/>
          <w:lang w:val="tr-TR"/>
        </w:rPr>
      </w:pPr>
      <w:r w:rsidRPr="00051297">
        <w:rPr>
          <w:sz w:val="20"/>
          <w:szCs w:val="20"/>
          <w:lang w:val="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14:paraId="60A51E93"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(2) Mücbir sebepler dışında sözleşme yükümlülüklerini ciddi ölçüde yerine getirmedikleri tespit edilen Yükleniciler toplam Sözleşme bedelinin %10’u oranında mali cezaya çarptırılacaklardır. İlk ihlalden itibaren beş yıl içinde, bu tür </w:t>
      </w:r>
      <w:r w:rsidRPr="00051297">
        <w:rPr>
          <w:sz w:val="20"/>
          <w:szCs w:val="20"/>
          <w:lang w:val="tr-TR"/>
        </w:rPr>
        <w:lastRenderedPageBreak/>
        <w:t>ihlallerin diğer Kalkınma Ajansları mali destek programları kapsamında, tekrarlanması halinde bu oran %20’ye yükseltilebilecektir.</w:t>
      </w:r>
    </w:p>
    <w:p w14:paraId="3992E5AA" w14:textId="77777777" w:rsidR="00D95CBC" w:rsidRDefault="00D95CBC" w:rsidP="00D95CBC">
      <w:pPr>
        <w:tabs>
          <w:tab w:val="left" w:pos="0"/>
        </w:tabs>
        <w:ind w:firstLine="0"/>
        <w:rPr>
          <w:sz w:val="20"/>
          <w:szCs w:val="20"/>
          <w:lang w:val="tr-TR"/>
        </w:rPr>
      </w:pPr>
      <w:r w:rsidRPr="00051297">
        <w:rPr>
          <w:sz w:val="20"/>
          <w:szCs w:val="20"/>
          <w:lang w:val="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
    <w:p w14:paraId="538172B0" w14:textId="77777777" w:rsidR="00D95CBC" w:rsidRDefault="00D95CBC" w:rsidP="00D95CBC">
      <w:pPr>
        <w:tabs>
          <w:tab w:val="left" w:pos="0"/>
        </w:tabs>
        <w:ind w:firstLine="0"/>
        <w:rPr>
          <w:sz w:val="20"/>
          <w:szCs w:val="20"/>
          <w:lang w:val="tr-TR"/>
        </w:rPr>
      </w:pPr>
    </w:p>
    <w:p w14:paraId="2819B22A" w14:textId="77777777" w:rsidR="00D95CBC" w:rsidRPr="00051297" w:rsidRDefault="00D95CBC" w:rsidP="00D95CBC">
      <w:pPr>
        <w:tabs>
          <w:tab w:val="left" w:pos="0"/>
        </w:tabs>
        <w:ind w:firstLine="0"/>
        <w:rPr>
          <w:sz w:val="20"/>
          <w:szCs w:val="20"/>
          <w:lang w:val="tr-TR"/>
        </w:rPr>
      </w:pPr>
    </w:p>
    <w:p w14:paraId="7CD4C221"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Tazmin etme yükümlülüğü</w:t>
      </w:r>
    </w:p>
    <w:p w14:paraId="09287A22" w14:textId="77777777" w:rsidR="00D95CBC" w:rsidRDefault="00D95CBC" w:rsidP="00D95CBC">
      <w:pPr>
        <w:tabs>
          <w:tab w:val="left" w:pos="0"/>
        </w:tabs>
        <w:ind w:firstLine="0"/>
        <w:rPr>
          <w:sz w:val="20"/>
          <w:szCs w:val="20"/>
          <w:lang w:val="tr-TR"/>
        </w:rPr>
      </w:pPr>
      <w:r w:rsidRPr="00051297">
        <w:rPr>
          <w:sz w:val="20"/>
          <w:szCs w:val="20"/>
          <w:lang w:val="tr-TR"/>
        </w:rPr>
        <w:t>(1) Yüklenici, tüm masraf ve giderleri kendisine ait olmak üzere, Sözleşme Makamı’nı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Şöyle ki:</w:t>
      </w:r>
    </w:p>
    <w:p w14:paraId="70E20D7E" w14:textId="77777777" w:rsidR="00A82329" w:rsidRDefault="00A82329" w:rsidP="00D95CBC">
      <w:pPr>
        <w:tabs>
          <w:tab w:val="left" w:pos="0"/>
        </w:tabs>
        <w:ind w:firstLine="0"/>
        <w:rPr>
          <w:sz w:val="20"/>
          <w:szCs w:val="20"/>
          <w:lang w:val="tr-TR"/>
        </w:rPr>
      </w:pPr>
    </w:p>
    <w:p w14:paraId="2B2C7BE2" w14:textId="77777777" w:rsidR="00A82329" w:rsidRDefault="00A82329" w:rsidP="00D95CBC">
      <w:pPr>
        <w:tabs>
          <w:tab w:val="left" w:pos="0"/>
        </w:tabs>
        <w:ind w:firstLine="0"/>
        <w:rPr>
          <w:sz w:val="20"/>
          <w:szCs w:val="20"/>
          <w:lang w:val="tr-TR"/>
        </w:rPr>
      </w:pPr>
    </w:p>
    <w:p w14:paraId="64995029" w14:textId="77777777" w:rsidR="00A82329" w:rsidRPr="00051297" w:rsidRDefault="00A82329" w:rsidP="00D95CBC">
      <w:pPr>
        <w:tabs>
          <w:tab w:val="left" w:pos="0"/>
        </w:tabs>
        <w:ind w:firstLine="0"/>
        <w:rPr>
          <w:sz w:val="20"/>
          <w:szCs w:val="20"/>
          <w:lang w:val="tr-TR"/>
        </w:rPr>
      </w:pPr>
    </w:p>
    <w:p w14:paraId="68A52489" w14:textId="77777777" w:rsidR="00D95CBC" w:rsidRPr="00051297" w:rsidRDefault="00D95CBC" w:rsidP="00D95CBC">
      <w:pPr>
        <w:ind w:left="993" w:hanging="284"/>
        <w:rPr>
          <w:sz w:val="20"/>
          <w:szCs w:val="20"/>
          <w:lang w:val="tr-TR"/>
        </w:rPr>
      </w:pPr>
      <w:r w:rsidRPr="00051297">
        <w:rPr>
          <w:sz w:val="20"/>
          <w:szCs w:val="20"/>
          <w:lang w:val="tr-TR"/>
        </w:rPr>
        <w:t>a)</w:t>
      </w:r>
      <w:r w:rsidRPr="00051297">
        <w:rPr>
          <w:sz w:val="20"/>
          <w:szCs w:val="20"/>
          <w:lang w:val="tr-TR"/>
        </w:rPr>
        <w:tab/>
        <w:t xml:space="preserve">Sözleşme Makamı söz konusu iddia, talep, dava, kayıp ve zararları öğrenmesinden itibaren en geç 30 gün içinde bunları Yükleniciye bildirecektir; </w:t>
      </w:r>
      <w:r w:rsidRPr="00051297">
        <w:rPr>
          <w:b/>
          <w:sz w:val="20"/>
          <w:szCs w:val="20"/>
          <w:lang w:val="tr-TR"/>
        </w:rPr>
        <w:t xml:space="preserve"> </w:t>
      </w:r>
      <w:r w:rsidRPr="00051297">
        <w:rPr>
          <w:sz w:val="20"/>
          <w:szCs w:val="20"/>
          <w:lang w:val="tr-TR"/>
        </w:rPr>
        <w:t xml:space="preserve">        </w:t>
      </w:r>
    </w:p>
    <w:p w14:paraId="22778E56" w14:textId="77777777" w:rsidR="00D95CBC" w:rsidRPr="00051297" w:rsidRDefault="00D95CBC" w:rsidP="00D95CBC">
      <w:pPr>
        <w:ind w:left="993" w:hanging="284"/>
        <w:rPr>
          <w:sz w:val="20"/>
          <w:szCs w:val="20"/>
          <w:lang w:val="tr-TR"/>
        </w:rPr>
      </w:pPr>
      <w:r w:rsidRPr="00051297">
        <w:rPr>
          <w:sz w:val="20"/>
          <w:szCs w:val="20"/>
          <w:lang w:val="tr-TR"/>
        </w:rPr>
        <w:t>b)</w:t>
      </w:r>
      <w:r w:rsidRPr="00051297">
        <w:rPr>
          <w:sz w:val="20"/>
          <w:szCs w:val="20"/>
          <w:lang w:val="tr-TR"/>
        </w:rPr>
        <w:tab/>
        <w:t>Yüklenicinin Sözleşme Makamı’na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w:t>
      </w:r>
    </w:p>
    <w:p w14:paraId="5F9C48AA" w14:textId="77777777" w:rsidR="00D95CBC" w:rsidRPr="00051297" w:rsidRDefault="00D95CBC" w:rsidP="00D95CBC">
      <w:pPr>
        <w:ind w:left="993" w:hanging="284"/>
        <w:rPr>
          <w:sz w:val="20"/>
          <w:szCs w:val="20"/>
          <w:lang w:val="tr-TR"/>
        </w:rPr>
      </w:pPr>
      <w:r w:rsidRPr="00051297">
        <w:rPr>
          <w:sz w:val="20"/>
          <w:szCs w:val="20"/>
          <w:lang w:val="tr-TR"/>
        </w:rPr>
        <w:t>c)</w:t>
      </w:r>
      <w:r w:rsidRPr="00051297">
        <w:rPr>
          <w:sz w:val="20"/>
          <w:szCs w:val="20"/>
          <w:lang w:val="tr-TR"/>
        </w:rPr>
        <w:tab/>
        <w:t>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w:t>
      </w:r>
    </w:p>
    <w:p w14:paraId="099C9048"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(2) Yüklenici, tüm masraf ve giderleri kendisine ait olmak üzere, Sözleşme Makamı’nın talebi halinde, Yüklenicinin sözleşme altındaki yükümlülüklerini yerine getirmemesi durumunda sözleşme konusu işlerin yürütülmesinde meydana gelen her türlü kusur ve hatayı giderecektir. </w:t>
      </w:r>
    </w:p>
    <w:p w14:paraId="5657CA8F" w14:textId="77777777" w:rsidR="00D95CBC" w:rsidRPr="00051297" w:rsidRDefault="00D95CBC" w:rsidP="00D95CBC">
      <w:pPr>
        <w:tabs>
          <w:tab w:val="left" w:pos="0"/>
        </w:tabs>
        <w:ind w:firstLine="0"/>
        <w:rPr>
          <w:sz w:val="20"/>
          <w:szCs w:val="20"/>
          <w:lang w:val="tr-TR"/>
        </w:rPr>
      </w:pPr>
      <w:r w:rsidRPr="00051297">
        <w:rPr>
          <w:sz w:val="20"/>
          <w:szCs w:val="20"/>
          <w:lang w:val="tr-TR"/>
        </w:rPr>
        <w:t>(3) Yüklenici aşağıdaki sebeplerden ötürü bulunulan iddia, talep, dava, kayıp ve zararlar için hiçbir şekilde sorumluluk taşımayacaktır:</w:t>
      </w:r>
    </w:p>
    <w:p w14:paraId="0102B6D4" w14:textId="77777777" w:rsidR="00D95CBC" w:rsidRPr="00051297" w:rsidRDefault="00D95CBC" w:rsidP="00D95CBC">
      <w:pPr>
        <w:ind w:left="993" w:hanging="284"/>
        <w:rPr>
          <w:sz w:val="20"/>
          <w:szCs w:val="20"/>
          <w:lang w:val="tr-TR"/>
        </w:rPr>
      </w:pPr>
      <w:r w:rsidRPr="00051297">
        <w:rPr>
          <w:sz w:val="20"/>
          <w:szCs w:val="20"/>
          <w:lang w:val="tr-TR"/>
        </w:rPr>
        <w:t>a)</w:t>
      </w:r>
      <w:r w:rsidRPr="00051297">
        <w:rPr>
          <w:sz w:val="20"/>
          <w:szCs w:val="20"/>
          <w:lang w:val="tr-TR"/>
        </w:rPr>
        <w:tab/>
        <w:t xml:space="preserve">Sözleşme Makamı’nın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zorlaması; veya   </w:t>
      </w:r>
    </w:p>
    <w:p w14:paraId="602CA58D" w14:textId="77777777" w:rsidR="00D95CBC" w:rsidRPr="00051297" w:rsidRDefault="00D95CBC" w:rsidP="00D95CBC">
      <w:pPr>
        <w:ind w:left="993" w:hanging="284"/>
        <w:rPr>
          <w:sz w:val="20"/>
          <w:szCs w:val="20"/>
          <w:lang w:val="tr-TR"/>
        </w:rPr>
      </w:pPr>
      <w:r w:rsidRPr="00051297">
        <w:rPr>
          <w:sz w:val="20"/>
          <w:szCs w:val="20"/>
          <w:lang w:val="tr-TR"/>
        </w:rPr>
        <w:t>b)</w:t>
      </w:r>
      <w:r w:rsidRPr="00051297">
        <w:rPr>
          <w:sz w:val="20"/>
          <w:szCs w:val="20"/>
          <w:lang w:val="tr-TR"/>
        </w:rPr>
        <w:tab/>
        <w:t>Yüklenicinin talimatlarının Sözleşme Makamı’nın vekilleri, çalışanları veya bağımsız Yüklenicileri tarafından yanlış ve uygunsuz şekilde uygulanması.</w:t>
      </w:r>
    </w:p>
    <w:p w14:paraId="2BD7F774"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(4) Yüklenicinin sözleşme altındaki yükümlülüklerini ihlal etmesinden dolayı sorumlu </w:t>
      </w:r>
      <w:proofErr w:type="gramStart"/>
      <w:r w:rsidRPr="00051297">
        <w:rPr>
          <w:sz w:val="20"/>
          <w:szCs w:val="20"/>
          <w:lang w:val="tr-TR"/>
        </w:rPr>
        <w:t>kalması,  sözleşme</w:t>
      </w:r>
      <w:proofErr w:type="gramEnd"/>
      <w:r w:rsidRPr="00051297">
        <w:rPr>
          <w:sz w:val="20"/>
          <w:szCs w:val="20"/>
          <w:lang w:val="tr-TR"/>
        </w:rPr>
        <w:t xml:space="preserve"> konusu işlerin yerine getirilmesinden sonra da sözleşmenin tabi olduğu yasada belirtilen süre boyunca devam edecektir.</w:t>
      </w:r>
    </w:p>
    <w:p w14:paraId="173CEB4B"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Sağlık, sigorta ve iş güvenliği düzenlemeleri</w:t>
      </w:r>
    </w:p>
    <w:p w14:paraId="171B6108" w14:textId="77777777" w:rsidR="00D95CBC" w:rsidRPr="00051297" w:rsidRDefault="00D95CBC" w:rsidP="00D95CBC">
      <w:pPr>
        <w:tabs>
          <w:tab w:val="left" w:pos="0"/>
        </w:tabs>
        <w:ind w:firstLine="0"/>
        <w:rPr>
          <w:sz w:val="20"/>
          <w:szCs w:val="20"/>
          <w:lang w:val="tr-TR"/>
        </w:rPr>
      </w:pPr>
      <w:r w:rsidRPr="00051297">
        <w:rPr>
          <w:sz w:val="20"/>
          <w:szCs w:val="20"/>
          <w:lang w:val="tr-TR"/>
        </w:rPr>
        <w:t>(1)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Makamı’na vermelerini talep edebilir.</w:t>
      </w:r>
    </w:p>
    <w:p w14:paraId="10664002" w14:textId="77777777" w:rsidR="00D95CBC" w:rsidRPr="00051297" w:rsidRDefault="00D95CBC" w:rsidP="00D95CBC">
      <w:pPr>
        <w:tabs>
          <w:tab w:val="left" w:pos="0"/>
        </w:tabs>
        <w:ind w:firstLine="0"/>
        <w:rPr>
          <w:sz w:val="20"/>
          <w:szCs w:val="20"/>
          <w:lang w:val="tr-TR"/>
        </w:rPr>
      </w:pPr>
      <w:r w:rsidRPr="00051297">
        <w:rPr>
          <w:sz w:val="20"/>
          <w:szCs w:val="20"/>
          <w:lang w:val="tr-TR"/>
        </w:rPr>
        <w:t>(2) Yüklenici, sözleşme süresince geçerli olmak üzere kendisi ve sözleşme altında çalıştırdığı veya iş yaptırdığı diğer kişiler için iş hukukunun ve sosyal güvenlik mevzuatının gerektirdiği yükümlülükleri yerine getirecektir.</w:t>
      </w:r>
    </w:p>
    <w:p w14:paraId="3DB246DF"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14:paraId="7B55B10D" w14:textId="77777777" w:rsidR="00D95CBC" w:rsidRPr="00051297" w:rsidRDefault="00D95CBC" w:rsidP="00D95CBC">
      <w:pPr>
        <w:tabs>
          <w:tab w:val="left" w:pos="0"/>
        </w:tabs>
        <w:ind w:firstLine="0"/>
        <w:rPr>
          <w:sz w:val="20"/>
          <w:szCs w:val="20"/>
          <w:lang w:val="tr-TR"/>
        </w:rPr>
      </w:pPr>
      <w:r w:rsidRPr="00051297">
        <w:rPr>
          <w:sz w:val="20"/>
          <w:szCs w:val="20"/>
          <w:lang w:val="tr-TR"/>
        </w:rPr>
        <w:lastRenderedPageBreak/>
        <w:t>Söz konusu sigorta poliçesi sözleşme süresince aşağıdaki hususları sigorta teminatı kapsamında bulunduracaktır:</w:t>
      </w:r>
    </w:p>
    <w:p w14:paraId="217629F9" w14:textId="77777777" w:rsidR="00D95CBC" w:rsidRPr="00051297" w:rsidRDefault="00D95CBC" w:rsidP="00D95CBC">
      <w:pPr>
        <w:ind w:left="993" w:hanging="283"/>
        <w:rPr>
          <w:sz w:val="20"/>
          <w:szCs w:val="20"/>
          <w:lang w:val="tr-TR"/>
        </w:rPr>
      </w:pPr>
      <w:r w:rsidRPr="00051297">
        <w:rPr>
          <w:sz w:val="20"/>
          <w:szCs w:val="20"/>
          <w:lang w:val="tr-TR"/>
        </w:rPr>
        <w:t>a)</w:t>
      </w:r>
      <w:r w:rsidRPr="00051297">
        <w:rPr>
          <w:sz w:val="20"/>
          <w:szCs w:val="20"/>
          <w:lang w:val="tr-TR"/>
        </w:rPr>
        <w:tab/>
        <w:t xml:space="preserve">Yüklenicinin, çalıştırdığı personeli etkileyen hastalık ve iş kazaları bakımından sorumluluğu;  </w:t>
      </w:r>
    </w:p>
    <w:p w14:paraId="4D34FED0" w14:textId="77777777" w:rsidR="00D95CBC" w:rsidRPr="00051297" w:rsidRDefault="00D95CBC" w:rsidP="00D95CBC">
      <w:pPr>
        <w:ind w:left="993" w:hanging="283"/>
        <w:rPr>
          <w:sz w:val="20"/>
          <w:szCs w:val="20"/>
          <w:lang w:val="tr-TR"/>
        </w:rPr>
      </w:pPr>
      <w:r w:rsidRPr="00051297">
        <w:rPr>
          <w:sz w:val="20"/>
          <w:szCs w:val="20"/>
          <w:lang w:val="tr-TR"/>
        </w:rPr>
        <w:t>b)</w:t>
      </w:r>
      <w:r w:rsidRPr="00051297">
        <w:rPr>
          <w:sz w:val="20"/>
          <w:szCs w:val="20"/>
          <w:lang w:val="tr-TR"/>
        </w:rPr>
        <w:tab/>
        <w:t>Sözleşmenin ifasında kullanılan Sözleşme Makamı ekipmanlarının kaybolması veya hasar görmesi;</w:t>
      </w:r>
    </w:p>
    <w:p w14:paraId="052044BD" w14:textId="77777777" w:rsidR="00D95CBC" w:rsidRPr="00051297" w:rsidRDefault="00D95CBC" w:rsidP="00D95CBC">
      <w:pPr>
        <w:ind w:left="993" w:hanging="283"/>
        <w:rPr>
          <w:sz w:val="20"/>
          <w:szCs w:val="20"/>
          <w:lang w:val="tr-TR"/>
        </w:rPr>
      </w:pPr>
      <w:r w:rsidRPr="00051297">
        <w:rPr>
          <w:sz w:val="20"/>
          <w:szCs w:val="20"/>
          <w:lang w:val="tr-TR"/>
        </w:rPr>
        <w:t>c)</w:t>
      </w:r>
      <w:r w:rsidRPr="00051297">
        <w:rPr>
          <w:sz w:val="20"/>
          <w:szCs w:val="20"/>
          <w:lang w:val="tr-TR"/>
        </w:rPr>
        <w:tab/>
        <w:t xml:space="preserve">Sözleşmenin ifasından kaynaklanan sebeplerle üçüncü şahısların/tarafların veya Sözleşme Makamı’nın ve çalışanlarının kazaya maruz kalması halinde üstlenilecek hukuki sorumluluk ve  </w:t>
      </w:r>
    </w:p>
    <w:p w14:paraId="41F9AB9A" w14:textId="77777777" w:rsidR="00D95CBC" w:rsidRPr="00051297" w:rsidRDefault="00D95CBC" w:rsidP="00D95CBC">
      <w:pPr>
        <w:ind w:left="993" w:hanging="283"/>
        <w:rPr>
          <w:sz w:val="20"/>
          <w:szCs w:val="20"/>
          <w:lang w:val="tr-TR"/>
        </w:rPr>
      </w:pPr>
      <w:r w:rsidRPr="00051297">
        <w:rPr>
          <w:sz w:val="20"/>
          <w:szCs w:val="20"/>
          <w:lang w:val="tr-TR"/>
        </w:rPr>
        <w:t>d)</w:t>
      </w:r>
      <w:r w:rsidRPr="00051297">
        <w:rPr>
          <w:sz w:val="20"/>
          <w:szCs w:val="20"/>
          <w:lang w:val="tr-TR"/>
        </w:rPr>
        <w:tab/>
        <w:t>Sözleşmenin ifasıyla ilgili olarak kaza sonucu meydana gelecek ölümler veya kaza neticesinde oluşabilecek bedensel yaralanmalar dolayısıyla ortaya çıkacak kalıcı sakatlık veya iş göremezlik.</w:t>
      </w:r>
    </w:p>
    <w:p w14:paraId="2238FB7A" w14:textId="77777777" w:rsidR="00D95CBC" w:rsidRPr="00051297" w:rsidRDefault="00D95CBC" w:rsidP="00D95CBC">
      <w:pPr>
        <w:tabs>
          <w:tab w:val="left" w:pos="0"/>
        </w:tabs>
        <w:ind w:firstLine="0"/>
        <w:rPr>
          <w:sz w:val="20"/>
          <w:szCs w:val="20"/>
          <w:lang w:val="tr-TR"/>
        </w:rPr>
      </w:pPr>
      <w:r w:rsidRPr="00051297">
        <w:rPr>
          <w:sz w:val="20"/>
          <w:szCs w:val="20"/>
          <w:lang w:val="tr-TR"/>
        </w:rPr>
        <w:t>(4) Yüklenici, Sözleşme Makamı veya Proje Yöneticisi tarafından gerekli görülen zamanlarda sosyal güvenlik poliçelerine ve primlerin düzenli olarak ödendiğine dair kanıtları gecikmeksizin ibraz edecektir.</w:t>
      </w:r>
    </w:p>
    <w:p w14:paraId="7F144A90" w14:textId="77777777" w:rsidR="00D95CBC" w:rsidRPr="00051297" w:rsidRDefault="00D95CBC" w:rsidP="00D95CBC">
      <w:pPr>
        <w:tabs>
          <w:tab w:val="left" w:pos="0"/>
        </w:tabs>
        <w:ind w:firstLine="0"/>
        <w:rPr>
          <w:sz w:val="20"/>
          <w:szCs w:val="20"/>
          <w:lang w:val="tr-TR"/>
        </w:rPr>
      </w:pPr>
      <w:r w:rsidRPr="00051297">
        <w:rPr>
          <w:sz w:val="20"/>
          <w:szCs w:val="20"/>
          <w:lang w:val="tr-TR"/>
        </w:rPr>
        <w:t>(5) Yüklenici, çalışanları ve uzmanları için bu kişilerin maruz kalabilecekleri tehlikelere karşı gerekli emniyet ve iş güvenliği tedbirlerini alacaktır.</w:t>
      </w:r>
    </w:p>
    <w:p w14:paraId="487D6EF2" w14:textId="77777777" w:rsidR="00D95CBC" w:rsidRPr="00051297" w:rsidRDefault="00D95CBC" w:rsidP="00D95CBC">
      <w:pPr>
        <w:tabs>
          <w:tab w:val="left" w:pos="0"/>
        </w:tabs>
        <w:ind w:firstLine="0"/>
        <w:rPr>
          <w:sz w:val="20"/>
          <w:szCs w:val="20"/>
          <w:lang w:val="tr-TR"/>
        </w:rPr>
      </w:pPr>
      <w:r w:rsidRPr="00051297">
        <w:rPr>
          <w:sz w:val="20"/>
          <w:szCs w:val="20"/>
          <w:lang w:val="tr-TR"/>
        </w:rPr>
        <w:t>(6) Yüklenici, çalışanlarının ve uzmanlarının maruz bulunduğu fiziksel risk düzeyini izlemekten ve Sözleşme Makamı’nı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14:paraId="0F1624D7"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Fikri ve sınaî mülkiyet hakları</w:t>
      </w:r>
    </w:p>
    <w:p w14:paraId="5F90074C" w14:textId="77777777" w:rsidR="00D95CBC" w:rsidRPr="00051297" w:rsidRDefault="00D95CBC" w:rsidP="00D95CBC">
      <w:pPr>
        <w:tabs>
          <w:tab w:val="left" w:pos="0"/>
        </w:tabs>
        <w:ind w:firstLine="0"/>
        <w:rPr>
          <w:sz w:val="20"/>
          <w:szCs w:val="20"/>
          <w:lang w:val="tr-TR"/>
        </w:rPr>
      </w:pPr>
      <w:r w:rsidRPr="00051297">
        <w:rPr>
          <w:sz w:val="20"/>
          <w:szCs w:val="20"/>
          <w:lang w:val="tr-TR"/>
        </w:rPr>
        <w:t>(1) Sözleşmenin yürütülmesi sırasında Yüklenici tarafından edinilen, derlenen veya hazırlanan haritalar, şemalar, çizimler, şartnameler, spesifikasyonlar, planlar, istatistikler, hesaplar, veri tabanları, yazılımlar, destekleyici/doğrulayıcı kayıtlar veya materyaller gibi her türlü veri ve rapor aksi belirtilmedikçe Sözleşme Makamı’nın mutlak mülkiyetinde kalacaktır. Yüklenici, sözleşmenin bitimi üzerine, bütün bu dokümanları ve verileri Sözleşme Makamı’na teslim edecektir. Yüklenici, Sözleşme Makamı’nın önceden yazılı onayı olmadan, bu doküman ve verilerin kopyalarını saklayamaz ve bunları sözleşme dışı amaçlar için kullanamaz.</w:t>
      </w:r>
    </w:p>
    <w:p w14:paraId="3374DB7B" w14:textId="77777777" w:rsidR="00D95CBC" w:rsidRPr="00051297" w:rsidRDefault="00D95CBC" w:rsidP="00D95CBC">
      <w:pPr>
        <w:tabs>
          <w:tab w:val="left" w:pos="0"/>
        </w:tabs>
        <w:ind w:firstLine="0"/>
        <w:rPr>
          <w:sz w:val="20"/>
          <w:szCs w:val="20"/>
          <w:lang w:val="tr-TR"/>
        </w:rPr>
      </w:pPr>
      <w:r w:rsidRPr="00051297">
        <w:rPr>
          <w:sz w:val="20"/>
          <w:szCs w:val="20"/>
          <w:lang w:val="tr-TR"/>
        </w:rPr>
        <w:t>(2) Telif hakları ve diğer fikri veya sınai mülkiyet hakları da dahil olmak üzere, Sözleşmenin yürütülmesi sırasında yazılı materyallerle ilgili olarak elde edilen her türlü sonuç ve hak Sözleşme Makamı’nın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14:paraId="2514D49A" w14:textId="77777777" w:rsidR="00D95CBC" w:rsidRPr="00051297" w:rsidRDefault="00D95CBC" w:rsidP="00743FAD">
      <w:pPr>
        <w:keepNext/>
        <w:numPr>
          <w:ilvl w:val="0"/>
          <w:numId w:val="19"/>
        </w:numPr>
        <w:overflowPunct w:val="0"/>
        <w:autoSpaceDE w:val="0"/>
        <w:autoSpaceDN w:val="0"/>
        <w:adjustRightInd w:val="0"/>
        <w:ind w:left="357" w:hanging="357"/>
        <w:textAlignment w:val="baseline"/>
        <w:rPr>
          <w:b/>
          <w:sz w:val="20"/>
          <w:szCs w:val="20"/>
          <w:lang w:val="tr-TR"/>
        </w:rPr>
      </w:pPr>
      <w:r w:rsidRPr="00051297">
        <w:rPr>
          <w:b/>
          <w:sz w:val="20"/>
          <w:szCs w:val="20"/>
          <w:lang w:val="tr-TR"/>
        </w:rPr>
        <w:t>Personel ve ekipman</w:t>
      </w:r>
    </w:p>
    <w:p w14:paraId="2B2CE666" w14:textId="77777777" w:rsidR="00D95CBC" w:rsidRPr="00051297" w:rsidRDefault="00D95CBC" w:rsidP="00D95CBC">
      <w:pPr>
        <w:tabs>
          <w:tab w:val="left" w:pos="0"/>
        </w:tabs>
        <w:ind w:firstLine="0"/>
        <w:rPr>
          <w:sz w:val="20"/>
          <w:szCs w:val="20"/>
          <w:lang w:val="tr-TR"/>
        </w:rPr>
      </w:pPr>
      <w:r w:rsidRPr="00051297">
        <w:rPr>
          <w:sz w:val="20"/>
          <w:szCs w:val="20"/>
          <w:lang w:val="tr-TR"/>
        </w:rPr>
        <w:t>(1) Yüklenici, şartname gereği özgeçmişleri sunulan kilit uzmanlar dışında, sözleşmenin uygulanması kapsamında çalıştırmayı düşündüğü bütün personeli Sözleşme Makamı’na bildirmek zorundadır. Personelin sahip olması gereken asgari eğitim düzeyi, nitelik ve deneyimler -ve uygun olan durumlarda- gerekli uzmanlık düzeyi belirtilecektir. Sözleşme Makamı, Yüklenicinin personel seçimine itiraz etme hakkına sahiptir.</w:t>
      </w:r>
    </w:p>
    <w:p w14:paraId="748F9159" w14:textId="77777777" w:rsidR="00D95CBC" w:rsidRPr="00051297" w:rsidRDefault="00D95CBC" w:rsidP="00D95CBC">
      <w:pPr>
        <w:tabs>
          <w:tab w:val="left" w:pos="0"/>
        </w:tabs>
        <w:ind w:firstLine="0"/>
        <w:rPr>
          <w:sz w:val="20"/>
          <w:szCs w:val="20"/>
          <w:lang w:val="tr-TR"/>
        </w:rPr>
      </w:pPr>
      <w:r w:rsidRPr="00051297">
        <w:rPr>
          <w:sz w:val="20"/>
          <w:szCs w:val="20"/>
          <w:lang w:val="tr-TR"/>
        </w:rPr>
        <w:t>(2) Sözleşme Makamı’nın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14:paraId="42C7E94F"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Yöneticisi’ne bildirecektir. </w:t>
      </w:r>
    </w:p>
    <w:p w14:paraId="0A4E5DC9" w14:textId="77777777" w:rsidR="00D95CBC" w:rsidRPr="00051297" w:rsidRDefault="00D95CBC" w:rsidP="00D95CBC">
      <w:pPr>
        <w:tabs>
          <w:tab w:val="left" w:pos="0"/>
        </w:tabs>
        <w:ind w:firstLine="0"/>
        <w:rPr>
          <w:sz w:val="20"/>
          <w:szCs w:val="20"/>
          <w:lang w:val="tr-TR"/>
        </w:rPr>
      </w:pPr>
      <w:r w:rsidRPr="00051297">
        <w:rPr>
          <w:sz w:val="20"/>
          <w:szCs w:val="20"/>
          <w:lang w:val="tr-TR"/>
        </w:rPr>
        <w:t>(4) Yüklenici:</w:t>
      </w:r>
    </w:p>
    <w:p w14:paraId="7B709293" w14:textId="77777777" w:rsidR="00D95CBC" w:rsidRPr="00051297" w:rsidRDefault="00D95CBC" w:rsidP="00D95CBC">
      <w:pPr>
        <w:ind w:left="993" w:hanging="283"/>
        <w:rPr>
          <w:sz w:val="20"/>
          <w:szCs w:val="20"/>
          <w:lang w:val="tr-TR"/>
        </w:rPr>
      </w:pPr>
      <w:r w:rsidRPr="00051297">
        <w:rPr>
          <w:sz w:val="20"/>
          <w:szCs w:val="20"/>
          <w:lang w:val="tr-TR"/>
        </w:rPr>
        <w:t>a)</w:t>
      </w:r>
      <w:r w:rsidRPr="00051297">
        <w:rPr>
          <w:sz w:val="20"/>
          <w:szCs w:val="20"/>
          <w:lang w:val="tr-TR"/>
        </w:rPr>
        <w:tab/>
        <w:t>Personele işbaşı yaptırılması için önerilen zaman çizelgesini sözleşmenin her iki tarafça imzalanmasını takip eden 7 gün içinde Proje Yöneticisi’ne iletecektir;</w:t>
      </w:r>
    </w:p>
    <w:p w14:paraId="28B41833" w14:textId="77777777" w:rsidR="00D95CBC" w:rsidRPr="00051297" w:rsidRDefault="00D95CBC" w:rsidP="00D95CBC">
      <w:pPr>
        <w:ind w:left="993" w:hanging="283"/>
        <w:rPr>
          <w:sz w:val="20"/>
          <w:szCs w:val="20"/>
          <w:lang w:val="tr-TR"/>
        </w:rPr>
      </w:pPr>
      <w:r w:rsidRPr="00051297">
        <w:rPr>
          <w:sz w:val="20"/>
          <w:szCs w:val="20"/>
          <w:lang w:val="tr-TR"/>
        </w:rPr>
        <w:t>b)</w:t>
      </w:r>
      <w:r w:rsidRPr="00051297">
        <w:rPr>
          <w:sz w:val="20"/>
          <w:szCs w:val="20"/>
          <w:lang w:val="tr-TR"/>
        </w:rPr>
        <w:tab/>
        <w:t xml:space="preserve">Her bir personelin geliş ve gidiş tarihlerini Proje Yöneticisi’ne bildirecektir; </w:t>
      </w:r>
    </w:p>
    <w:p w14:paraId="20112DAD" w14:textId="77777777" w:rsidR="00D95CBC" w:rsidRPr="00051297" w:rsidRDefault="00D95CBC" w:rsidP="00D95CBC">
      <w:pPr>
        <w:ind w:left="993" w:hanging="283"/>
        <w:rPr>
          <w:sz w:val="20"/>
          <w:szCs w:val="20"/>
          <w:lang w:val="tr-TR"/>
        </w:rPr>
      </w:pPr>
      <w:r w:rsidRPr="00051297">
        <w:rPr>
          <w:sz w:val="20"/>
          <w:szCs w:val="20"/>
          <w:lang w:val="tr-TR"/>
        </w:rPr>
        <w:t>c)</w:t>
      </w:r>
      <w:r w:rsidRPr="00051297">
        <w:rPr>
          <w:sz w:val="20"/>
          <w:szCs w:val="20"/>
          <w:lang w:val="tr-TR"/>
        </w:rPr>
        <w:tab/>
        <w:t xml:space="preserve">Kilit uzman statüsünde olmayan personelin atanması için gerekli yazılı onayın verilmesine ilişkin talebini Proje Yöneticisi’ne sunacaktır. </w:t>
      </w:r>
    </w:p>
    <w:p w14:paraId="4E1214D2" w14:textId="77777777" w:rsidR="00D95CBC" w:rsidRPr="00051297" w:rsidRDefault="00D95CBC" w:rsidP="00D95CBC">
      <w:pPr>
        <w:tabs>
          <w:tab w:val="left" w:pos="0"/>
        </w:tabs>
        <w:ind w:firstLine="0"/>
        <w:rPr>
          <w:sz w:val="20"/>
          <w:szCs w:val="20"/>
          <w:lang w:val="tr-TR"/>
        </w:rPr>
      </w:pPr>
      <w:r w:rsidRPr="00051297">
        <w:rPr>
          <w:sz w:val="20"/>
          <w:szCs w:val="20"/>
          <w:lang w:val="tr-TR"/>
        </w:rPr>
        <w:lastRenderedPageBreak/>
        <w:t>(5) Yüklenici, personelinin belirlenmiş görevlerini etkin ve verimli bir şekilde yapabilmeleri için gerekli ekipman ve destek malzemelerinin temini ve idamesi amacıyla lüzumlu her türlü tedbiri alacaktır.</w:t>
      </w:r>
    </w:p>
    <w:p w14:paraId="26B5A75D"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Personelin değiştirilmesi</w:t>
      </w:r>
    </w:p>
    <w:p w14:paraId="21E263EB" w14:textId="77777777" w:rsidR="00D95CBC" w:rsidRPr="00051297" w:rsidRDefault="00D95CBC" w:rsidP="00D95CBC">
      <w:pPr>
        <w:tabs>
          <w:tab w:val="left" w:pos="0"/>
        </w:tabs>
        <w:ind w:firstLine="0"/>
        <w:rPr>
          <w:sz w:val="20"/>
          <w:szCs w:val="20"/>
          <w:lang w:val="tr-TR"/>
        </w:rPr>
      </w:pPr>
      <w:r w:rsidRPr="00051297">
        <w:rPr>
          <w:sz w:val="20"/>
          <w:szCs w:val="20"/>
          <w:lang w:val="tr-TR"/>
        </w:rPr>
        <w:t>(1) Yüklenici, Sözleşme Makamı’nın önceden yazılı onayı olmaksızın, mutabık kalınmış personelde değişiklik yapmayacaktır. Yüklenici aşağıdaki durumlarda kendi inisiyatifiyle personel değişikliği teklif etmelidir:</w:t>
      </w:r>
    </w:p>
    <w:p w14:paraId="051FECA4" w14:textId="77777777" w:rsidR="00D95CBC" w:rsidRPr="00051297" w:rsidRDefault="00D95CBC" w:rsidP="00D95CBC">
      <w:pPr>
        <w:ind w:left="993" w:hanging="283"/>
        <w:rPr>
          <w:sz w:val="20"/>
          <w:szCs w:val="20"/>
          <w:lang w:val="tr-TR"/>
        </w:rPr>
      </w:pPr>
      <w:r w:rsidRPr="00051297">
        <w:rPr>
          <w:sz w:val="20"/>
          <w:szCs w:val="20"/>
          <w:lang w:val="tr-TR"/>
        </w:rPr>
        <w:t>a)</w:t>
      </w:r>
      <w:r w:rsidRPr="00051297">
        <w:rPr>
          <w:sz w:val="20"/>
          <w:szCs w:val="20"/>
          <w:lang w:val="tr-TR"/>
        </w:rPr>
        <w:tab/>
        <w:t>Personelin ölümü, hastalanması veya kaza geçirmesi.</w:t>
      </w:r>
    </w:p>
    <w:p w14:paraId="34C600E2" w14:textId="77777777" w:rsidR="00D95CBC" w:rsidRPr="00051297" w:rsidRDefault="00D95CBC" w:rsidP="00D95CBC">
      <w:pPr>
        <w:ind w:left="993" w:hanging="283"/>
        <w:rPr>
          <w:sz w:val="20"/>
          <w:szCs w:val="20"/>
          <w:lang w:val="tr-TR"/>
        </w:rPr>
      </w:pPr>
      <w:r w:rsidRPr="00051297">
        <w:rPr>
          <w:sz w:val="20"/>
          <w:szCs w:val="20"/>
          <w:lang w:val="tr-TR"/>
        </w:rPr>
        <w:t>b)</w:t>
      </w:r>
      <w:r w:rsidRPr="00051297">
        <w:rPr>
          <w:sz w:val="20"/>
          <w:szCs w:val="20"/>
          <w:lang w:val="tr-TR"/>
        </w:rPr>
        <w:tab/>
        <w:t>Yüklenicinin kontrolü dışındak</w:t>
      </w:r>
      <w:r>
        <w:rPr>
          <w:sz w:val="20"/>
          <w:szCs w:val="20"/>
          <w:lang w:val="tr-TR"/>
        </w:rPr>
        <w:t>i nedenlerle (örneğin istifa, v</w:t>
      </w:r>
      <w:r w:rsidRPr="00051297">
        <w:rPr>
          <w:sz w:val="20"/>
          <w:szCs w:val="20"/>
          <w:lang w:val="tr-TR"/>
        </w:rPr>
        <w:t>b.) personel değişikliğinin gerekli olması.</w:t>
      </w:r>
    </w:p>
    <w:p w14:paraId="2B1CA583" w14:textId="77777777" w:rsidR="00D95CBC" w:rsidRPr="00051297" w:rsidRDefault="00D95CBC" w:rsidP="00D95CBC">
      <w:pPr>
        <w:tabs>
          <w:tab w:val="left" w:pos="0"/>
        </w:tabs>
        <w:ind w:firstLine="0"/>
        <w:rPr>
          <w:sz w:val="20"/>
          <w:szCs w:val="20"/>
          <w:lang w:val="tr-TR"/>
        </w:rPr>
      </w:pPr>
      <w:r w:rsidRPr="00051297">
        <w:rPr>
          <w:sz w:val="20"/>
          <w:szCs w:val="20"/>
          <w:lang w:val="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14:paraId="05064A0A" w14:textId="77777777" w:rsidR="00D95CBC" w:rsidRPr="00051297" w:rsidRDefault="00D95CBC" w:rsidP="00D95CBC">
      <w:pPr>
        <w:tabs>
          <w:tab w:val="left" w:pos="0"/>
        </w:tabs>
        <w:ind w:firstLine="0"/>
        <w:rPr>
          <w:sz w:val="20"/>
          <w:szCs w:val="20"/>
          <w:lang w:val="tr-TR"/>
        </w:rPr>
      </w:pPr>
      <w:r w:rsidRPr="00051297">
        <w:rPr>
          <w:sz w:val="20"/>
          <w:szCs w:val="20"/>
          <w:lang w:val="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14:paraId="5D5324FE" w14:textId="26121902" w:rsidR="00D95CBC" w:rsidRDefault="00D95CBC" w:rsidP="00D95CBC">
      <w:pPr>
        <w:tabs>
          <w:tab w:val="left" w:pos="0"/>
        </w:tabs>
        <w:ind w:firstLine="0"/>
        <w:rPr>
          <w:sz w:val="20"/>
          <w:szCs w:val="20"/>
          <w:lang w:val="tr-TR"/>
        </w:rPr>
      </w:pPr>
      <w:r w:rsidRPr="00051297">
        <w:rPr>
          <w:sz w:val="20"/>
          <w:szCs w:val="20"/>
          <w:lang w:val="tr-TR"/>
        </w:rPr>
        <w:t xml:space="preserve">(4)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w:t>
      </w:r>
      <w:proofErr w:type="gramStart"/>
      <w:r w:rsidRPr="00051297">
        <w:rPr>
          <w:sz w:val="20"/>
          <w:szCs w:val="20"/>
          <w:lang w:val="tr-TR"/>
        </w:rPr>
        <w:t>de,</w:t>
      </w:r>
      <w:proofErr w:type="gramEnd"/>
      <w:r w:rsidRPr="00051297">
        <w:rPr>
          <w:sz w:val="20"/>
          <w:szCs w:val="20"/>
          <w:lang w:val="tr-TR"/>
        </w:rPr>
        <w:t xml:space="preserve"> Sözleşme Makamı, uzmanın veya yerini alacak kişinin mevcut bulunmadığı dönem için hiçbir ödeme yapmayacaktır.</w:t>
      </w:r>
    </w:p>
    <w:p w14:paraId="1F561F48" w14:textId="18E068DA" w:rsidR="0082432E" w:rsidRDefault="0082432E" w:rsidP="00D95CBC">
      <w:pPr>
        <w:tabs>
          <w:tab w:val="left" w:pos="0"/>
        </w:tabs>
        <w:ind w:firstLine="0"/>
        <w:rPr>
          <w:sz w:val="20"/>
          <w:szCs w:val="20"/>
          <w:lang w:val="tr-TR"/>
        </w:rPr>
      </w:pPr>
    </w:p>
    <w:p w14:paraId="74234158" w14:textId="77777777" w:rsidR="0082432E" w:rsidRPr="00051297" w:rsidRDefault="0082432E" w:rsidP="00D95CBC">
      <w:pPr>
        <w:tabs>
          <w:tab w:val="left" w:pos="0"/>
        </w:tabs>
        <w:ind w:firstLine="0"/>
        <w:rPr>
          <w:sz w:val="20"/>
          <w:szCs w:val="20"/>
          <w:lang w:val="tr-TR"/>
        </w:rPr>
      </w:pPr>
    </w:p>
    <w:p w14:paraId="59BF096D" w14:textId="77777777" w:rsidR="00D95CBC" w:rsidRPr="00051297" w:rsidRDefault="00D95CBC" w:rsidP="00D95CBC">
      <w:pPr>
        <w:tabs>
          <w:tab w:val="left" w:pos="0"/>
        </w:tabs>
        <w:jc w:val="center"/>
        <w:rPr>
          <w:b/>
          <w:sz w:val="20"/>
          <w:szCs w:val="20"/>
          <w:lang w:val="tr-TR"/>
        </w:rPr>
      </w:pPr>
      <w:r w:rsidRPr="00051297">
        <w:rPr>
          <w:b/>
          <w:sz w:val="20"/>
          <w:szCs w:val="20"/>
          <w:lang w:val="tr-TR"/>
        </w:rPr>
        <w:t>SÖZLEŞMENİN İFA EDİLMESİ</w:t>
      </w:r>
    </w:p>
    <w:p w14:paraId="10D97CAF"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Sözleşmenin ifasında gecikmeler</w:t>
      </w:r>
    </w:p>
    <w:p w14:paraId="0290F023" w14:textId="77777777" w:rsidR="00D95CBC" w:rsidRPr="00051297" w:rsidRDefault="00D95CBC" w:rsidP="00D95CBC">
      <w:pPr>
        <w:tabs>
          <w:tab w:val="left" w:pos="0"/>
        </w:tabs>
        <w:ind w:firstLine="0"/>
        <w:rPr>
          <w:sz w:val="20"/>
          <w:szCs w:val="20"/>
          <w:lang w:val="tr-TR"/>
        </w:rPr>
      </w:pPr>
      <w:r w:rsidRPr="00051297">
        <w:rPr>
          <w:sz w:val="20"/>
          <w:szCs w:val="20"/>
          <w:lang w:val="tr-TR"/>
        </w:rPr>
        <w:t>(1) Sözleşmenin süresi içerisinde tamamlanması esastır. 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
    <w:p w14:paraId="0D5928CA"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(2) Maktu zarar-ziyan bedeline ilişkin günlük oran sözleşme bedelinin ifa süresine ait gün sayısına bölünmesi suretiyle hesaplanır. </w:t>
      </w:r>
    </w:p>
    <w:p w14:paraId="307E7818"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(3) Eğer bu maktu zarar-ziyan bedeli tutarı sözleşme bedelinin %15’ini aşarsa, Sözleşme Makamı, Yükleniciye bildirimde bulunduktan sonra sözleşmeyi feshedebilir ve işleri Yüklenicinin namı hesabına tamamlayabilir. </w:t>
      </w:r>
    </w:p>
    <w:p w14:paraId="7ED20FB9"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Sözleşmede değişiklikler</w:t>
      </w:r>
    </w:p>
    <w:p w14:paraId="5BB238B2" w14:textId="77777777" w:rsidR="00D95CBC" w:rsidRPr="00051297" w:rsidRDefault="00D95CBC" w:rsidP="00D95CBC">
      <w:pPr>
        <w:tabs>
          <w:tab w:val="left" w:pos="0"/>
        </w:tabs>
        <w:ind w:firstLine="0"/>
        <w:rPr>
          <w:sz w:val="20"/>
          <w:szCs w:val="20"/>
          <w:lang w:val="tr-TR"/>
        </w:rPr>
      </w:pPr>
      <w:r w:rsidRPr="00051297">
        <w:rPr>
          <w:sz w:val="20"/>
          <w:szCs w:val="20"/>
          <w:lang w:val="tr-TR"/>
        </w:rPr>
        <w:t>(1)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Makamı’na sunmalıdır. Yüklenicinin somut kanıtlarla desteklediği ve Sözleşme Makamı’nın da kabul ettiği değişiklik talepleri bu hükme tabi değildir.</w:t>
      </w:r>
    </w:p>
    <w:p w14:paraId="5F35F4AE"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(2) Değişiklik için bir idari talimat verilmeden önce, Proje Yöneticisi söz konusu değişikliğin mahiyetini ve biçimini Yükleniciye bildirecektir. Yüklenici bu bildirimi almasından sonra mümkün olan en kısa süre içinde Proje Yöneticisi’ne aşağıdaki hususları içeren yazılı bir teklif sunacaktır: </w:t>
      </w:r>
    </w:p>
    <w:p w14:paraId="33F8A641" w14:textId="77777777" w:rsidR="00D95CBC" w:rsidRPr="00051297" w:rsidRDefault="00D95CBC" w:rsidP="00743FAD">
      <w:pPr>
        <w:numPr>
          <w:ilvl w:val="0"/>
          <w:numId w:val="20"/>
        </w:numPr>
        <w:overflowPunct w:val="0"/>
        <w:autoSpaceDE w:val="0"/>
        <w:autoSpaceDN w:val="0"/>
        <w:adjustRightInd w:val="0"/>
        <w:textAlignment w:val="baseline"/>
        <w:rPr>
          <w:sz w:val="20"/>
          <w:szCs w:val="20"/>
          <w:lang w:val="tr-TR"/>
        </w:rPr>
      </w:pPr>
      <w:r w:rsidRPr="00051297">
        <w:rPr>
          <w:sz w:val="20"/>
          <w:szCs w:val="20"/>
          <w:lang w:val="tr-TR"/>
        </w:rPr>
        <w:t xml:space="preserve">İfa edilecek hizmete veya alınacak tedbirlere ilişkin bir açıklama ve bir uygulama programı ve </w:t>
      </w:r>
    </w:p>
    <w:p w14:paraId="650EECCB" w14:textId="77777777" w:rsidR="00D95CBC" w:rsidRPr="00051297" w:rsidRDefault="00D95CBC" w:rsidP="00743FAD">
      <w:pPr>
        <w:numPr>
          <w:ilvl w:val="0"/>
          <w:numId w:val="20"/>
        </w:numPr>
        <w:overflowPunct w:val="0"/>
        <w:autoSpaceDE w:val="0"/>
        <w:autoSpaceDN w:val="0"/>
        <w:adjustRightInd w:val="0"/>
        <w:textAlignment w:val="baseline"/>
        <w:rPr>
          <w:sz w:val="20"/>
          <w:szCs w:val="20"/>
          <w:lang w:val="tr-TR"/>
        </w:rPr>
      </w:pPr>
      <w:r w:rsidRPr="00051297">
        <w:rPr>
          <w:sz w:val="20"/>
          <w:szCs w:val="20"/>
          <w:lang w:val="tr-TR"/>
        </w:rPr>
        <w:t xml:space="preserve">Sözleşme ifa programında veya Yüklenicinin sözleşme altındaki yükümlülüklerinde gerekli değişiklikler </w:t>
      </w:r>
    </w:p>
    <w:p w14:paraId="089F1824"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(3) Proje Yöneticisi, Yüklenicinin teklifini aldıktan sonra mümkün olan en kısa süre içinde değişikliğin uygulanıp uygulanmayacağına karar verecektir. Eğer Proje Yöneticisi değişikliğin uygulanmasına karar verirse, bir idari talimat </w:t>
      </w:r>
      <w:r w:rsidRPr="00051297">
        <w:rPr>
          <w:sz w:val="20"/>
          <w:szCs w:val="20"/>
          <w:lang w:val="tr-TR"/>
        </w:rPr>
        <w:lastRenderedPageBreak/>
        <w:t>düzenleyerek değişikliğin Yüklenicinin teklifinde belirtilen şartlarla Proje Yöneticisi tarafından tadil edildiği şekilde yürütüleceğini belirtecektir.</w:t>
      </w:r>
    </w:p>
    <w:p w14:paraId="5A6DE23C" w14:textId="77777777" w:rsidR="00D95CBC" w:rsidRPr="00051297" w:rsidRDefault="00D95CBC" w:rsidP="00D95CBC">
      <w:pPr>
        <w:tabs>
          <w:tab w:val="left" w:pos="0"/>
        </w:tabs>
        <w:ind w:firstLine="0"/>
        <w:rPr>
          <w:sz w:val="20"/>
          <w:szCs w:val="20"/>
          <w:lang w:val="tr-TR"/>
        </w:rPr>
      </w:pPr>
      <w:r w:rsidRPr="00051297">
        <w:rPr>
          <w:sz w:val="20"/>
          <w:szCs w:val="20"/>
          <w:lang w:val="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14:paraId="448D0ABD"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(5) Sözleşme Makamı, Proje Yöneticisi’nin adını ve adresini Yükleniciye yazılı olarak bildirecektir. Yüklenici </w:t>
      </w:r>
      <w:proofErr w:type="gramStart"/>
      <w:r w:rsidRPr="00051297">
        <w:rPr>
          <w:sz w:val="20"/>
          <w:szCs w:val="20"/>
          <w:lang w:val="tr-TR"/>
        </w:rPr>
        <w:t>de,</w:t>
      </w:r>
      <w:proofErr w:type="gramEnd"/>
      <w:r w:rsidRPr="00051297">
        <w:rPr>
          <w:sz w:val="20"/>
          <w:szCs w:val="20"/>
          <w:lang w:val="tr-TR"/>
        </w:rPr>
        <w:t xml:space="preserve"> Sözleşme ile ilgili olarak tayin ettiği irtibat personelinin adını ve adresini, denetçisini (denetçilerini) ve banka hesabını Sözleşme Makamı’na yazılı olarak bildirecektir. Sözleşme Makamı, Yüklenicinin seçtiği banka hesabına veya denetçiye itiraz etme hakkına sahiptir.</w:t>
      </w:r>
    </w:p>
    <w:p w14:paraId="71E1C08F" w14:textId="77777777" w:rsidR="00D95CBC" w:rsidRPr="00051297" w:rsidRDefault="00D95CBC" w:rsidP="00D95CBC">
      <w:pPr>
        <w:tabs>
          <w:tab w:val="left" w:pos="0"/>
        </w:tabs>
        <w:ind w:firstLine="0"/>
        <w:rPr>
          <w:sz w:val="20"/>
          <w:szCs w:val="20"/>
          <w:lang w:val="tr-TR"/>
        </w:rPr>
      </w:pPr>
      <w:r w:rsidRPr="00051297">
        <w:rPr>
          <w:sz w:val="20"/>
          <w:szCs w:val="20"/>
          <w:lang w:val="tr-TR"/>
        </w:rPr>
        <w:t>(6) Sözleşme Makamı’nın sözleşmede belirtilen banka hesabına yaptığı ödemeler onun bu konudaki sorumluluğunu ortadan kaldırmış olarak addedilecektir.</w:t>
      </w:r>
    </w:p>
    <w:p w14:paraId="7CA52E39" w14:textId="77777777" w:rsidR="00D95CBC" w:rsidRPr="00051297" w:rsidRDefault="00D95CBC" w:rsidP="00D95CBC">
      <w:pPr>
        <w:tabs>
          <w:tab w:val="left" w:pos="0"/>
        </w:tabs>
        <w:ind w:firstLine="0"/>
        <w:rPr>
          <w:sz w:val="20"/>
          <w:szCs w:val="20"/>
          <w:lang w:val="tr-TR"/>
        </w:rPr>
      </w:pPr>
      <w:r w:rsidRPr="00051297">
        <w:rPr>
          <w:sz w:val="20"/>
          <w:szCs w:val="20"/>
          <w:lang w:val="tr-TR"/>
        </w:rPr>
        <w:t>(7) Hiçbir değişiklik geçmişe dönük olarak yapılamaz. İdari emir veya zeyilname şeklinde olmayan veya iş bu Madde kapsamında düzenlenen hükümlere uygun olarak yapılmayan sözleşme değişiklikleri geçersiz ve hükümsüz sayılacaktır.</w:t>
      </w:r>
    </w:p>
    <w:p w14:paraId="67EB3FB5"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Çalışma saatleri</w:t>
      </w:r>
    </w:p>
    <w:p w14:paraId="46F7FE76" w14:textId="77777777" w:rsidR="00D95CBC" w:rsidRPr="00051297" w:rsidRDefault="00D95CBC" w:rsidP="00D95CBC">
      <w:pPr>
        <w:tabs>
          <w:tab w:val="left" w:pos="0"/>
        </w:tabs>
        <w:ind w:firstLine="0"/>
        <w:rPr>
          <w:sz w:val="20"/>
          <w:szCs w:val="20"/>
          <w:lang w:val="tr-TR"/>
        </w:rPr>
      </w:pPr>
      <w:r w:rsidRPr="00051297">
        <w:rPr>
          <w:sz w:val="20"/>
          <w:szCs w:val="20"/>
          <w:lang w:val="tr-TR"/>
        </w:rPr>
        <w:t>(1) Yüklenicinin veya Yüklenici personelinin çalışma günleri ve saatleri işin gerektirdiği şartlara ve yasa, yönetmelik ve teamüllerine göre belirlenecektir.</w:t>
      </w:r>
    </w:p>
    <w:p w14:paraId="32E9CA70" w14:textId="78568762" w:rsidR="00D95CBC" w:rsidRPr="00051297" w:rsidRDefault="00D95CBC" w:rsidP="00D95CBC">
      <w:pPr>
        <w:tabs>
          <w:tab w:val="left" w:pos="0"/>
        </w:tabs>
        <w:ind w:firstLine="0"/>
        <w:rPr>
          <w:sz w:val="20"/>
          <w:szCs w:val="20"/>
          <w:lang w:val="tr-TR"/>
        </w:rPr>
      </w:pPr>
      <w:r w:rsidRPr="00051297">
        <w:rPr>
          <w:sz w:val="20"/>
          <w:szCs w:val="20"/>
          <w:lang w:val="tr-TR"/>
        </w:rPr>
        <w:t>(2) Yüklenici çalışma saatlerini kendi inisiyatifiyle değiştiremez. Çalışma saatlerinin, Sözleşme Makamının çalışma saatleriyle uyumlu olması ve olası değişikliklerde Sözleşme Makamın</w:t>
      </w:r>
      <w:r w:rsidR="00A82329">
        <w:rPr>
          <w:sz w:val="20"/>
          <w:szCs w:val="20"/>
          <w:lang w:val="tr-TR"/>
        </w:rPr>
        <w:t>ın onayının alınması zorunludu</w:t>
      </w:r>
      <w:r w:rsidR="002E5C91">
        <w:rPr>
          <w:sz w:val="20"/>
          <w:szCs w:val="20"/>
          <w:lang w:val="tr-TR"/>
        </w:rPr>
        <w:t>r.</w:t>
      </w:r>
    </w:p>
    <w:p w14:paraId="4E07EECC"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İzinler</w:t>
      </w:r>
    </w:p>
    <w:p w14:paraId="2160E639" w14:textId="77777777" w:rsidR="00D95CBC" w:rsidRPr="00051297" w:rsidRDefault="00D95CBC" w:rsidP="00D95CBC">
      <w:pPr>
        <w:tabs>
          <w:tab w:val="left" w:pos="0"/>
        </w:tabs>
        <w:ind w:firstLine="0"/>
        <w:rPr>
          <w:sz w:val="20"/>
          <w:szCs w:val="20"/>
          <w:lang w:val="tr-TR"/>
        </w:rPr>
      </w:pPr>
      <w:r w:rsidRPr="00051297">
        <w:rPr>
          <w:sz w:val="20"/>
          <w:szCs w:val="20"/>
          <w:lang w:val="tr-TR"/>
        </w:rPr>
        <w:t>(1) Sözleşmenin uygulama süresi sırasında Yüklenici tarafından uzmanları ya da kilit personeli için alınacak yıllık izinler Proje Yöneticisi’nin onaylayacağı bir zamanda kullanılmak zorundadır.</w:t>
      </w:r>
    </w:p>
    <w:p w14:paraId="1D6CD194"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Kayıtlar</w:t>
      </w:r>
    </w:p>
    <w:p w14:paraId="72B0EF6F"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14:paraId="08DE58E8" w14:textId="77777777" w:rsidR="00D95CBC" w:rsidRPr="00051297" w:rsidRDefault="00D95CBC" w:rsidP="00D95CBC">
      <w:pPr>
        <w:tabs>
          <w:tab w:val="left" w:pos="0"/>
        </w:tabs>
        <w:ind w:firstLine="0"/>
        <w:rPr>
          <w:sz w:val="20"/>
          <w:szCs w:val="20"/>
          <w:lang w:val="tr-TR"/>
        </w:rPr>
      </w:pPr>
      <w:r w:rsidRPr="00051297">
        <w:rPr>
          <w:sz w:val="20"/>
          <w:szCs w:val="20"/>
          <w:lang w:val="tr-TR"/>
        </w:rPr>
        <w:t>(2) Yüklenici personelinin çalıştığı günlerin kaydedildiği çalışma zamanı çizelgeleri Yüklenici tarafından muhafaza edilmelidir. Çalışma zamanı çizelgeleri ayda bir kez Proje Yöneticisi veya Sözleşme Makamı’nın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dahil edilebilir.</w:t>
      </w:r>
    </w:p>
    <w:p w14:paraId="55057F31" w14:textId="77777777" w:rsidR="00D95CBC" w:rsidRPr="00051297" w:rsidRDefault="00D95CBC" w:rsidP="00D95CBC">
      <w:pPr>
        <w:tabs>
          <w:tab w:val="left" w:pos="0"/>
        </w:tabs>
        <w:ind w:firstLine="0"/>
        <w:rPr>
          <w:sz w:val="20"/>
          <w:szCs w:val="20"/>
          <w:lang w:val="tr-TR"/>
        </w:rPr>
      </w:pPr>
      <w:r w:rsidRPr="00051297">
        <w:rPr>
          <w:sz w:val="20"/>
          <w:szCs w:val="20"/>
          <w:lang w:val="tr-TR"/>
        </w:rPr>
        <w:t>(3)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14:paraId="4EED5C82"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(4) Yüklenici, Proje Yöneticisi’ne veya Sözleşme Makamı’nın yetkilendirdiği herhangi bir kişiye veya Sözleşme Makamı’nın kendisine ve Kalkınma Ajansı’na gerek işin temini sırasında ve gerekse sonrasında işle ilgili kayıt ve hesapları inceleme veya denetleme ve bunların kopyalarını alma imkânını tanıyacaktır. </w:t>
      </w:r>
    </w:p>
    <w:p w14:paraId="0302BBAD"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Adli ve idari mercilerce yapılacak incelemeler</w:t>
      </w:r>
    </w:p>
    <w:p w14:paraId="1AE68429"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(1) Yüklenici, adli ve idari mercilerin kolaylıkla inceleme yapabilmeleri için dokümanları çabuk erişilebilir ve dosyalanmış şekilde tutacaktır. </w:t>
      </w:r>
    </w:p>
    <w:p w14:paraId="1868E819" w14:textId="77777777" w:rsidR="00D95CBC" w:rsidRPr="00051297" w:rsidRDefault="00D95CBC" w:rsidP="00D95CBC">
      <w:pPr>
        <w:tabs>
          <w:tab w:val="left" w:pos="0"/>
        </w:tabs>
        <w:ind w:firstLine="0"/>
        <w:rPr>
          <w:sz w:val="20"/>
          <w:szCs w:val="20"/>
          <w:lang w:val="tr-TR"/>
        </w:rPr>
      </w:pPr>
      <w:r w:rsidRPr="00051297">
        <w:rPr>
          <w:sz w:val="20"/>
          <w:szCs w:val="20"/>
          <w:lang w:val="tr-TR"/>
        </w:rPr>
        <w:t>(2) Yüklenici, adli ve idari merciler tarafından gerçekleştirilecek incelemelerde, görevlilere gerekli kolaylığı sağlayacak, talep edilen bilgi ve belgeleri zamanında temin edecektir.</w:t>
      </w:r>
    </w:p>
    <w:p w14:paraId="0B9CD157"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Ara ve nihai raporlar</w:t>
      </w:r>
    </w:p>
    <w:p w14:paraId="1A17AA4F" w14:textId="77777777" w:rsidR="00D95CBC" w:rsidRPr="00051297" w:rsidRDefault="00D95CBC" w:rsidP="00D95CBC">
      <w:pPr>
        <w:tabs>
          <w:tab w:val="left" w:pos="0"/>
        </w:tabs>
        <w:ind w:firstLine="0"/>
        <w:rPr>
          <w:sz w:val="20"/>
          <w:szCs w:val="20"/>
          <w:lang w:val="tr-TR"/>
        </w:rPr>
      </w:pPr>
      <w:r w:rsidRPr="00051297">
        <w:rPr>
          <w:sz w:val="20"/>
          <w:szCs w:val="20"/>
          <w:lang w:val="tr-TR"/>
        </w:rPr>
        <w:lastRenderedPageBreak/>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14:paraId="18ED58EA" w14:textId="77777777" w:rsidR="00D95CBC" w:rsidRPr="00051297" w:rsidRDefault="00D95CBC" w:rsidP="00D95CBC">
      <w:pPr>
        <w:tabs>
          <w:tab w:val="left" w:pos="0"/>
        </w:tabs>
        <w:ind w:firstLine="0"/>
        <w:rPr>
          <w:sz w:val="20"/>
          <w:szCs w:val="20"/>
          <w:lang w:val="tr-TR"/>
        </w:rPr>
      </w:pPr>
      <w:r w:rsidRPr="00051297">
        <w:rPr>
          <w:sz w:val="20"/>
          <w:szCs w:val="20"/>
          <w:lang w:val="tr-TR"/>
        </w:rPr>
        <w:t>(2) Sözleşme süresinin sona ermesinden hemen önce, Yüklenici bir nihai rapor taslağı hazırlayacak ve bu raporda -eğer varsa- sözleşmenin yürütülmesi sırasında ortaya çıkmış olan başlıca problemlerin kritiği de yer alacaktır.</w:t>
      </w:r>
    </w:p>
    <w:p w14:paraId="6478D608" w14:textId="77777777" w:rsidR="00D95CBC" w:rsidRPr="00051297" w:rsidRDefault="00D95CBC" w:rsidP="00D95CBC">
      <w:pPr>
        <w:tabs>
          <w:tab w:val="left" w:pos="0"/>
        </w:tabs>
        <w:ind w:firstLine="0"/>
        <w:rPr>
          <w:sz w:val="20"/>
          <w:szCs w:val="20"/>
          <w:lang w:val="tr-TR"/>
        </w:rPr>
      </w:pPr>
      <w:r w:rsidRPr="00051297">
        <w:rPr>
          <w:sz w:val="20"/>
          <w:szCs w:val="20"/>
          <w:lang w:val="tr-TR"/>
        </w:rPr>
        <w:t>(3) Bu nihai rapor, sözleşme ifa süresinin sona ermesinden itibaren en geç 30 gün içinde Proje Yöneticisi’ne iletilecektir. Sözleşme Makamını bağlamayacaktır.</w:t>
      </w:r>
    </w:p>
    <w:p w14:paraId="0AB7E69F" w14:textId="77777777" w:rsidR="00D95CBC" w:rsidRPr="00051297" w:rsidRDefault="00D95CBC" w:rsidP="00D95CBC">
      <w:pPr>
        <w:tabs>
          <w:tab w:val="left" w:pos="0"/>
        </w:tabs>
        <w:ind w:firstLine="0"/>
        <w:rPr>
          <w:sz w:val="20"/>
          <w:szCs w:val="20"/>
          <w:lang w:val="tr-TR"/>
        </w:rPr>
      </w:pPr>
      <w:r w:rsidRPr="00051297">
        <w:rPr>
          <w:sz w:val="20"/>
          <w:szCs w:val="20"/>
          <w:lang w:val="tr-TR"/>
        </w:rPr>
        <w:t>(4) Sözleşmenin safhalar halinde ifa edildiği durumlarda, her bir safhanın ifa edilmesi üzerine Yüklenici bir kesin hak</w:t>
      </w:r>
      <w:r>
        <w:rPr>
          <w:sz w:val="20"/>
          <w:szCs w:val="20"/>
          <w:lang w:val="tr-TR"/>
        </w:rPr>
        <w:t xml:space="preserve"> </w:t>
      </w:r>
      <w:r w:rsidRPr="00051297">
        <w:rPr>
          <w:sz w:val="20"/>
          <w:szCs w:val="20"/>
          <w:lang w:val="tr-TR"/>
        </w:rPr>
        <w:t>ediş raporu düzenleyecektir.</w:t>
      </w:r>
    </w:p>
    <w:p w14:paraId="4C1722F3"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Raporların ve dokümanların onaylanması</w:t>
      </w:r>
    </w:p>
    <w:p w14:paraId="2EA49F2B" w14:textId="77777777" w:rsidR="00D95CBC" w:rsidRPr="00051297" w:rsidRDefault="00D95CBC" w:rsidP="00D95CBC">
      <w:pPr>
        <w:tabs>
          <w:tab w:val="left" w:pos="0"/>
        </w:tabs>
        <w:ind w:firstLine="0"/>
        <w:rPr>
          <w:sz w:val="20"/>
          <w:szCs w:val="20"/>
          <w:lang w:val="tr-TR"/>
        </w:rPr>
      </w:pPr>
      <w:r w:rsidRPr="00051297">
        <w:rPr>
          <w:sz w:val="20"/>
          <w:szCs w:val="20"/>
          <w:lang w:val="tr-TR"/>
        </w:rPr>
        <w:t>(1) Yüklenici tarafından hazırlanıp iletilen raporların ve dokümanların Sözleşme Makamı tarafından onaylanması bunların sözleşme şartlarına uygun olduğunun tasdik edildiği anlamına gelecektir.</w:t>
      </w:r>
    </w:p>
    <w:p w14:paraId="7C7AF4C2" w14:textId="77777777" w:rsidR="00D95CBC" w:rsidRPr="00051297" w:rsidRDefault="00D95CBC" w:rsidP="00D95CBC">
      <w:pPr>
        <w:tabs>
          <w:tab w:val="left" w:pos="0"/>
        </w:tabs>
        <w:ind w:firstLine="0"/>
        <w:rPr>
          <w:sz w:val="20"/>
          <w:szCs w:val="20"/>
          <w:lang w:val="tr-TR"/>
        </w:rPr>
      </w:pPr>
      <w:r w:rsidRPr="00051297">
        <w:rPr>
          <w:sz w:val="20"/>
          <w:szCs w:val="20"/>
          <w:lang w:val="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14:paraId="140CA2E7" w14:textId="77777777" w:rsidR="00D95CBC" w:rsidRPr="00051297" w:rsidRDefault="00D95CBC" w:rsidP="00D95CBC">
      <w:pPr>
        <w:tabs>
          <w:tab w:val="left" w:pos="0"/>
        </w:tabs>
        <w:ind w:firstLine="0"/>
        <w:rPr>
          <w:sz w:val="20"/>
          <w:szCs w:val="20"/>
          <w:lang w:val="tr-TR"/>
        </w:rPr>
      </w:pPr>
      <w:r w:rsidRPr="00051297">
        <w:rPr>
          <w:sz w:val="20"/>
          <w:szCs w:val="20"/>
          <w:lang w:val="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14:paraId="43D2251A" w14:textId="078EB81F" w:rsidR="00D95CBC" w:rsidRDefault="00D95CBC" w:rsidP="00D95CBC">
      <w:pPr>
        <w:tabs>
          <w:tab w:val="left" w:pos="0"/>
        </w:tabs>
        <w:ind w:firstLine="0"/>
        <w:rPr>
          <w:sz w:val="20"/>
          <w:szCs w:val="20"/>
          <w:lang w:val="tr-TR"/>
        </w:rPr>
      </w:pPr>
      <w:r w:rsidRPr="00051297">
        <w:rPr>
          <w:sz w:val="20"/>
          <w:szCs w:val="20"/>
          <w:lang w:val="tr-TR"/>
        </w:rPr>
        <w:t>(4) Sözleşmenin safhalar halinde ifa edildiği durumlarda, bu safhaların eş zamanlı olarak yürütüldüğü haller hariç olmak üzere, her bir safhanın ifa edilmesi Sözleşme Makamı’nın bir önceki safhayı onaylamasına tabi bulunacaktır.</w:t>
      </w:r>
    </w:p>
    <w:p w14:paraId="093A2726" w14:textId="16FCA4E3" w:rsidR="0082432E" w:rsidRDefault="0082432E" w:rsidP="00D95CBC">
      <w:pPr>
        <w:tabs>
          <w:tab w:val="left" w:pos="0"/>
        </w:tabs>
        <w:ind w:firstLine="0"/>
        <w:rPr>
          <w:sz w:val="20"/>
          <w:szCs w:val="20"/>
          <w:lang w:val="tr-TR"/>
        </w:rPr>
      </w:pPr>
    </w:p>
    <w:p w14:paraId="754E6843" w14:textId="5C02BD56" w:rsidR="0082432E" w:rsidRDefault="0082432E" w:rsidP="00D95CBC">
      <w:pPr>
        <w:tabs>
          <w:tab w:val="left" w:pos="0"/>
        </w:tabs>
        <w:ind w:firstLine="0"/>
        <w:rPr>
          <w:sz w:val="20"/>
          <w:szCs w:val="20"/>
          <w:lang w:val="tr-TR"/>
        </w:rPr>
      </w:pPr>
    </w:p>
    <w:p w14:paraId="702674C4" w14:textId="0E5A6BF5" w:rsidR="0082432E" w:rsidRDefault="0082432E" w:rsidP="00D95CBC">
      <w:pPr>
        <w:tabs>
          <w:tab w:val="left" w:pos="0"/>
        </w:tabs>
        <w:ind w:firstLine="0"/>
        <w:rPr>
          <w:sz w:val="20"/>
          <w:szCs w:val="20"/>
          <w:lang w:val="tr-TR"/>
        </w:rPr>
      </w:pPr>
    </w:p>
    <w:p w14:paraId="3DEC4715" w14:textId="2C6FC97F" w:rsidR="0082432E" w:rsidRDefault="0082432E" w:rsidP="00D95CBC">
      <w:pPr>
        <w:tabs>
          <w:tab w:val="left" w:pos="0"/>
        </w:tabs>
        <w:ind w:firstLine="0"/>
        <w:rPr>
          <w:sz w:val="20"/>
          <w:szCs w:val="20"/>
          <w:lang w:val="tr-TR"/>
        </w:rPr>
      </w:pPr>
    </w:p>
    <w:p w14:paraId="5791D0F2" w14:textId="77777777" w:rsidR="0082432E" w:rsidRPr="00051297" w:rsidRDefault="0082432E" w:rsidP="00D95CBC">
      <w:pPr>
        <w:tabs>
          <w:tab w:val="left" w:pos="0"/>
        </w:tabs>
        <w:ind w:firstLine="0"/>
        <w:rPr>
          <w:sz w:val="20"/>
          <w:szCs w:val="20"/>
          <w:lang w:val="tr-TR"/>
        </w:rPr>
      </w:pPr>
    </w:p>
    <w:p w14:paraId="6FE61E39" w14:textId="77777777" w:rsidR="00D95CBC" w:rsidRPr="00051297" w:rsidRDefault="00D95CBC" w:rsidP="00D95CBC">
      <w:pPr>
        <w:tabs>
          <w:tab w:val="left" w:pos="0"/>
        </w:tabs>
        <w:jc w:val="center"/>
        <w:rPr>
          <w:b/>
          <w:sz w:val="20"/>
          <w:szCs w:val="20"/>
          <w:lang w:val="tr-TR"/>
        </w:rPr>
      </w:pPr>
      <w:r w:rsidRPr="00051297">
        <w:rPr>
          <w:b/>
          <w:sz w:val="20"/>
          <w:szCs w:val="20"/>
          <w:lang w:val="tr-TR"/>
        </w:rPr>
        <w:t>ÖDEMELER VE BORÇ TUTARLARININ TAHSİLİ</w:t>
      </w:r>
    </w:p>
    <w:p w14:paraId="6A22715B"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Ön Ödeme ve Ödemeler</w:t>
      </w:r>
    </w:p>
    <w:p w14:paraId="4663AB9E"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(1) Sözleşmenin Özel Koşullarında açıkça belirtilmek kaydıyla ön ödeme yapılabilir. Bu durumda Yüklenici ön ödeme tutarı kadar avans teminat mektubu sunacaktır. </w:t>
      </w:r>
    </w:p>
    <w:p w14:paraId="78BB9407" w14:textId="77777777" w:rsidR="00D95CBC" w:rsidRPr="00051297" w:rsidRDefault="00D95CBC" w:rsidP="00D95CBC">
      <w:pPr>
        <w:tabs>
          <w:tab w:val="left" w:pos="0"/>
        </w:tabs>
        <w:ind w:firstLine="0"/>
        <w:rPr>
          <w:sz w:val="20"/>
          <w:szCs w:val="20"/>
          <w:lang w:val="tr-TR"/>
        </w:rPr>
      </w:pPr>
      <w:r w:rsidRPr="00051297">
        <w:rPr>
          <w:sz w:val="20"/>
          <w:szCs w:val="20"/>
          <w:lang w:val="tr-TR"/>
        </w:rPr>
        <w:t>(2) Yapım işi ve hizmet alımı sözleşmelerinde ödemeler hak</w:t>
      </w:r>
      <w:r>
        <w:rPr>
          <w:sz w:val="20"/>
          <w:szCs w:val="20"/>
          <w:lang w:val="tr-TR"/>
        </w:rPr>
        <w:t xml:space="preserve"> </w:t>
      </w:r>
      <w:r w:rsidRPr="00051297">
        <w:rPr>
          <w:sz w:val="20"/>
          <w:szCs w:val="20"/>
          <w:lang w:val="tr-TR"/>
        </w:rPr>
        <w:t xml:space="preserve">ediş esasına göre yapılacaktır. Sözleşme Makamı, Yüklenicinin ödeme için gerekli evrakları ve ödeme talebini intikal ettirmesinden itibaren inceleme yapacak ve ödemenin yapılması için uygunluğun tespit edilmesi üzerine transfer gerçekleştirilecektir. </w:t>
      </w:r>
    </w:p>
    <w:p w14:paraId="4F2AC342" w14:textId="77777777" w:rsidR="00D95CBC" w:rsidRPr="00051297" w:rsidRDefault="00D95CBC" w:rsidP="00D95CBC">
      <w:pPr>
        <w:tabs>
          <w:tab w:val="left" w:pos="0"/>
        </w:tabs>
        <w:ind w:firstLine="0"/>
        <w:rPr>
          <w:sz w:val="20"/>
          <w:szCs w:val="20"/>
          <w:lang w:val="tr-TR"/>
        </w:rPr>
      </w:pPr>
      <w:r w:rsidRPr="00051297">
        <w:rPr>
          <w:sz w:val="20"/>
          <w:szCs w:val="20"/>
          <w:lang w:val="tr-TR"/>
        </w:rPr>
        <w:t>(3) Mal alımı sözleşmelerinde ödemeler, sözleşme konusu malın teslimini takiben yapılacaktır. Ön ödeme öngörülmesi durumunda, sipariş mektubunu takiben ön ödeme yapılır ve bakiye mal tesliminde faturaya istinaden ödenir.</w:t>
      </w:r>
    </w:p>
    <w:p w14:paraId="3691986A"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Giderlerin incelenmesi ve doğrulanması</w:t>
      </w:r>
    </w:p>
    <w:p w14:paraId="0A90E165" w14:textId="77777777" w:rsidR="00D95CBC" w:rsidRPr="00051297" w:rsidRDefault="00D95CBC" w:rsidP="00D95CBC">
      <w:pPr>
        <w:tabs>
          <w:tab w:val="left" w:pos="0"/>
        </w:tabs>
        <w:ind w:firstLine="0"/>
        <w:rPr>
          <w:sz w:val="20"/>
          <w:szCs w:val="20"/>
          <w:lang w:val="tr-TR"/>
        </w:rPr>
      </w:pPr>
      <w:r w:rsidRPr="00051297">
        <w:rPr>
          <w:sz w:val="20"/>
          <w:szCs w:val="20"/>
          <w:lang w:val="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14:paraId="73238CB8" w14:textId="77777777" w:rsidR="00D95CBC" w:rsidRPr="00051297" w:rsidRDefault="00D95CBC" w:rsidP="00D95CBC">
      <w:pPr>
        <w:tabs>
          <w:tab w:val="left" w:pos="0"/>
        </w:tabs>
        <w:ind w:firstLine="0"/>
        <w:rPr>
          <w:sz w:val="20"/>
          <w:szCs w:val="20"/>
          <w:lang w:val="tr-TR"/>
        </w:rPr>
      </w:pPr>
      <w:r w:rsidRPr="00051297">
        <w:rPr>
          <w:sz w:val="20"/>
          <w:szCs w:val="20"/>
          <w:lang w:val="tr-TR"/>
        </w:rPr>
        <w:t>(2) Yüklenici, denetçiye inceleme yapabilmesi için bütün giriş ve erişim haklarını tanıyacaktır.</w:t>
      </w:r>
    </w:p>
    <w:p w14:paraId="35DA756A"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(3) Yapılan incelemede, usule aykırılığın tespiti halinde Kalkınma Ajansı gereken hukuki yollara başvurur. </w:t>
      </w:r>
    </w:p>
    <w:p w14:paraId="18D7460B"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lastRenderedPageBreak/>
        <w:t>Ödemeler ve geç ödemeye tahakkuk ettirilecek faiz</w:t>
      </w:r>
    </w:p>
    <w:p w14:paraId="15A6C201" w14:textId="77777777" w:rsidR="00D95CBC" w:rsidRPr="00051297" w:rsidRDefault="00D95CBC" w:rsidP="00D95CBC">
      <w:pPr>
        <w:tabs>
          <w:tab w:val="left" w:pos="0"/>
        </w:tabs>
        <w:ind w:firstLine="0"/>
        <w:rPr>
          <w:sz w:val="20"/>
          <w:szCs w:val="20"/>
          <w:lang w:val="tr-TR"/>
        </w:rPr>
      </w:pPr>
      <w:r w:rsidRPr="00051297">
        <w:rPr>
          <w:sz w:val="20"/>
          <w:szCs w:val="20"/>
          <w:lang w:val="tr-TR"/>
        </w:rPr>
        <w:t>(1) Sözleşme Makamının geç ödeme yapması halinde Yüklenici, geç ödeme için son tarihin sona erdiği ayın ilk gününde uygulanan Türkiye Cumhuriyet Merkez Bankasının uyguladığı reeskont faizine 3 puan ilave ederek hesaplanacak nispette ödeme faizi talep edebilir.</w:t>
      </w:r>
    </w:p>
    <w:p w14:paraId="396D6812" w14:textId="77777777" w:rsidR="00D95CBC" w:rsidRPr="00051297" w:rsidRDefault="00D95CBC" w:rsidP="00D95CBC">
      <w:pPr>
        <w:tabs>
          <w:tab w:val="left" w:pos="0"/>
        </w:tabs>
        <w:ind w:firstLine="0"/>
        <w:rPr>
          <w:sz w:val="20"/>
          <w:szCs w:val="20"/>
          <w:lang w:val="tr-TR"/>
        </w:rPr>
      </w:pPr>
      <w:r w:rsidRPr="00051297">
        <w:rPr>
          <w:sz w:val="20"/>
          <w:szCs w:val="20"/>
          <w:lang w:val="tr-TR"/>
        </w:rPr>
        <w:t>Geç ödeme faizi, ödeme son tarihi (dahil) ile Sözleşme Makamının hesabının borçlandırıldığı tarih (hariç) arasında geçen süre için geçerli olacaktır.</w:t>
      </w:r>
    </w:p>
    <w:p w14:paraId="353E4DDC" w14:textId="77777777" w:rsidR="00D95CBC" w:rsidRPr="00051297" w:rsidRDefault="00D95CBC" w:rsidP="00D95CBC">
      <w:pPr>
        <w:tabs>
          <w:tab w:val="left" w:pos="0"/>
        </w:tabs>
        <w:ind w:firstLine="0"/>
        <w:rPr>
          <w:sz w:val="20"/>
          <w:szCs w:val="20"/>
          <w:lang w:val="tr-TR"/>
        </w:rPr>
      </w:pPr>
      <w:r w:rsidRPr="00051297">
        <w:rPr>
          <w:sz w:val="20"/>
          <w:szCs w:val="20"/>
          <w:lang w:val="tr-TR"/>
        </w:rPr>
        <w:t>(2) Sözleşme Makamı’nın yapacağı ödemeler Yüklenicinin bildireceği banka hesabına yatırılacaktır.</w:t>
      </w:r>
    </w:p>
    <w:p w14:paraId="323DCA2A"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(3) Hizmet alımı sözleşmelerinde, ödeme taleplerinde faturalarla birlikte ilgili çalışma zamanı çizelgelerinin kopyası veya ekstresi de sunulmalı ve böylelikle uzmanların harcadıkları zaman için faturalandırılan tutar açıklanmış olmalıdır. </w:t>
      </w:r>
    </w:p>
    <w:p w14:paraId="07816D8D" w14:textId="77777777" w:rsidR="00D95CBC" w:rsidRPr="00051297" w:rsidRDefault="00D95CBC" w:rsidP="00D95CBC">
      <w:pPr>
        <w:tabs>
          <w:tab w:val="left" w:pos="0"/>
        </w:tabs>
        <w:ind w:firstLine="0"/>
        <w:rPr>
          <w:sz w:val="20"/>
          <w:szCs w:val="20"/>
          <w:lang w:val="tr-TR"/>
        </w:rPr>
      </w:pPr>
      <w:r w:rsidRPr="00051297">
        <w:rPr>
          <w:sz w:val="20"/>
          <w:szCs w:val="20"/>
          <w:lang w:val="tr-TR"/>
        </w:rPr>
        <w:t>(4) Son bakiyenin ödenmesi, Yüklenicinin işin bütün safhalarının veya kısımlarının yürütülmesine ilişkin tüm yükümlülüklerini yerine getirmiş olmasına ve Sözleşme Makamı’nın işin son safhasını veya kısmını onaylamış olmasına bağlıdır. Son ödeme ancak kesin/son hak</w:t>
      </w:r>
      <w:r>
        <w:rPr>
          <w:sz w:val="20"/>
          <w:szCs w:val="20"/>
          <w:lang w:val="tr-TR"/>
        </w:rPr>
        <w:t xml:space="preserve"> </w:t>
      </w:r>
      <w:r w:rsidRPr="00051297">
        <w:rPr>
          <w:sz w:val="20"/>
          <w:szCs w:val="20"/>
          <w:lang w:val="tr-TR"/>
        </w:rPr>
        <w:t>ediş raporunun ve kesin hesabın Yüklenici tarafından sunulması ve bunların Sözleşme Makamı tarafından yeterli addedilerek onaylanması üzerine yapılacaktır.</w:t>
      </w:r>
    </w:p>
    <w:p w14:paraId="0B5467DC"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(5) Sözleşme, kesin kabul onay belgesi imzalanana kadar tamamlanmış sayılmaz. </w:t>
      </w:r>
    </w:p>
    <w:p w14:paraId="402107C9" w14:textId="77777777" w:rsidR="00D95CBC" w:rsidRPr="00051297" w:rsidRDefault="00D95CBC" w:rsidP="00D95CBC">
      <w:pPr>
        <w:tabs>
          <w:tab w:val="left" w:pos="0"/>
        </w:tabs>
        <w:ind w:firstLine="0"/>
        <w:rPr>
          <w:sz w:val="20"/>
          <w:szCs w:val="20"/>
          <w:lang w:val="tr-TR"/>
        </w:rPr>
      </w:pPr>
      <w:r w:rsidRPr="00051297">
        <w:rPr>
          <w:sz w:val="20"/>
          <w:szCs w:val="20"/>
          <w:lang w:val="tr-TR"/>
        </w:rPr>
        <w:t>(6) Aşağıdaki olaylardan herhangi birinin meydana gelmesi ve varlığını sürdürmesi halinde, Sözleşme Makamı, Yükleniciye yazılı bildirimde bulunarak, Sözleşme altında Yükleniciye yapılacak ödemeleri tamamen veya kısmen askıya alabilir:</w:t>
      </w:r>
    </w:p>
    <w:p w14:paraId="4E3491F2" w14:textId="77777777" w:rsidR="00D95CBC" w:rsidRPr="00051297" w:rsidRDefault="00D95CBC" w:rsidP="00D95CBC">
      <w:pPr>
        <w:ind w:left="993" w:hanging="283"/>
        <w:rPr>
          <w:sz w:val="20"/>
          <w:szCs w:val="20"/>
          <w:lang w:val="tr-TR"/>
        </w:rPr>
      </w:pPr>
      <w:r w:rsidRPr="00051297">
        <w:rPr>
          <w:sz w:val="20"/>
          <w:szCs w:val="20"/>
          <w:lang w:val="tr-TR"/>
        </w:rPr>
        <w:t>a)</w:t>
      </w:r>
      <w:r w:rsidRPr="00051297">
        <w:rPr>
          <w:sz w:val="20"/>
          <w:szCs w:val="20"/>
          <w:lang w:val="tr-TR"/>
        </w:rPr>
        <w:tab/>
        <w:t xml:space="preserve">Yüklenicinin sözleşmeyi ifa etmekte temerrüde düşmesi;       </w:t>
      </w:r>
    </w:p>
    <w:p w14:paraId="51CFC848" w14:textId="77777777" w:rsidR="00D95CBC" w:rsidRPr="00051297" w:rsidRDefault="00D95CBC" w:rsidP="00D95CBC">
      <w:pPr>
        <w:ind w:left="993" w:hanging="283"/>
        <w:rPr>
          <w:sz w:val="20"/>
          <w:szCs w:val="20"/>
          <w:lang w:val="tr-TR"/>
        </w:rPr>
      </w:pPr>
      <w:r w:rsidRPr="00051297">
        <w:rPr>
          <w:sz w:val="20"/>
          <w:szCs w:val="20"/>
          <w:lang w:val="tr-TR"/>
        </w:rPr>
        <w:t>b)</w:t>
      </w:r>
      <w:r w:rsidRPr="00051297">
        <w:rPr>
          <w:sz w:val="20"/>
          <w:szCs w:val="20"/>
          <w:lang w:val="tr-TR"/>
        </w:rPr>
        <w:tab/>
        <w:t>Sözleşme uyarınca Yüklenicinin sorumlu olduğu ve Sözleşme Makamı’nın kanaatine göre projenin veya sözleşmenin başarıyla tamamlanmasını engelleyen veya engelleme tehlikesine yol açan diğer durumlar.</w:t>
      </w:r>
    </w:p>
    <w:p w14:paraId="2B43440E"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(7) Ödemelerdeki sorumluluk, tamamen Sözleşme Makamı ile yüklenici arasındadır. Ödemelerde meydana gelebilecek aksaklıklar hiçbir şekilde Kalkınma Ajansı’na izafe edilemez. </w:t>
      </w:r>
    </w:p>
    <w:p w14:paraId="4E969504"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Kesin teminat ve sigorta,</w:t>
      </w:r>
    </w:p>
    <w:p w14:paraId="01DFA2AF"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(1) Sözleşme Makamı yapacağı sözleşmelerde kesin teminat sunulmasını talep edebilir. Bu durumda Yüklenici, sözleşme bedelinin </w:t>
      </w:r>
      <w:proofErr w:type="gramStart"/>
      <w:r w:rsidRPr="00051297">
        <w:rPr>
          <w:sz w:val="20"/>
          <w:szCs w:val="20"/>
          <w:lang w:val="tr-TR"/>
        </w:rPr>
        <w:t>% 6</w:t>
      </w:r>
      <w:proofErr w:type="gramEnd"/>
      <w:r w:rsidRPr="00051297">
        <w:rPr>
          <w:sz w:val="20"/>
          <w:szCs w:val="20"/>
          <w:lang w:val="tr-TR"/>
        </w:rPr>
        <w:t xml:space="preserve">’sından az olmamak üzere kesin teminat mektubu sunacaktır. </w:t>
      </w:r>
    </w:p>
    <w:p w14:paraId="7B70BA16" w14:textId="77777777" w:rsidR="00D95CBC" w:rsidRPr="00051297" w:rsidRDefault="00D95CBC" w:rsidP="00D95CBC">
      <w:pPr>
        <w:tabs>
          <w:tab w:val="left" w:pos="0"/>
        </w:tabs>
        <w:ind w:firstLine="0"/>
        <w:rPr>
          <w:sz w:val="20"/>
          <w:szCs w:val="20"/>
          <w:lang w:val="tr-TR"/>
        </w:rPr>
      </w:pPr>
      <w:r w:rsidRPr="00051297">
        <w:rPr>
          <w:sz w:val="20"/>
          <w:szCs w:val="20"/>
          <w:lang w:val="tr-TR"/>
        </w:rPr>
        <w:t>(2) Kesin teminat mektubu, mali kuruluşun antetli kağıdına yazılmış ve yetkili imzaları haiz şekilde düzenlenir.</w:t>
      </w:r>
    </w:p>
    <w:p w14:paraId="2E9FC5C6" w14:textId="77777777" w:rsidR="00D95CBC" w:rsidRPr="00051297" w:rsidRDefault="00D95CBC" w:rsidP="00D95CBC">
      <w:pPr>
        <w:tabs>
          <w:tab w:val="left" w:pos="0"/>
        </w:tabs>
        <w:ind w:firstLine="0"/>
        <w:rPr>
          <w:sz w:val="20"/>
          <w:szCs w:val="20"/>
          <w:lang w:val="tr-TR"/>
        </w:rPr>
      </w:pPr>
      <w:r w:rsidRPr="00051297">
        <w:rPr>
          <w:sz w:val="20"/>
          <w:szCs w:val="20"/>
          <w:lang w:val="tr-TR"/>
        </w:rPr>
        <w:t>(3) Özel Koşullar başka türlü şart koşmadığı sürece, nihai raporun onaylanmasını takiben 45 gün içerisinde teminat serbest bırakılacaktır.</w:t>
      </w:r>
    </w:p>
    <w:p w14:paraId="4272F700" w14:textId="77777777" w:rsidR="00D95CBC" w:rsidRPr="00051297" w:rsidRDefault="00D95CBC" w:rsidP="00D95CBC">
      <w:pPr>
        <w:tabs>
          <w:tab w:val="left" w:pos="0"/>
        </w:tabs>
        <w:ind w:firstLine="0"/>
        <w:rPr>
          <w:sz w:val="20"/>
          <w:szCs w:val="20"/>
          <w:lang w:val="tr-TR"/>
        </w:rPr>
      </w:pPr>
      <w:r w:rsidRPr="00051297">
        <w:rPr>
          <w:sz w:val="20"/>
          <w:szCs w:val="20"/>
          <w:lang w:val="tr-TR"/>
        </w:rPr>
        <w:t>(4) 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14:paraId="4F7A8C12" w14:textId="77777777" w:rsidR="00D95CBC" w:rsidRPr="00051297" w:rsidRDefault="00D95CBC" w:rsidP="00D95CBC">
      <w:pPr>
        <w:tabs>
          <w:tab w:val="left" w:pos="0"/>
        </w:tabs>
        <w:ind w:firstLine="0"/>
        <w:rPr>
          <w:sz w:val="20"/>
          <w:szCs w:val="20"/>
          <w:lang w:val="tr-TR"/>
        </w:rPr>
      </w:pPr>
      <w:r w:rsidRPr="00051297">
        <w:rPr>
          <w:sz w:val="20"/>
          <w:szCs w:val="20"/>
          <w:lang w:val="tr-TR"/>
        </w:rPr>
        <w:t>(5) Eğer sözleşme herhangi bir sebeple feshedilirse, Yüklenicinin Sözleşme Makamı’na olan borçları kesin teminattan tahsil edilir. Bu durumda, teminatı düzenleyen kuruluş her ne sebeple olursa olsun ödemeyi geciktirmeyecek veya ödemeyi yapmaya itiraz etmeyecektir.</w:t>
      </w:r>
    </w:p>
    <w:p w14:paraId="2B5C7CE9" w14:textId="77777777" w:rsidR="00D95CBC" w:rsidRPr="00051297" w:rsidRDefault="00D95CBC" w:rsidP="00D95CBC">
      <w:pPr>
        <w:tabs>
          <w:tab w:val="left" w:pos="0"/>
        </w:tabs>
        <w:ind w:firstLine="0"/>
        <w:rPr>
          <w:sz w:val="20"/>
          <w:szCs w:val="20"/>
          <w:lang w:val="tr-TR"/>
        </w:rPr>
      </w:pPr>
      <w:r w:rsidRPr="00051297">
        <w:rPr>
          <w:sz w:val="20"/>
          <w:szCs w:val="20"/>
          <w:lang w:val="tr-TR"/>
        </w:rPr>
        <w:t>(6) Özel koşullarda aksi belirtilmedikçe, Yapım işlerinde zorunlu olmak üzere, Yüklenici, olası kayıp ve zararların önlenmesini teminen, işin yenilenmesine yetecek meblağda, iş ve iş yerini sigorta ettirecektir. Sigorta hem Yüklenici hem de Sözleşme Makamı adına yaptırılacak ve bu sigorta sözleşme ile yükümlü olunan herhangi bir kayıp veya zarar için geçerli olacaktır.</w:t>
      </w:r>
    </w:p>
    <w:p w14:paraId="1630BF7A"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(7) Yüklenicinin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14:paraId="672E7413"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Borç tutarlarının Yükleniciden tahsil edilmesi</w:t>
      </w:r>
    </w:p>
    <w:p w14:paraId="7C27E50D" w14:textId="77777777" w:rsidR="00D95CBC" w:rsidRPr="00051297" w:rsidRDefault="00D95CBC" w:rsidP="00D95CBC">
      <w:pPr>
        <w:tabs>
          <w:tab w:val="left" w:pos="0"/>
        </w:tabs>
        <w:ind w:firstLine="0"/>
        <w:rPr>
          <w:sz w:val="20"/>
          <w:szCs w:val="20"/>
          <w:lang w:val="tr-TR"/>
        </w:rPr>
      </w:pPr>
      <w:r w:rsidRPr="00051297">
        <w:rPr>
          <w:sz w:val="20"/>
          <w:szCs w:val="20"/>
          <w:lang w:val="tr-TR"/>
        </w:rPr>
        <w:t>(1) Yüklenici nihai olarak onaylanmış bedelden daha fazla ödenmiş olan ve dolayısıyla Sözleşme Makamına borçlu bulunduğu bütün tutarları Sözleşme Makamı’nın talebi üzerine 15 gün içinde geri ödeyecektir. Yüklenicinin belirtilen süre içinde geri ödemeyi yapmaması halinde, Sözleşme Makamı, Türkiye Cumhuriyet Merkez Bankasının uyguladığı reeskont faizi oranına 3 puan eklenerek tespit edilecek faiz ilavesiyle tahsil yoluna gidecektir.</w:t>
      </w:r>
    </w:p>
    <w:p w14:paraId="218B0FFF" w14:textId="77777777" w:rsidR="00D95CBC" w:rsidRPr="00051297" w:rsidRDefault="00D95CBC" w:rsidP="00D95CBC">
      <w:pPr>
        <w:tabs>
          <w:tab w:val="left" w:pos="0"/>
        </w:tabs>
        <w:ind w:firstLine="0"/>
        <w:rPr>
          <w:sz w:val="20"/>
          <w:szCs w:val="20"/>
          <w:lang w:val="tr-TR"/>
        </w:rPr>
      </w:pPr>
      <w:r w:rsidRPr="00051297">
        <w:rPr>
          <w:sz w:val="20"/>
          <w:szCs w:val="20"/>
          <w:lang w:val="tr-TR"/>
        </w:rPr>
        <w:lastRenderedPageBreak/>
        <w:t>(2) Sözleşme Makamına geri ödenecek tutarlar Yükleniciye herhangi bir şekilde borçlu olunan tutarlardan mahsup edilebilir. Bu durum Yüklenicinin ve Sözleşme Makamı’nın geri ödemelerin taksitler halinde yapılması konusunda anlaşmaya varma haklarını etkilemeyecektir. Gerekli olan hallerde, Kalkınma Ajansı mali destek sağlayan kuruluş sıfatıyla halefiyet prensibine dayalı olarak Sözleşme Makamının yerini alabilir.</w:t>
      </w:r>
    </w:p>
    <w:p w14:paraId="6EF16F3E" w14:textId="77777777" w:rsidR="00D95CBC" w:rsidRPr="00051297" w:rsidRDefault="00D95CBC" w:rsidP="00D95CBC">
      <w:pPr>
        <w:tabs>
          <w:tab w:val="left" w:pos="0"/>
        </w:tabs>
        <w:ind w:firstLine="0"/>
        <w:rPr>
          <w:sz w:val="20"/>
          <w:szCs w:val="20"/>
          <w:lang w:val="tr-TR"/>
        </w:rPr>
      </w:pPr>
      <w:r w:rsidRPr="00051297">
        <w:rPr>
          <w:sz w:val="20"/>
          <w:szCs w:val="20"/>
          <w:lang w:val="tr-TR"/>
        </w:rPr>
        <w:t>(3) Sözleşme Makamına borçlu olunan tutarların geri ödenmesinden kaynaklanan banka masrafları tamamen Yüklenici tarafından üstlenilecektir.</w:t>
      </w:r>
    </w:p>
    <w:p w14:paraId="3F4593E9"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Yapım İşlerinde Kabul ve Bakım</w:t>
      </w:r>
    </w:p>
    <w:p w14:paraId="6B482B2E"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(1) Proje Yöneticisi tarafından geçici veya kesin kabul </w:t>
      </w:r>
      <w:proofErr w:type="gramStart"/>
      <w:r w:rsidRPr="00051297">
        <w:rPr>
          <w:sz w:val="20"/>
          <w:szCs w:val="20"/>
          <w:lang w:val="tr-TR"/>
        </w:rPr>
        <w:t>doğrultusunda,  gerçekleştirilen</w:t>
      </w:r>
      <w:proofErr w:type="gramEnd"/>
      <w:r w:rsidRPr="00051297">
        <w:rPr>
          <w:sz w:val="20"/>
          <w:szCs w:val="20"/>
          <w:lang w:val="tr-TR"/>
        </w:rPr>
        <w:t xml:space="preserve"> sözleşme konusu işlerin doğrulanması çalışmaları, Yüklenicinin hazır bulunduğu bir ortamda yapılacaktır. </w:t>
      </w:r>
    </w:p>
    <w:p w14:paraId="4AAD863C"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(2) Sözleşme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envanterin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14:paraId="7E0395D1"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 (</w:t>
      </w:r>
      <w:proofErr w:type="gramStart"/>
      <w:r w:rsidRPr="00051297">
        <w:rPr>
          <w:sz w:val="20"/>
          <w:szCs w:val="20"/>
          <w:lang w:val="tr-TR"/>
        </w:rPr>
        <w:t>2)Tamamlanmaları</w:t>
      </w:r>
      <w:proofErr w:type="gramEnd"/>
      <w:r w:rsidRPr="00051297">
        <w:rPr>
          <w:sz w:val="20"/>
          <w:szCs w:val="20"/>
          <w:lang w:val="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14:paraId="6A9773F3"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(3) Bakım süresi özel koşullarda veya şartnamede belirtilmemiş ise, 365 gündür. Yüklenici, bakım döneminde ortaya çıkabilecek veya görülebilecek ve tasarım, işçilik ve malzemeden kaynaklanan kusur veya hasarı en kısa sürede düzeltmekle sorumludur. </w:t>
      </w:r>
    </w:p>
    <w:p w14:paraId="4F482963" w14:textId="77777777" w:rsidR="00D95CBC" w:rsidRPr="00051297" w:rsidRDefault="00D95CBC" w:rsidP="00D95CBC">
      <w:pPr>
        <w:tabs>
          <w:tab w:val="left" w:pos="0"/>
        </w:tabs>
        <w:ind w:firstLine="0"/>
        <w:rPr>
          <w:sz w:val="20"/>
          <w:szCs w:val="20"/>
          <w:lang w:val="tr-TR"/>
        </w:rPr>
      </w:pPr>
      <w:r w:rsidRPr="00051297">
        <w:rPr>
          <w:sz w:val="20"/>
          <w:szCs w:val="20"/>
          <w:lang w:val="tr-TR"/>
        </w:rPr>
        <w:t>(4) Bakım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14:paraId="1E689B53"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(5) Kesin kabul belgesi Proje Yöneticisi tarafından imzalanıncaya veya imzalanmış olduğu kabul edilinceye kadar, Yüklenicinin işleri tamamen gerçekleştirmiş olduğu kabul edilmeyecektir. </w:t>
      </w:r>
    </w:p>
    <w:p w14:paraId="2E1B8942"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(6) Kesin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14:paraId="716D751A"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Mal alımı sözleşmelerinde teslim, kabul ve garanti işlemleri</w:t>
      </w:r>
    </w:p>
    <w:p w14:paraId="0F325544"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(1) Yüklenici sözleşme koşullarına göre malları teslim eder. Mallara ilişkin riskler, geçici kabullerine kadar yükleniciye aittir. </w:t>
      </w:r>
    </w:p>
    <w:p w14:paraId="091008D2" w14:textId="3D02C28A" w:rsidR="00A82329" w:rsidRPr="00051297" w:rsidRDefault="00D95CBC" w:rsidP="00D95CBC">
      <w:pPr>
        <w:tabs>
          <w:tab w:val="left" w:pos="0"/>
        </w:tabs>
        <w:ind w:firstLine="0"/>
        <w:rPr>
          <w:sz w:val="20"/>
          <w:szCs w:val="20"/>
          <w:lang w:val="tr-TR"/>
        </w:rPr>
      </w:pPr>
      <w:r w:rsidRPr="00051297">
        <w:rPr>
          <w:sz w:val="20"/>
          <w:szCs w:val="20"/>
          <w:lang w:val="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14:paraId="472F19C2" w14:textId="77777777" w:rsidR="00D95CBC" w:rsidRPr="00051297" w:rsidRDefault="00D95CBC" w:rsidP="00D95CBC">
      <w:pPr>
        <w:tabs>
          <w:tab w:val="left" w:pos="0"/>
        </w:tabs>
        <w:ind w:firstLine="0"/>
        <w:rPr>
          <w:sz w:val="20"/>
          <w:szCs w:val="20"/>
          <w:lang w:val="tr-TR"/>
        </w:rPr>
      </w:pPr>
      <w:r w:rsidRPr="00051297">
        <w:rPr>
          <w:sz w:val="20"/>
          <w:szCs w:val="20"/>
          <w:lang w:val="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14:paraId="74FC0D87"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14:paraId="049FDD05" w14:textId="77777777" w:rsidR="00D95CBC" w:rsidRPr="00051297" w:rsidRDefault="00D95CBC" w:rsidP="00D95CBC">
      <w:pPr>
        <w:tabs>
          <w:tab w:val="left" w:pos="0"/>
        </w:tabs>
        <w:ind w:firstLine="0"/>
        <w:rPr>
          <w:sz w:val="20"/>
          <w:szCs w:val="20"/>
          <w:lang w:val="tr-TR"/>
        </w:rPr>
      </w:pPr>
      <w:r w:rsidRPr="00051297">
        <w:rPr>
          <w:sz w:val="20"/>
          <w:szCs w:val="20"/>
          <w:lang w:val="tr-TR"/>
        </w:rPr>
        <w:lastRenderedPageBreak/>
        <w:t>(5) Proje Yöneticisi, malların sevkiyat süreci boyunca ve mallar devralınmadan önce aşağıdakileri emretme ve karar verme hakkına sahiptir:</w:t>
      </w:r>
    </w:p>
    <w:p w14:paraId="03EECEBA" w14:textId="77777777" w:rsidR="00D95CBC" w:rsidRPr="00051297" w:rsidRDefault="00D95CBC" w:rsidP="00EB7770">
      <w:pPr>
        <w:widowControl w:val="0"/>
        <w:numPr>
          <w:ilvl w:val="1"/>
          <w:numId w:val="31"/>
        </w:numPr>
        <w:ind w:left="993"/>
        <w:rPr>
          <w:rFonts w:cs="Arial"/>
          <w:sz w:val="20"/>
          <w:szCs w:val="20"/>
          <w:lang w:val="tr-TR"/>
        </w:rPr>
      </w:pPr>
      <w:r w:rsidRPr="00051297">
        <w:rPr>
          <w:rFonts w:cs="Arial"/>
          <w:sz w:val="20"/>
          <w:szCs w:val="20"/>
          <w:lang w:val="tr-TR"/>
        </w:rPr>
        <w:t>Sözleşmeye uygun olmadığını düşündüğü malların verilecek süre içinde kabul yerinden alınması;</w:t>
      </w:r>
    </w:p>
    <w:p w14:paraId="7B7D7B1A" w14:textId="77777777" w:rsidR="00D95CBC" w:rsidRPr="00051297" w:rsidRDefault="00D95CBC" w:rsidP="00EB7770">
      <w:pPr>
        <w:widowControl w:val="0"/>
        <w:numPr>
          <w:ilvl w:val="1"/>
          <w:numId w:val="31"/>
        </w:numPr>
        <w:ind w:left="993"/>
        <w:rPr>
          <w:rFonts w:cs="Arial"/>
          <w:sz w:val="20"/>
          <w:szCs w:val="20"/>
          <w:lang w:val="tr-TR"/>
        </w:rPr>
      </w:pPr>
      <w:r w:rsidRPr="00051297">
        <w:rPr>
          <w:rFonts w:cs="Arial"/>
          <w:sz w:val="20"/>
          <w:szCs w:val="20"/>
          <w:lang w:val="tr-TR"/>
        </w:rPr>
        <w:t>Bu malların düzgün ve uygun mallarla değiştirilmeleri,</w:t>
      </w:r>
    </w:p>
    <w:p w14:paraId="17E883DE" w14:textId="77777777" w:rsidR="00D95CBC" w:rsidRPr="00051297" w:rsidRDefault="00D95CBC" w:rsidP="00EB7770">
      <w:pPr>
        <w:widowControl w:val="0"/>
        <w:numPr>
          <w:ilvl w:val="1"/>
          <w:numId w:val="31"/>
        </w:numPr>
        <w:ind w:left="993"/>
        <w:rPr>
          <w:rFonts w:cs="Arial"/>
          <w:sz w:val="20"/>
          <w:szCs w:val="20"/>
          <w:lang w:val="tr-TR"/>
        </w:rPr>
      </w:pPr>
      <w:r w:rsidRPr="00051297">
        <w:rPr>
          <w:rFonts w:cs="Arial"/>
          <w:sz w:val="20"/>
          <w:szCs w:val="20"/>
          <w:lang w:val="tr-TR"/>
        </w:rPr>
        <w:t>Önceki testlere ve ara ödemelere bakılmaksızın Yüklenicinin sorumlu olduğu malzeme işçilik ya da tasarım açısından montajın Proje Yöneticisi tarafından uygun bulunmadığı durumlarda bu montajın sökülmesi ve yeniden monte edilmesi,</w:t>
      </w:r>
    </w:p>
    <w:p w14:paraId="4E179305" w14:textId="77777777" w:rsidR="00D95CBC" w:rsidRPr="00051297" w:rsidRDefault="00D95CBC" w:rsidP="00EB7770">
      <w:pPr>
        <w:widowControl w:val="0"/>
        <w:numPr>
          <w:ilvl w:val="1"/>
          <w:numId w:val="31"/>
        </w:numPr>
        <w:ind w:left="993"/>
        <w:rPr>
          <w:rFonts w:cs="Arial"/>
          <w:sz w:val="20"/>
          <w:szCs w:val="20"/>
          <w:lang w:val="tr-TR"/>
        </w:rPr>
      </w:pPr>
      <w:r w:rsidRPr="00051297">
        <w:rPr>
          <w:rFonts w:cs="Arial"/>
          <w:sz w:val="20"/>
          <w:szCs w:val="20"/>
          <w:lang w:val="tr-TR"/>
        </w:rPr>
        <w:t xml:space="preserve">Yapılan iş, sağlanan mallar ya da Yüklenici tarafından kullanılan malzemelerin sözleşmeye uygun olup </w:t>
      </w:r>
      <w:proofErr w:type="gramStart"/>
      <w:r w:rsidRPr="00051297">
        <w:rPr>
          <w:rFonts w:cs="Arial"/>
          <w:sz w:val="20"/>
          <w:szCs w:val="20"/>
          <w:lang w:val="tr-TR"/>
        </w:rPr>
        <w:t>olmadıkları,</w:t>
      </w:r>
      <w:proofErr w:type="gramEnd"/>
      <w:r w:rsidRPr="00051297">
        <w:rPr>
          <w:rFonts w:cs="Arial"/>
          <w:sz w:val="20"/>
          <w:szCs w:val="20"/>
          <w:lang w:val="tr-TR"/>
        </w:rPr>
        <w:t xml:space="preserve"> ya da malların tamamının ya da bir bölümünün sözleşme şartını yerine getirip getirmedikleri.</w:t>
      </w:r>
    </w:p>
    <w:p w14:paraId="79700992"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14:paraId="5A2C0F50"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(7) Şartnamesinde belirtilen nitelik ve kalitede olmayan mallar reddedilir. Reddedilen mallara özel bir işaret konur. 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14:paraId="675451D8"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(8) Mallar, sözleşmeye uygun sevk edildiklerinde, gerekli testleri geçtiklerinde ya da geçmiş olarak kabul edildiklerinde ve Geçici Kabul onay belgesi aldıklarında ya da almış sayıldıklarında Sözleşme Makamına devredilir.  </w:t>
      </w:r>
    </w:p>
    <w:p w14:paraId="28D4A6E2"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(9) Yüklenici, mallar Geçici Kabul için hazır olduklarında Proje Yöneticisine Geçici Kabul onay belgesi için başvurur. Proje Yöneticisi de başvurudan itibaren 30 gün içerisinde aşağıdaki işlemlerden birini uygular:  </w:t>
      </w:r>
    </w:p>
    <w:p w14:paraId="0112F6A9" w14:textId="77777777" w:rsidR="00D95CBC" w:rsidRPr="00051297" w:rsidRDefault="00D95CBC" w:rsidP="00D95CBC">
      <w:pPr>
        <w:ind w:left="993" w:hanging="283"/>
        <w:rPr>
          <w:sz w:val="20"/>
          <w:szCs w:val="20"/>
          <w:lang w:val="tr-TR"/>
        </w:rPr>
      </w:pPr>
      <w:r w:rsidRPr="00051297">
        <w:rPr>
          <w:sz w:val="20"/>
          <w:szCs w:val="20"/>
          <w:lang w:val="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14:paraId="4F8D5A9B" w14:textId="77777777" w:rsidR="00D95CBC" w:rsidRPr="00051297" w:rsidRDefault="00D95CBC" w:rsidP="00D95CBC">
      <w:pPr>
        <w:ind w:left="993" w:hanging="283"/>
        <w:rPr>
          <w:sz w:val="20"/>
          <w:szCs w:val="20"/>
          <w:lang w:val="tr-TR"/>
        </w:rPr>
      </w:pPr>
      <w:r w:rsidRPr="00051297">
        <w:rPr>
          <w:sz w:val="20"/>
          <w:szCs w:val="20"/>
          <w:lang w:val="tr-TR"/>
        </w:rPr>
        <w:tab/>
        <w:t>b) Gerekçelerini ve geçici kabul için Yüklenicinin yapmak zorunda olduğu işlemleri belirterek başvuruyu reddeder.</w:t>
      </w:r>
    </w:p>
    <w:p w14:paraId="7CD9C266" w14:textId="77777777" w:rsidR="00D95CBC" w:rsidRPr="00051297" w:rsidRDefault="00D95CBC" w:rsidP="00D95CBC">
      <w:pPr>
        <w:tabs>
          <w:tab w:val="left" w:pos="0"/>
        </w:tabs>
        <w:ind w:firstLine="0"/>
        <w:rPr>
          <w:sz w:val="20"/>
          <w:szCs w:val="20"/>
          <w:lang w:val="tr-TR"/>
        </w:rPr>
      </w:pPr>
      <w:r w:rsidRPr="00051297">
        <w:rPr>
          <w:sz w:val="20"/>
          <w:szCs w:val="20"/>
          <w:lang w:val="tr-TR"/>
        </w:rPr>
        <w:t>(10) Eğer Proje Yöneticisi 30 gün içerisinde geçici kabul onay belgesi vermez ya da malları reddetmezse, geçici kabul onay belgesini vermiş sayılır.</w:t>
      </w:r>
    </w:p>
    <w:p w14:paraId="4903C368" w14:textId="77777777" w:rsidR="00D95CBC" w:rsidRPr="00051297" w:rsidRDefault="00D95CBC" w:rsidP="00D95CBC">
      <w:pPr>
        <w:tabs>
          <w:tab w:val="left" w:pos="0"/>
        </w:tabs>
        <w:ind w:firstLine="0"/>
        <w:rPr>
          <w:sz w:val="20"/>
          <w:szCs w:val="20"/>
          <w:lang w:val="tr-TR"/>
        </w:rPr>
      </w:pPr>
      <w:r w:rsidRPr="00051297">
        <w:rPr>
          <w:sz w:val="20"/>
          <w:szCs w:val="20"/>
          <w:lang w:val="tr-TR"/>
        </w:rPr>
        <w:t>(11) Kısmi sevkiyat durumunda Sözleşme Makamının kısmi kabul verme hakkı vardır.</w:t>
      </w:r>
    </w:p>
    <w:p w14:paraId="306C4C77" w14:textId="77777777" w:rsidR="00D95CBC" w:rsidRPr="00051297" w:rsidRDefault="00D95CBC" w:rsidP="00D95CBC">
      <w:pPr>
        <w:tabs>
          <w:tab w:val="left" w:pos="0"/>
        </w:tabs>
        <w:ind w:firstLine="0"/>
        <w:rPr>
          <w:sz w:val="20"/>
          <w:szCs w:val="20"/>
          <w:lang w:val="tr-TR"/>
        </w:rPr>
      </w:pPr>
      <w:r w:rsidRPr="00051297">
        <w:rPr>
          <w:sz w:val="20"/>
          <w:szCs w:val="20"/>
          <w:lang w:val="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14:paraId="45BE4959" w14:textId="77777777" w:rsidR="00D95CBC" w:rsidRPr="00051297" w:rsidRDefault="00D95CBC" w:rsidP="00D95CBC">
      <w:pPr>
        <w:tabs>
          <w:tab w:val="left" w:pos="0"/>
        </w:tabs>
        <w:ind w:firstLine="0"/>
        <w:rPr>
          <w:sz w:val="20"/>
          <w:szCs w:val="20"/>
          <w:lang w:val="tr-TR"/>
        </w:rPr>
      </w:pPr>
      <w:r w:rsidRPr="00051297">
        <w:rPr>
          <w:sz w:val="20"/>
          <w:szCs w:val="20"/>
          <w:lang w:val="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14:paraId="3010A630" w14:textId="77777777" w:rsidR="00D95CBC" w:rsidRPr="00051297" w:rsidRDefault="00D95CBC" w:rsidP="00D95CBC">
      <w:pPr>
        <w:tabs>
          <w:tab w:val="left" w:pos="0"/>
        </w:tabs>
        <w:ind w:firstLine="0"/>
        <w:rPr>
          <w:sz w:val="20"/>
          <w:szCs w:val="20"/>
          <w:lang w:val="tr-TR"/>
        </w:rPr>
      </w:pPr>
      <w:r w:rsidRPr="00051297">
        <w:rPr>
          <w:sz w:val="20"/>
          <w:szCs w:val="20"/>
          <w:lang w:val="tr-TR"/>
        </w:rPr>
        <w:t>(14) Yüklenici, garanti süresinde ortaya çıkan bozukluk ya da hasarları ve aşağıda belirtilen durumları düzeltmekle sorumludur:</w:t>
      </w:r>
    </w:p>
    <w:p w14:paraId="09C44486" w14:textId="77777777" w:rsidR="00D95CBC" w:rsidRPr="00051297" w:rsidRDefault="00D95CBC" w:rsidP="00EB7770">
      <w:pPr>
        <w:widowControl w:val="0"/>
        <w:numPr>
          <w:ilvl w:val="1"/>
          <w:numId w:val="32"/>
        </w:numPr>
        <w:ind w:left="993"/>
        <w:rPr>
          <w:rFonts w:cs="Arial"/>
          <w:sz w:val="20"/>
          <w:szCs w:val="20"/>
          <w:lang w:val="tr-TR"/>
        </w:rPr>
      </w:pPr>
      <w:r w:rsidRPr="00051297">
        <w:rPr>
          <w:rFonts w:cs="Arial"/>
          <w:sz w:val="20"/>
          <w:szCs w:val="20"/>
          <w:lang w:val="tr-TR"/>
        </w:rPr>
        <w:t>Kusurlu malzeme, hatalı işçilik ya da Yüklenicinin tasarımından kaynaklanan sonuçlar,</w:t>
      </w:r>
    </w:p>
    <w:p w14:paraId="49858E4A" w14:textId="77777777" w:rsidR="00D95CBC" w:rsidRPr="00051297" w:rsidRDefault="00D95CBC" w:rsidP="00EB7770">
      <w:pPr>
        <w:widowControl w:val="0"/>
        <w:numPr>
          <w:ilvl w:val="1"/>
          <w:numId w:val="32"/>
        </w:numPr>
        <w:ind w:left="993"/>
        <w:rPr>
          <w:rFonts w:cs="Arial"/>
          <w:sz w:val="20"/>
          <w:szCs w:val="20"/>
          <w:lang w:val="tr-TR"/>
        </w:rPr>
      </w:pPr>
      <w:r w:rsidRPr="00051297">
        <w:rPr>
          <w:rFonts w:cs="Arial"/>
          <w:sz w:val="20"/>
          <w:szCs w:val="20"/>
          <w:lang w:val="tr-TR"/>
        </w:rPr>
        <w:t>Garanti süresinde Yüklenicinin herhangi bir ihmal ya da eylemiyle ortaya çıkan durumlar,</w:t>
      </w:r>
    </w:p>
    <w:p w14:paraId="23B07CE9" w14:textId="77777777" w:rsidR="00D95CBC" w:rsidRDefault="00D95CBC" w:rsidP="00EB7770">
      <w:pPr>
        <w:widowControl w:val="0"/>
        <w:numPr>
          <w:ilvl w:val="1"/>
          <w:numId w:val="32"/>
        </w:numPr>
        <w:ind w:left="993"/>
        <w:rPr>
          <w:rFonts w:cs="Arial"/>
          <w:sz w:val="20"/>
          <w:szCs w:val="20"/>
          <w:lang w:val="tr-TR"/>
        </w:rPr>
      </w:pPr>
      <w:r w:rsidRPr="00051297">
        <w:rPr>
          <w:rFonts w:cs="Arial"/>
          <w:sz w:val="20"/>
          <w:szCs w:val="20"/>
          <w:lang w:val="tr-TR"/>
        </w:rPr>
        <w:t xml:space="preserve">Sözleşme Makamı tarafından ya da onun adına yapılan bir muayene sırasında ortaya çıkan durumlar. </w:t>
      </w:r>
    </w:p>
    <w:p w14:paraId="44B4A9D2" w14:textId="77777777" w:rsidR="00A82329" w:rsidRPr="00051297" w:rsidRDefault="00A82329" w:rsidP="00A82329">
      <w:pPr>
        <w:widowControl w:val="0"/>
        <w:ind w:left="993" w:firstLine="0"/>
        <w:rPr>
          <w:rFonts w:cs="Arial"/>
          <w:sz w:val="20"/>
          <w:szCs w:val="20"/>
          <w:lang w:val="tr-TR"/>
        </w:rPr>
      </w:pPr>
    </w:p>
    <w:p w14:paraId="61E3B973"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14:paraId="784E5AA6" w14:textId="77777777" w:rsidR="00D95CBC" w:rsidRPr="00051297" w:rsidRDefault="00D95CBC" w:rsidP="00D95CBC">
      <w:pPr>
        <w:tabs>
          <w:tab w:val="left" w:pos="0"/>
        </w:tabs>
        <w:ind w:firstLine="0"/>
        <w:rPr>
          <w:sz w:val="20"/>
          <w:szCs w:val="20"/>
          <w:lang w:val="tr-TR"/>
        </w:rPr>
      </w:pPr>
      <w:r w:rsidRPr="00051297">
        <w:rPr>
          <w:sz w:val="20"/>
          <w:szCs w:val="20"/>
          <w:lang w:val="tr-TR"/>
        </w:rPr>
        <w:lastRenderedPageBreak/>
        <w:t>(16) Eğer garanti süresinde bu tür bir kusur ya da hasar oluşursa Sözleşme Makamı ya da Proje Yöneticisi durumu Yükleniciye tebliğ eder. Eğer yüklenici tebliğde verilen zamanda içinde hata ve hasarda bir düzeltme yoluna gitmezse, Sözleşme Makamı;</w:t>
      </w:r>
    </w:p>
    <w:p w14:paraId="70F88564"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14:paraId="09224D89" w14:textId="77777777" w:rsidR="00D95CBC" w:rsidRPr="00051297" w:rsidRDefault="00D95CBC" w:rsidP="00D95CBC">
      <w:pPr>
        <w:tabs>
          <w:tab w:val="left" w:pos="0"/>
        </w:tabs>
        <w:ind w:firstLine="0"/>
        <w:rPr>
          <w:sz w:val="20"/>
          <w:szCs w:val="20"/>
          <w:lang w:val="tr-TR"/>
        </w:rPr>
      </w:pPr>
      <w:r w:rsidRPr="00051297">
        <w:rPr>
          <w:sz w:val="20"/>
          <w:szCs w:val="20"/>
          <w:lang w:val="tr-TR"/>
        </w:rPr>
        <w:t>Sözleşmeyi feshedebilir.</w:t>
      </w:r>
    </w:p>
    <w:p w14:paraId="04052C28" w14:textId="77777777" w:rsidR="00D95CBC" w:rsidRPr="00051297" w:rsidRDefault="00D95CBC" w:rsidP="00D95CBC">
      <w:pPr>
        <w:tabs>
          <w:tab w:val="left" w:pos="0"/>
        </w:tabs>
        <w:ind w:firstLine="0"/>
        <w:rPr>
          <w:sz w:val="20"/>
          <w:szCs w:val="20"/>
          <w:lang w:val="tr-TR"/>
        </w:rPr>
      </w:pPr>
      <w:r w:rsidRPr="00051297">
        <w:rPr>
          <w:sz w:val="20"/>
          <w:szCs w:val="20"/>
          <w:lang w:val="tr-TR"/>
        </w:rPr>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14:paraId="557BB486" w14:textId="77777777" w:rsidR="00D95CBC" w:rsidRPr="00051297" w:rsidRDefault="00D95CBC" w:rsidP="00D95CBC">
      <w:pPr>
        <w:tabs>
          <w:tab w:val="left" w:pos="0"/>
        </w:tabs>
        <w:ind w:firstLine="0"/>
        <w:rPr>
          <w:sz w:val="20"/>
          <w:szCs w:val="20"/>
          <w:lang w:val="tr-TR"/>
        </w:rPr>
      </w:pPr>
      <w:r w:rsidRPr="00051297">
        <w:rPr>
          <w:sz w:val="20"/>
          <w:szCs w:val="20"/>
          <w:lang w:val="tr-TR"/>
        </w:rPr>
        <w:t>(18) Garanti süresi geçici kabul tarihinde başlar ve garanti yükümlülükleri Özel Koşullar ve Teknik Şartnamede belirtilir. Eğer garanti süresi belirtilmemişse 365 gün olarak kabul edilecektir.</w:t>
      </w:r>
    </w:p>
    <w:p w14:paraId="05C96927" w14:textId="77777777" w:rsidR="00D95CBC" w:rsidRPr="00051297" w:rsidRDefault="00D95CBC" w:rsidP="00D95CBC">
      <w:pPr>
        <w:tabs>
          <w:tab w:val="left" w:pos="0"/>
        </w:tabs>
        <w:ind w:firstLine="0"/>
        <w:rPr>
          <w:sz w:val="20"/>
          <w:szCs w:val="20"/>
          <w:lang w:val="tr-TR"/>
        </w:rPr>
      </w:pPr>
      <w:r w:rsidRPr="00051297">
        <w:rPr>
          <w:sz w:val="20"/>
          <w:szCs w:val="20"/>
          <w:lang w:val="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14:paraId="1AD3A2EF"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(20) Sözleşme, kesin kabul onay belgesi imzalanana ya da Proje Yöneticisi tarafından imzalanmış varsayılana kadar tamamlanmış sayılmaz. </w:t>
      </w:r>
    </w:p>
    <w:p w14:paraId="441E7348" w14:textId="77777777" w:rsidR="00D95CBC" w:rsidRPr="00051297" w:rsidRDefault="00D95CBC" w:rsidP="00743FAD">
      <w:pPr>
        <w:numPr>
          <w:ilvl w:val="0"/>
          <w:numId w:val="19"/>
        </w:numPr>
        <w:overflowPunct w:val="0"/>
        <w:autoSpaceDE w:val="0"/>
        <w:autoSpaceDN w:val="0"/>
        <w:adjustRightInd w:val="0"/>
        <w:textAlignment w:val="baseline"/>
        <w:rPr>
          <w:sz w:val="20"/>
          <w:szCs w:val="20"/>
          <w:lang w:val="tr-TR"/>
        </w:rPr>
      </w:pPr>
      <w:r w:rsidRPr="00051297">
        <w:rPr>
          <w:b/>
          <w:sz w:val="20"/>
          <w:szCs w:val="20"/>
          <w:lang w:val="tr-TR"/>
        </w:rPr>
        <w:t>Fiyatlarda değişiklik</w:t>
      </w:r>
      <w:r w:rsidRPr="00051297">
        <w:rPr>
          <w:sz w:val="20"/>
          <w:szCs w:val="20"/>
          <w:lang w:val="tr-TR"/>
        </w:rPr>
        <w:t xml:space="preserve"> </w:t>
      </w:r>
    </w:p>
    <w:p w14:paraId="5F395D6F" w14:textId="77777777" w:rsidR="00D95CBC" w:rsidRPr="00051297" w:rsidRDefault="00D95CBC" w:rsidP="00D95CBC">
      <w:pPr>
        <w:tabs>
          <w:tab w:val="left" w:pos="0"/>
        </w:tabs>
        <w:ind w:firstLine="0"/>
        <w:rPr>
          <w:sz w:val="20"/>
          <w:szCs w:val="20"/>
          <w:lang w:val="tr-TR"/>
        </w:rPr>
      </w:pPr>
      <w:r w:rsidRPr="00051297">
        <w:rPr>
          <w:sz w:val="20"/>
          <w:szCs w:val="20"/>
          <w:lang w:val="tr-TR"/>
        </w:rPr>
        <w:t>(1) Özel Koşullarda aksi öngörülmedikçe fiyat/ücret oranları veya tutarları değiştirilemeyecektir.</w:t>
      </w:r>
    </w:p>
    <w:p w14:paraId="36C241B8" w14:textId="77777777" w:rsidR="00D95CBC" w:rsidRPr="00051297" w:rsidRDefault="00D95CBC" w:rsidP="00D95CBC">
      <w:pPr>
        <w:tabs>
          <w:tab w:val="left" w:pos="0"/>
        </w:tabs>
        <w:jc w:val="center"/>
        <w:rPr>
          <w:b/>
          <w:sz w:val="20"/>
          <w:szCs w:val="20"/>
          <w:lang w:val="tr-TR"/>
        </w:rPr>
      </w:pPr>
      <w:r w:rsidRPr="00051297">
        <w:rPr>
          <w:rFonts w:cs="Arial"/>
          <w:b/>
          <w:sz w:val="20"/>
          <w:szCs w:val="20"/>
          <w:lang w:val="tr-TR"/>
        </w:rPr>
        <w:t>SÖZLEŞMENİN</w:t>
      </w:r>
      <w:r w:rsidRPr="00051297">
        <w:rPr>
          <w:b/>
          <w:sz w:val="20"/>
          <w:szCs w:val="20"/>
          <w:lang w:val="tr-TR"/>
        </w:rPr>
        <w:t xml:space="preserve"> İHLALİ VE FESİH</w:t>
      </w:r>
    </w:p>
    <w:p w14:paraId="555FF3E1"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Sözleşmenin ihlali</w:t>
      </w:r>
    </w:p>
    <w:p w14:paraId="5D1BD5E1" w14:textId="77777777" w:rsidR="00D95CBC" w:rsidRPr="00051297" w:rsidRDefault="00D95CBC" w:rsidP="00D95CBC">
      <w:pPr>
        <w:tabs>
          <w:tab w:val="left" w:pos="0"/>
        </w:tabs>
        <w:ind w:firstLine="0"/>
        <w:rPr>
          <w:sz w:val="20"/>
          <w:szCs w:val="20"/>
          <w:lang w:val="tr-TR"/>
        </w:rPr>
      </w:pPr>
      <w:r w:rsidRPr="00051297">
        <w:rPr>
          <w:sz w:val="20"/>
          <w:szCs w:val="20"/>
          <w:lang w:val="tr-TR"/>
        </w:rPr>
        <w:t>(1) Tarafların herhangi biri sözleşme altındaki yükümlülüklerinden herhangi birini yerine getirmediğinde sözleşmeyi ihlal etmiş addedilir.</w:t>
      </w:r>
    </w:p>
    <w:p w14:paraId="0FE8FC19" w14:textId="77777777" w:rsidR="00D95CBC" w:rsidRPr="00051297" w:rsidRDefault="00D95CBC" w:rsidP="00D95CBC">
      <w:pPr>
        <w:tabs>
          <w:tab w:val="left" w:pos="0"/>
        </w:tabs>
        <w:ind w:firstLine="0"/>
        <w:rPr>
          <w:sz w:val="20"/>
          <w:szCs w:val="20"/>
          <w:lang w:val="tr-TR"/>
        </w:rPr>
      </w:pPr>
      <w:r w:rsidRPr="00051297">
        <w:rPr>
          <w:sz w:val="20"/>
          <w:szCs w:val="20"/>
          <w:lang w:val="tr-TR"/>
        </w:rPr>
        <w:t>(2) Sözleşmenin ihlal edilmesi durumunda, ihlalden zarar gören taraf aşağıdaki hukuki çarelere başvurma hakkına sahip olacaktır:</w:t>
      </w:r>
    </w:p>
    <w:p w14:paraId="781BF903" w14:textId="77777777" w:rsidR="00D95CBC" w:rsidRPr="00051297" w:rsidRDefault="00D95CBC" w:rsidP="00743FAD">
      <w:pPr>
        <w:numPr>
          <w:ilvl w:val="0"/>
          <w:numId w:val="22"/>
        </w:numPr>
        <w:overflowPunct w:val="0"/>
        <w:autoSpaceDE w:val="0"/>
        <w:autoSpaceDN w:val="0"/>
        <w:adjustRightInd w:val="0"/>
        <w:textAlignment w:val="baseline"/>
        <w:rPr>
          <w:sz w:val="20"/>
          <w:szCs w:val="20"/>
          <w:lang w:val="tr-TR"/>
        </w:rPr>
      </w:pPr>
      <w:r w:rsidRPr="00051297">
        <w:rPr>
          <w:sz w:val="20"/>
          <w:szCs w:val="20"/>
          <w:lang w:val="tr-TR"/>
        </w:rPr>
        <w:t>Zarar-ziyan bedelinin karşılıklı mutabakatla tahsili ve/veya</w:t>
      </w:r>
    </w:p>
    <w:p w14:paraId="642CCF30" w14:textId="77777777" w:rsidR="00D95CBC" w:rsidRPr="00051297" w:rsidRDefault="00D95CBC" w:rsidP="00743FAD">
      <w:pPr>
        <w:numPr>
          <w:ilvl w:val="0"/>
          <w:numId w:val="22"/>
        </w:numPr>
        <w:overflowPunct w:val="0"/>
        <w:autoSpaceDE w:val="0"/>
        <w:autoSpaceDN w:val="0"/>
        <w:adjustRightInd w:val="0"/>
        <w:textAlignment w:val="baseline"/>
        <w:rPr>
          <w:sz w:val="20"/>
          <w:szCs w:val="20"/>
          <w:lang w:val="tr-TR"/>
        </w:rPr>
      </w:pPr>
      <w:r w:rsidRPr="00051297">
        <w:rPr>
          <w:sz w:val="20"/>
          <w:szCs w:val="20"/>
          <w:lang w:val="tr-TR"/>
        </w:rPr>
        <w:t>Sözleşmenin feshedilerek yasal yollardan tahsili.</w:t>
      </w:r>
    </w:p>
    <w:p w14:paraId="2615623E" w14:textId="77777777" w:rsidR="00D95CBC" w:rsidRPr="00051297" w:rsidRDefault="00D95CBC" w:rsidP="00D95CBC">
      <w:pPr>
        <w:tabs>
          <w:tab w:val="left" w:pos="0"/>
        </w:tabs>
        <w:rPr>
          <w:sz w:val="20"/>
          <w:szCs w:val="20"/>
          <w:lang w:val="tr-TR"/>
        </w:rPr>
      </w:pPr>
      <w:r w:rsidRPr="00051297">
        <w:rPr>
          <w:sz w:val="20"/>
          <w:szCs w:val="20"/>
          <w:lang w:val="tr-TR"/>
        </w:rPr>
        <w:t xml:space="preserve">(3) </w:t>
      </w:r>
      <w:r w:rsidRPr="00051297">
        <w:rPr>
          <w:rFonts w:cs="Arial"/>
          <w:sz w:val="20"/>
          <w:szCs w:val="20"/>
          <w:lang w:val="tr-TR"/>
        </w:rPr>
        <w:t>Zarar</w:t>
      </w:r>
      <w:r w:rsidRPr="00051297">
        <w:rPr>
          <w:sz w:val="20"/>
          <w:szCs w:val="20"/>
          <w:lang w:val="tr-TR"/>
        </w:rPr>
        <w:t>-ziyan bedeli iki şekilde olabilir:</w:t>
      </w:r>
    </w:p>
    <w:p w14:paraId="1D66BD64" w14:textId="77777777" w:rsidR="00D95CBC" w:rsidRPr="00051297" w:rsidRDefault="00D95CBC" w:rsidP="00743FAD">
      <w:pPr>
        <w:numPr>
          <w:ilvl w:val="0"/>
          <w:numId w:val="21"/>
        </w:numPr>
        <w:overflowPunct w:val="0"/>
        <w:autoSpaceDE w:val="0"/>
        <w:autoSpaceDN w:val="0"/>
        <w:adjustRightInd w:val="0"/>
        <w:textAlignment w:val="baseline"/>
        <w:rPr>
          <w:sz w:val="20"/>
          <w:szCs w:val="20"/>
          <w:lang w:val="tr-TR"/>
        </w:rPr>
      </w:pPr>
      <w:r w:rsidRPr="00051297">
        <w:rPr>
          <w:sz w:val="20"/>
          <w:szCs w:val="20"/>
          <w:lang w:val="tr-TR"/>
        </w:rPr>
        <w:t xml:space="preserve">Genel zarar-ziyan </w:t>
      </w:r>
      <w:proofErr w:type="gramStart"/>
      <w:r w:rsidRPr="00051297">
        <w:rPr>
          <w:sz w:val="20"/>
          <w:szCs w:val="20"/>
          <w:lang w:val="tr-TR"/>
        </w:rPr>
        <w:t>bedeli  veya</w:t>
      </w:r>
      <w:proofErr w:type="gramEnd"/>
      <w:r w:rsidRPr="00051297">
        <w:rPr>
          <w:sz w:val="20"/>
          <w:szCs w:val="20"/>
          <w:lang w:val="tr-TR"/>
        </w:rPr>
        <w:t xml:space="preserve"> </w:t>
      </w:r>
    </w:p>
    <w:p w14:paraId="097C6924" w14:textId="77777777" w:rsidR="00D95CBC" w:rsidRPr="00051297" w:rsidRDefault="00D95CBC" w:rsidP="00743FAD">
      <w:pPr>
        <w:numPr>
          <w:ilvl w:val="0"/>
          <w:numId w:val="21"/>
        </w:numPr>
        <w:overflowPunct w:val="0"/>
        <w:autoSpaceDE w:val="0"/>
        <w:autoSpaceDN w:val="0"/>
        <w:adjustRightInd w:val="0"/>
        <w:textAlignment w:val="baseline"/>
        <w:rPr>
          <w:sz w:val="20"/>
          <w:szCs w:val="20"/>
          <w:lang w:val="tr-TR"/>
        </w:rPr>
      </w:pPr>
      <w:r w:rsidRPr="00051297">
        <w:rPr>
          <w:sz w:val="20"/>
          <w:szCs w:val="20"/>
          <w:lang w:val="tr-TR"/>
        </w:rPr>
        <w:t>Maktu zarar-ziyan bedeli.</w:t>
      </w:r>
    </w:p>
    <w:p w14:paraId="04DA4C52" w14:textId="77777777" w:rsidR="00D95CBC" w:rsidRPr="00051297" w:rsidRDefault="00D95CBC" w:rsidP="00D95CBC">
      <w:pPr>
        <w:tabs>
          <w:tab w:val="left" w:pos="0"/>
        </w:tabs>
        <w:ind w:firstLine="0"/>
        <w:rPr>
          <w:sz w:val="20"/>
          <w:szCs w:val="20"/>
          <w:lang w:val="tr-TR"/>
        </w:rPr>
      </w:pPr>
      <w:r w:rsidRPr="00051297">
        <w:rPr>
          <w:sz w:val="20"/>
          <w:szCs w:val="20"/>
          <w:lang w:val="tr-TR"/>
        </w:rPr>
        <w:t>(4) Sözleşme Makamı zarar-ziyan bedeline hak kazandığı her durumda bu zarar-ziyan bedellerini Yükleniciye ödeyeceği tutarlardan veya ilgili teminattan kesebilir.</w:t>
      </w:r>
    </w:p>
    <w:p w14:paraId="45AE88C8" w14:textId="77777777" w:rsidR="00D95CBC" w:rsidRPr="00051297" w:rsidRDefault="00D95CBC" w:rsidP="00D95CBC">
      <w:pPr>
        <w:tabs>
          <w:tab w:val="left" w:pos="0"/>
        </w:tabs>
        <w:ind w:firstLine="0"/>
        <w:rPr>
          <w:sz w:val="20"/>
          <w:szCs w:val="20"/>
          <w:lang w:val="tr-TR"/>
        </w:rPr>
      </w:pPr>
      <w:r w:rsidRPr="00051297">
        <w:rPr>
          <w:sz w:val="20"/>
          <w:szCs w:val="20"/>
          <w:lang w:val="tr-TR"/>
        </w:rPr>
        <w:t>(5) Sözleşme Makamının, sözleşme tamamlandıktan sonra tespit edilen zarar veya hasarlar için tazminat alma hakkı saklıdır.</w:t>
      </w:r>
    </w:p>
    <w:p w14:paraId="53C233D3"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Sözleşmenin askıya alınması</w:t>
      </w:r>
    </w:p>
    <w:p w14:paraId="5C4B1751" w14:textId="77777777" w:rsidR="00D95CBC" w:rsidRPr="00051297" w:rsidRDefault="00D95CBC" w:rsidP="00D95CBC">
      <w:pPr>
        <w:tabs>
          <w:tab w:val="left" w:pos="0"/>
        </w:tabs>
        <w:ind w:firstLine="0"/>
        <w:rPr>
          <w:sz w:val="20"/>
          <w:szCs w:val="20"/>
          <w:lang w:val="tr-TR"/>
        </w:rPr>
      </w:pPr>
      <w:r w:rsidRPr="00051297">
        <w:rPr>
          <w:sz w:val="20"/>
          <w:szCs w:val="20"/>
          <w:lang w:val="tr-TR"/>
        </w:rPr>
        <w:t>(1) Sözleşme konusu işin ihale edilmesine ilişkin prosedürlere veya sözleşmenin ifa edilmesine maddi hatalar veya usulsüzlükler veya sahtekarlıklar dolayısıyla halel gelmesi durumunda Sözleşme Makamı sözleşmenin yürütülmesini askıya alacaktır.</w:t>
      </w:r>
    </w:p>
    <w:p w14:paraId="47CA6D52" w14:textId="77777777" w:rsidR="00D95CBC" w:rsidRDefault="00D95CBC" w:rsidP="00D95CBC">
      <w:pPr>
        <w:tabs>
          <w:tab w:val="left" w:pos="0"/>
        </w:tabs>
        <w:ind w:firstLine="0"/>
        <w:rPr>
          <w:sz w:val="20"/>
          <w:szCs w:val="20"/>
          <w:lang w:val="tr-TR"/>
        </w:rPr>
      </w:pPr>
      <w:r w:rsidRPr="00051297">
        <w:rPr>
          <w:sz w:val="20"/>
          <w:szCs w:val="20"/>
          <w:lang w:val="tr-TR"/>
        </w:rPr>
        <w:t>(2) Söz konusu hataların veya usulsüzlüklerin veya sahtekarlıkların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14:paraId="3BD0B609" w14:textId="77777777" w:rsidR="00A82329" w:rsidRDefault="00A82329" w:rsidP="00D95CBC">
      <w:pPr>
        <w:tabs>
          <w:tab w:val="left" w:pos="0"/>
        </w:tabs>
        <w:ind w:firstLine="0"/>
        <w:rPr>
          <w:sz w:val="20"/>
          <w:szCs w:val="20"/>
          <w:lang w:val="tr-TR"/>
        </w:rPr>
      </w:pPr>
    </w:p>
    <w:p w14:paraId="50E4498A" w14:textId="77777777" w:rsidR="00A82329" w:rsidRPr="00051297" w:rsidRDefault="00A82329" w:rsidP="00D95CBC">
      <w:pPr>
        <w:tabs>
          <w:tab w:val="left" w:pos="0"/>
        </w:tabs>
        <w:ind w:firstLine="0"/>
        <w:rPr>
          <w:sz w:val="20"/>
          <w:szCs w:val="20"/>
          <w:lang w:val="tr-TR"/>
        </w:rPr>
      </w:pPr>
    </w:p>
    <w:p w14:paraId="60E61DE7"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lastRenderedPageBreak/>
        <w:t>Sözleşmenin sözleşme makamı tarafından feshi</w:t>
      </w:r>
    </w:p>
    <w:p w14:paraId="771620E6" w14:textId="77777777" w:rsidR="00D95CBC" w:rsidRPr="00051297" w:rsidRDefault="00D95CBC" w:rsidP="00D95CBC">
      <w:pPr>
        <w:tabs>
          <w:tab w:val="left" w:pos="0"/>
        </w:tabs>
        <w:ind w:firstLine="0"/>
        <w:rPr>
          <w:sz w:val="20"/>
          <w:szCs w:val="20"/>
          <w:lang w:val="tr-TR"/>
        </w:rPr>
      </w:pPr>
      <w:r w:rsidRPr="00051297">
        <w:rPr>
          <w:sz w:val="20"/>
          <w:szCs w:val="20"/>
          <w:lang w:val="tr-TR"/>
        </w:rPr>
        <w:t>(1) Sözleşme, sözleşmenin her iki tarafça imzalanmasından itibaren bir yıl içinde herhangi bir faaliyet ve karşılığında ödeme yapılmamışsa, kendiliğinden fesholunmuş addedilecektir.</w:t>
      </w:r>
    </w:p>
    <w:p w14:paraId="26F90CAB" w14:textId="77777777" w:rsidR="00D95CBC" w:rsidRPr="00051297" w:rsidRDefault="00D95CBC" w:rsidP="00D95CBC">
      <w:pPr>
        <w:tabs>
          <w:tab w:val="left" w:pos="0"/>
        </w:tabs>
        <w:ind w:firstLine="0"/>
        <w:rPr>
          <w:sz w:val="20"/>
          <w:szCs w:val="20"/>
          <w:lang w:val="tr-TR"/>
        </w:rPr>
      </w:pPr>
      <w:r w:rsidRPr="00051297">
        <w:rPr>
          <w:sz w:val="20"/>
          <w:szCs w:val="20"/>
          <w:lang w:val="tr-TR"/>
        </w:rPr>
        <w:t>(2) Fesih, Sözleşme Makamının veya Yüklenicinin sözleşme altında sahip oldukları diğer hak ve yetkilere halel getirmeyecektir.</w:t>
      </w:r>
    </w:p>
    <w:p w14:paraId="3B67D25D" w14:textId="77777777" w:rsidR="00D95CBC" w:rsidRPr="00051297" w:rsidRDefault="00D95CBC" w:rsidP="00D95CBC">
      <w:pPr>
        <w:tabs>
          <w:tab w:val="left" w:pos="0"/>
        </w:tabs>
        <w:ind w:firstLine="0"/>
        <w:rPr>
          <w:sz w:val="20"/>
          <w:szCs w:val="20"/>
          <w:lang w:val="tr-TR"/>
        </w:rPr>
      </w:pPr>
      <w:r w:rsidRPr="00051297">
        <w:rPr>
          <w:sz w:val="20"/>
          <w:szCs w:val="20"/>
          <w:lang w:val="tr-TR"/>
        </w:rPr>
        <w:t>(3) Bu Genel Koşullar’da tarif edilen fesih gerekçelerine ek olarak, Sözleşme Makamı aşağıdaki durumlardan herhangi birinin ortaya çıkması halinde Yükleniciye 7 (yedi) gün önceden bildirimde bulunarak sözleşmeyi feshedebilir:</w:t>
      </w:r>
    </w:p>
    <w:p w14:paraId="18FE1640" w14:textId="77777777" w:rsidR="00D95CBC" w:rsidRPr="00051297" w:rsidRDefault="00D95CBC" w:rsidP="00743FAD">
      <w:pPr>
        <w:numPr>
          <w:ilvl w:val="0"/>
          <w:numId w:val="23"/>
        </w:numPr>
        <w:overflowPunct w:val="0"/>
        <w:autoSpaceDE w:val="0"/>
        <w:autoSpaceDN w:val="0"/>
        <w:adjustRightInd w:val="0"/>
        <w:textAlignment w:val="baseline"/>
        <w:rPr>
          <w:sz w:val="20"/>
          <w:szCs w:val="20"/>
          <w:lang w:val="tr-TR"/>
        </w:rPr>
      </w:pPr>
      <w:r w:rsidRPr="00051297">
        <w:rPr>
          <w:sz w:val="20"/>
          <w:szCs w:val="20"/>
          <w:lang w:val="tr-TR"/>
        </w:rPr>
        <w:t xml:space="preserve">Yüklenicinin Sözleşme konusu işi önemli ölçüde sözleşmeye uygun şekilde yerine getirmemesi;    </w:t>
      </w:r>
    </w:p>
    <w:p w14:paraId="66A84E45" w14:textId="77777777" w:rsidR="00D95CBC" w:rsidRPr="00051297" w:rsidRDefault="00D95CBC" w:rsidP="00743FAD">
      <w:pPr>
        <w:numPr>
          <w:ilvl w:val="0"/>
          <w:numId w:val="23"/>
        </w:numPr>
        <w:overflowPunct w:val="0"/>
        <w:autoSpaceDE w:val="0"/>
        <w:autoSpaceDN w:val="0"/>
        <w:adjustRightInd w:val="0"/>
        <w:textAlignment w:val="baseline"/>
        <w:rPr>
          <w:sz w:val="20"/>
          <w:szCs w:val="20"/>
          <w:lang w:val="tr-TR"/>
        </w:rPr>
      </w:pPr>
      <w:r w:rsidRPr="00051297">
        <w:rPr>
          <w:sz w:val="20"/>
          <w:szCs w:val="20"/>
          <w:lang w:val="tr-TR"/>
        </w:rPr>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14:paraId="61CF8FAC" w14:textId="77777777" w:rsidR="00D95CBC" w:rsidRPr="00051297" w:rsidRDefault="00D95CBC" w:rsidP="00743FAD">
      <w:pPr>
        <w:numPr>
          <w:ilvl w:val="0"/>
          <w:numId w:val="23"/>
        </w:numPr>
        <w:overflowPunct w:val="0"/>
        <w:autoSpaceDE w:val="0"/>
        <w:autoSpaceDN w:val="0"/>
        <w:adjustRightInd w:val="0"/>
        <w:textAlignment w:val="baseline"/>
        <w:rPr>
          <w:sz w:val="20"/>
          <w:szCs w:val="20"/>
          <w:lang w:val="tr-TR"/>
        </w:rPr>
      </w:pPr>
      <w:r w:rsidRPr="00051297">
        <w:rPr>
          <w:sz w:val="20"/>
          <w:szCs w:val="20"/>
          <w:lang w:val="tr-TR"/>
        </w:rPr>
        <w:t>Yüklenicinin Proje Yöneticisi tarafından verilen idari emirleri yerine getirmeyi reddetmesi veya ihmal etmesi;</w:t>
      </w:r>
    </w:p>
    <w:p w14:paraId="72C794D2" w14:textId="77777777" w:rsidR="00D95CBC" w:rsidRPr="00051297" w:rsidRDefault="00D95CBC" w:rsidP="00743FAD">
      <w:pPr>
        <w:numPr>
          <w:ilvl w:val="0"/>
          <w:numId w:val="23"/>
        </w:numPr>
        <w:overflowPunct w:val="0"/>
        <w:autoSpaceDE w:val="0"/>
        <w:autoSpaceDN w:val="0"/>
        <w:adjustRightInd w:val="0"/>
        <w:textAlignment w:val="baseline"/>
        <w:rPr>
          <w:sz w:val="20"/>
          <w:szCs w:val="20"/>
          <w:lang w:val="tr-TR"/>
        </w:rPr>
      </w:pPr>
      <w:r w:rsidRPr="00051297">
        <w:rPr>
          <w:sz w:val="20"/>
          <w:szCs w:val="20"/>
          <w:lang w:val="tr-TR"/>
        </w:rPr>
        <w:t>Yüklenicinin sözleşmeyi devretmesi veya sözleşme altındaki işleri taşerona vermesi;</w:t>
      </w:r>
    </w:p>
    <w:p w14:paraId="6DA5263C" w14:textId="77777777" w:rsidR="00D95CBC" w:rsidRPr="00051297" w:rsidRDefault="00D95CBC" w:rsidP="00743FAD">
      <w:pPr>
        <w:numPr>
          <w:ilvl w:val="0"/>
          <w:numId w:val="23"/>
        </w:numPr>
        <w:overflowPunct w:val="0"/>
        <w:autoSpaceDE w:val="0"/>
        <w:autoSpaceDN w:val="0"/>
        <w:adjustRightInd w:val="0"/>
        <w:textAlignment w:val="baseline"/>
        <w:rPr>
          <w:sz w:val="20"/>
          <w:szCs w:val="20"/>
          <w:lang w:val="tr-TR"/>
        </w:rPr>
      </w:pPr>
      <w:r w:rsidRPr="00051297">
        <w:rPr>
          <w:sz w:val="20"/>
          <w:szCs w:val="20"/>
          <w:lang w:val="tr-TR"/>
        </w:rPr>
        <w:t xml:space="preserve">Yüklenicinin iflas etmesi veya tasfiyeye gitmesi, faaliyetlerinin mahkemeler tarafından kayyum idaresine verilmesi, alacaklılarıyla konkordato ve benzeri anlaşmalar yapması, ticari faaliyetlerini askıya alması, bu hususlarla ilgili olarak dava veya takibatlara maruz </w:t>
      </w:r>
      <w:proofErr w:type="gramStart"/>
      <w:r w:rsidRPr="00051297">
        <w:rPr>
          <w:sz w:val="20"/>
          <w:szCs w:val="20"/>
          <w:lang w:val="tr-TR"/>
        </w:rPr>
        <w:t>kalması,</w:t>
      </w:r>
      <w:proofErr w:type="gramEnd"/>
      <w:r w:rsidRPr="00051297">
        <w:rPr>
          <w:sz w:val="20"/>
          <w:szCs w:val="20"/>
          <w:lang w:val="tr-TR"/>
        </w:rPr>
        <w:t xml:space="preserve"> veya ulusal mevzuat gereğince benzer bir prosedür neticesinde bu türden durumlara düşmesi;   </w:t>
      </w:r>
    </w:p>
    <w:p w14:paraId="73B8C601" w14:textId="77777777" w:rsidR="00D95CBC" w:rsidRPr="00051297" w:rsidRDefault="00D95CBC" w:rsidP="00743FAD">
      <w:pPr>
        <w:numPr>
          <w:ilvl w:val="0"/>
          <w:numId w:val="23"/>
        </w:numPr>
        <w:overflowPunct w:val="0"/>
        <w:autoSpaceDE w:val="0"/>
        <w:autoSpaceDN w:val="0"/>
        <w:adjustRightInd w:val="0"/>
        <w:textAlignment w:val="baseline"/>
        <w:rPr>
          <w:sz w:val="20"/>
          <w:szCs w:val="20"/>
          <w:lang w:val="tr-TR"/>
        </w:rPr>
      </w:pPr>
      <w:r w:rsidRPr="00051297">
        <w:rPr>
          <w:sz w:val="20"/>
          <w:szCs w:val="20"/>
          <w:lang w:val="tr-TR"/>
        </w:rPr>
        <w:t xml:space="preserve">Yüklenicinin mesleki fiil ve davranışlarıyla ilgili olarak kesinleşmiş hüküm ifade eden bir mahkeme kararıyla suçlu bulunarak hüküm giymiş olması; </w:t>
      </w:r>
    </w:p>
    <w:p w14:paraId="1290F819" w14:textId="77777777" w:rsidR="00D95CBC" w:rsidRPr="00051297" w:rsidRDefault="00D95CBC" w:rsidP="00743FAD">
      <w:pPr>
        <w:numPr>
          <w:ilvl w:val="0"/>
          <w:numId w:val="23"/>
        </w:numPr>
        <w:overflowPunct w:val="0"/>
        <w:autoSpaceDE w:val="0"/>
        <w:autoSpaceDN w:val="0"/>
        <w:adjustRightInd w:val="0"/>
        <w:textAlignment w:val="baseline"/>
        <w:rPr>
          <w:sz w:val="20"/>
          <w:szCs w:val="20"/>
          <w:lang w:val="tr-TR"/>
        </w:rPr>
      </w:pPr>
      <w:r w:rsidRPr="00051297">
        <w:rPr>
          <w:sz w:val="20"/>
          <w:szCs w:val="20"/>
          <w:lang w:val="tr-TR"/>
        </w:rPr>
        <w:t>Yüklenicinin Sözleşme Makamı tarafından gerekçeli olarak kanıtlanan ağır bir mesleki kusur veya suistimalden suçlu bulunmuş olması;</w:t>
      </w:r>
    </w:p>
    <w:p w14:paraId="5E8A8191" w14:textId="77777777" w:rsidR="00D95CBC" w:rsidRPr="00051297" w:rsidRDefault="00D95CBC" w:rsidP="00743FAD">
      <w:pPr>
        <w:numPr>
          <w:ilvl w:val="0"/>
          <w:numId w:val="23"/>
        </w:numPr>
        <w:overflowPunct w:val="0"/>
        <w:autoSpaceDE w:val="0"/>
        <w:autoSpaceDN w:val="0"/>
        <w:adjustRightInd w:val="0"/>
        <w:textAlignment w:val="baseline"/>
        <w:rPr>
          <w:sz w:val="20"/>
          <w:szCs w:val="20"/>
          <w:lang w:val="tr-TR"/>
        </w:rPr>
      </w:pPr>
      <w:r w:rsidRPr="00051297">
        <w:rPr>
          <w:sz w:val="20"/>
          <w:szCs w:val="20"/>
          <w:lang w:val="tr-TR"/>
        </w:rPr>
        <w:t xml:space="preserve">Yüklenicinin sahtekarlık, yolsuzluk, suç örgütüne iştirak veya başka bir yasadışı faaliyet münasebetiyle kesinleşmiş hüküm ifade eden bir mahkeme kararıyla suçlu bulunarak hüküm giymiş olması;  </w:t>
      </w:r>
    </w:p>
    <w:p w14:paraId="02997125" w14:textId="77777777" w:rsidR="00D95CBC" w:rsidRPr="00051297" w:rsidRDefault="00D95CBC" w:rsidP="00743FAD">
      <w:pPr>
        <w:numPr>
          <w:ilvl w:val="0"/>
          <w:numId w:val="23"/>
        </w:numPr>
        <w:overflowPunct w:val="0"/>
        <w:autoSpaceDE w:val="0"/>
        <w:autoSpaceDN w:val="0"/>
        <w:adjustRightInd w:val="0"/>
        <w:textAlignment w:val="baseline"/>
        <w:rPr>
          <w:sz w:val="20"/>
          <w:szCs w:val="20"/>
          <w:lang w:val="tr-TR"/>
        </w:rPr>
      </w:pPr>
      <w:r w:rsidRPr="00051297">
        <w:rPr>
          <w:color w:val="000000"/>
          <w:sz w:val="20"/>
          <w:szCs w:val="20"/>
          <w:lang w:val="tr-TR"/>
        </w:rPr>
        <w:t xml:space="preserve">Kalkınma Ajansı </w:t>
      </w:r>
      <w:r w:rsidRPr="00051297">
        <w:rPr>
          <w:sz w:val="20"/>
          <w:szCs w:val="20"/>
          <w:lang w:val="tr-TR"/>
        </w:rPr>
        <w:t xml:space="preserve">mali destekleri kapsamında finanse edilen başka bir tedarik sözleşmesi prosedürünü veya destek programı prosedürünü takiben Yüklenicinin akdi yükümlülüklerini yerine getirmediği için sözleşmeyi ciddi ölçüde ihlal ettiğinin ilan edilmiş olması;   </w:t>
      </w:r>
    </w:p>
    <w:p w14:paraId="53964745" w14:textId="77777777" w:rsidR="00D95CBC" w:rsidRPr="00051297" w:rsidRDefault="00D95CBC" w:rsidP="00743FAD">
      <w:pPr>
        <w:numPr>
          <w:ilvl w:val="0"/>
          <w:numId w:val="23"/>
        </w:numPr>
        <w:overflowPunct w:val="0"/>
        <w:autoSpaceDE w:val="0"/>
        <w:autoSpaceDN w:val="0"/>
        <w:adjustRightInd w:val="0"/>
        <w:textAlignment w:val="baseline"/>
        <w:rPr>
          <w:sz w:val="20"/>
          <w:szCs w:val="20"/>
          <w:lang w:val="tr-TR"/>
        </w:rPr>
      </w:pPr>
      <w:r w:rsidRPr="00051297">
        <w:rPr>
          <w:sz w:val="20"/>
          <w:szCs w:val="20"/>
          <w:lang w:val="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14:paraId="47391010" w14:textId="77777777" w:rsidR="00D95CBC" w:rsidRPr="00051297" w:rsidRDefault="00D95CBC" w:rsidP="00743FAD">
      <w:pPr>
        <w:numPr>
          <w:ilvl w:val="0"/>
          <w:numId w:val="23"/>
        </w:numPr>
        <w:overflowPunct w:val="0"/>
        <w:autoSpaceDE w:val="0"/>
        <w:autoSpaceDN w:val="0"/>
        <w:adjustRightInd w:val="0"/>
        <w:textAlignment w:val="baseline"/>
        <w:rPr>
          <w:sz w:val="20"/>
          <w:szCs w:val="20"/>
          <w:lang w:val="tr-TR"/>
        </w:rPr>
      </w:pPr>
      <w:r w:rsidRPr="00051297">
        <w:rPr>
          <w:sz w:val="20"/>
          <w:szCs w:val="20"/>
          <w:lang w:val="tr-TR"/>
        </w:rPr>
        <w:t xml:space="preserve">Sözleşmenin ifa edilmesini önleyen başka bir yasal engelin zuhur etmiş olması;   </w:t>
      </w:r>
    </w:p>
    <w:p w14:paraId="732A192A" w14:textId="77777777" w:rsidR="00D95CBC" w:rsidRPr="00051297" w:rsidRDefault="00D95CBC" w:rsidP="00743FAD">
      <w:pPr>
        <w:numPr>
          <w:ilvl w:val="0"/>
          <w:numId w:val="23"/>
        </w:numPr>
        <w:overflowPunct w:val="0"/>
        <w:autoSpaceDE w:val="0"/>
        <w:autoSpaceDN w:val="0"/>
        <w:adjustRightInd w:val="0"/>
        <w:textAlignment w:val="baseline"/>
        <w:rPr>
          <w:sz w:val="20"/>
          <w:szCs w:val="20"/>
          <w:lang w:val="tr-TR"/>
        </w:rPr>
      </w:pPr>
      <w:r w:rsidRPr="00051297">
        <w:rPr>
          <w:sz w:val="20"/>
          <w:szCs w:val="20"/>
          <w:lang w:val="tr-TR"/>
        </w:rPr>
        <w:t xml:space="preserve">Yüklenicinin gerekli teminatları veya sigortayı sağlayamaması ya da söz konusu teminat veya sigortayı sağlayan kişinin bunlarda yer alan taahhüt hükümlerine riayet etmemesi. </w:t>
      </w:r>
    </w:p>
    <w:p w14:paraId="31145AEB"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Makamı’nın, Sözleşmeyi feshetmesi halinde, Yüklenicinin işin tamamlanmasındaki gecikmeden ötürü sorumluluğu, sözleşme altında daha önceden maruz kalınmış yükümlülükler saklı kalmak </w:t>
      </w:r>
      <w:proofErr w:type="gramStart"/>
      <w:r w:rsidRPr="00051297">
        <w:rPr>
          <w:sz w:val="20"/>
          <w:szCs w:val="20"/>
          <w:lang w:val="tr-TR"/>
        </w:rPr>
        <w:t>kaydıyla,  derhal</w:t>
      </w:r>
      <w:proofErr w:type="gramEnd"/>
      <w:r w:rsidRPr="00051297">
        <w:rPr>
          <w:sz w:val="20"/>
          <w:szCs w:val="20"/>
          <w:lang w:val="tr-TR"/>
        </w:rPr>
        <w:t xml:space="preserve"> sona erecektir.</w:t>
      </w:r>
    </w:p>
    <w:p w14:paraId="74F0AA2E" w14:textId="77777777" w:rsidR="00D95CBC" w:rsidRPr="00051297" w:rsidRDefault="00D95CBC" w:rsidP="00D95CBC">
      <w:pPr>
        <w:tabs>
          <w:tab w:val="left" w:pos="0"/>
        </w:tabs>
        <w:ind w:firstLine="0"/>
        <w:rPr>
          <w:sz w:val="20"/>
          <w:szCs w:val="20"/>
          <w:lang w:val="tr-TR"/>
        </w:rPr>
      </w:pPr>
      <w:r w:rsidRPr="00051297">
        <w:rPr>
          <w:sz w:val="20"/>
          <w:szCs w:val="20"/>
          <w:lang w:val="tr-TR"/>
        </w:rPr>
        <w:t>(5) Yüklenici, sözleşmenin feshi üzerine veya sözleşmenin feshedildiğine dair bildirimi aldığında, işin süratli ve düzgün bir biçimde ve ilgili maliyetler asgari düzeyde tutulacak şekilde tamamlanmasını teminen gerekli adımları derhal atacaktır.</w:t>
      </w:r>
    </w:p>
    <w:p w14:paraId="4FBDAB7C" w14:textId="77777777" w:rsidR="00D95CBC" w:rsidRPr="00051297" w:rsidRDefault="00D95CBC" w:rsidP="00D95CBC">
      <w:pPr>
        <w:tabs>
          <w:tab w:val="left" w:pos="0"/>
        </w:tabs>
        <w:ind w:firstLine="0"/>
        <w:rPr>
          <w:sz w:val="20"/>
          <w:szCs w:val="20"/>
          <w:lang w:val="tr-TR"/>
        </w:rPr>
      </w:pPr>
      <w:r w:rsidRPr="00051297">
        <w:rPr>
          <w:sz w:val="20"/>
          <w:szCs w:val="20"/>
          <w:lang w:val="tr-TR"/>
        </w:rPr>
        <w:t>(6) Proje Yöneticisi sözleşmenin feshinden sonra mümkün olan en kısa süre içinde fesih tarihi itibariyle Yükleniciye borçlu olunan bütün tutarları ve hizmet bedellerini onaylayacaktır.</w:t>
      </w:r>
    </w:p>
    <w:p w14:paraId="3A6888CB" w14:textId="77777777" w:rsidR="00D95CBC" w:rsidRPr="00051297" w:rsidRDefault="00D95CBC" w:rsidP="00D95CBC">
      <w:pPr>
        <w:tabs>
          <w:tab w:val="left" w:pos="0"/>
        </w:tabs>
        <w:ind w:firstLine="0"/>
        <w:rPr>
          <w:sz w:val="20"/>
          <w:szCs w:val="20"/>
          <w:lang w:val="tr-TR"/>
        </w:rPr>
      </w:pPr>
      <w:r w:rsidRPr="00051297">
        <w:rPr>
          <w:sz w:val="20"/>
          <w:szCs w:val="20"/>
          <w:lang w:val="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14:paraId="575497EE"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(8) Şayet Sözleşme Makamı tarafından sözleşme feshedilirse, Sözleşme Makamı maruz kaldığı zarar ve kayıpların bedelini sözleşmede belirtilen azami tutara kadar olmak üzere Yükleniciden geri alma hakkına sahip bulunacaktır. Eğer </w:t>
      </w:r>
      <w:r w:rsidRPr="00051297">
        <w:rPr>
          <w:sz w:val="20"/>
          <w:szCs w:val="20"/>
          <w:lang w:val="tr-TR"/>
        </w:rPr>
        <w:lastRenderedPageBreak/>
        <w:t>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14:paraId="63556A8A" w14:textId="77777777" w:rsidR="00D95CBC" w:rsidRDefault="00D95CBC" w:rsidP="00D95CBC">
      <w:pPr>
        <w:tabs>
          <w:tab w:val="left" w:pos="0"/>
        </w:tabs>
        <w:ind w:firstLine="0"/>
        <w:rPr>
          <w:sz w:val="20"/>
          <w:szCs w:val="20"/>
          <w:lang w:val="tr-TR"/>
        </w:rPr>
      </w:pPr>
      <w:r w:rsidRPr="00051297">
        <w:rPr>
          <w:sz w:val="20"/>
          <w:szCs w:val="20"/>
          <w:lang w:val="tr-TR"/>
        </w:rPr>
        <w:t>(9) Yüklenici, fesih anına kadar yapmış olduğu işler için kendisine borçlu olunan tutarlara ek olarak herhangi bir zarar veya hasar tazminatı talep etme hakkına sahip değildir.</w:t>
      </w:r>
    </w:p>
    <w:p w14:paraId="5EE50B3E" w14:textId="77777777" w:rsidR="00A82329" w:rsidRPr="00051297" w:rsidRDefault="00A82329" w:rsidP="00D95CBC">
      <w:pPr>
        <w:tabs>
          <w:tab w:val="left" w:pos="0"/>
        </w:tabs>
        <w:ind w:firstLine="0"/>
        <w:rPr>
          <w:sz w:val="20"/>
          <w:szCs w:val="20"/>
          <w:lang w:val="tr-TR"/>
        </w:rPr>
      </w:pPr>
    </w:p>
    <w:p w14:paraId="13ED44EF"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Sözleşmenin Yüklenici tarafından feshi</w:t>
      </w:r>
    </w:p>
    <w:p w14:paraId="107A3E86" w14:textId="77777777" w:rsidR="00D95CBC" w:rsidRPr="00051297" w:rsidRDefault="00D95CBC" w:rsidP="00D95CBC">
      <w:pPr>
        <w:tabs>
          <w:tab w:val="left" w:pos="0"/>
        </w:tabs>
        <w:ind w:firstLine="0"/>
        <w:rPr>
          <w:sz w:val="20"/>
          <w:szCs w:val="20"/>
          <w:lang w:val="tr-TR"/>
        </w:rPr>
      </w:pPr>
      <w:r w:rsidRPr="00051297">
        <w:rPr>
          <w:sz w:val="20"/>
          <w:szCs w:val="20"/>
          <w:lang w:val="tr-TR"/>
        </w:rPr>
        <w:t>(1) Yüklenici, Sözleşme Makamının aşağıdaki durumlara sebebiyet vermesi halinde, Sözleşme Makamına 15 gün önceden bildirimde bulunarak sözleşmeyi feshedebilir:</w:t>
      </w:r>
    </w:p>
    <w:p w14:paraId="3CBD48E9" w14:textId="77777777" w:rsidR="00D95CBC" w:rsidRPr="00051297" w:rsidRDefault="00D95CBC" w:rsidP="00743FAD">
      <w:pPr>
        <w:numPr>
          <w:ilvl w:val="0"/>
          <w:numId w:val="24"/>
        </w:numPr>
        <w:overflowPunct w:val="0"/>
        <w:autoSpaceDE w:val="0"/>
        <w:autoSpaceDN w:val="0"/>
        <w:adjustRightInd w:val="0"/>
        <w:textAlignment w:val="baseline"/>
        <w:rPr>
          <w:sz w:val="20"/>
          <w:szCs w:val="20"/>
          <w:lang w:val="tr-TR"/>
        </w:rPr>
      </w:pPr>
      <w:r w:rsidRPr="00051297">
        <w:rPr>
          <w:sz w:val="20"/>
          <w:szCs w:val="20"/>
          <w:lang w:val="tr-TR"/>
        </w:rPr>
        <w:t xml:space="preserve">Sözleşme Makamının Yükleniciye borcunu haklı bir neden olmaksızın ödememesi; </w:t>
      </w:r>
    </w:p>
    <w:p w14:paraId="44A2EF42" w14:textId="77777777" w:rsidR="00D95CBC" w:rsidRPr="00051297" w:rsidRDefault="00D95CBC" w:rsidP="00743FAD">
      <w:pPr>
        <w:numPr>
          <w:ilvl w:val="0"/>
          <w:numId w:val="24"/>
        </w:numPr>
        <w:overflowPunct w:val="0"/>
        <w:autoSpaceDE w:val="0"/>
        <w:autoSpaceDN w:val="0"/>
        <w:adjustRightInd w:val="0"/>
        <w:textAlignment w:val="baseline"/>
        <w:rPr>
          <w:sz w:val="20"/>
          <w:szCs w:val="20"/>
          <w:lang w:val="tr-TR"/>
        </w:rPr>
      </w:pPr>
      <w:r w:rsidRPr="00051297">
        <w:rPr>
          <w:sz w:val="20"/>
          <w:szCs w:val="20"/>
          <w:lang w:val="tr-TR"/>
        </w:rPr>
        <w:t>Hatırlatmalara rağmen Sözleşme Makamının yükümlülüklerini ısrarla yerine getirmemesi; veya</w:t>
      </w:r>
    </w:p>
    <w:p w14:paraId="39C17DEF" w14:textId="77777777" w:rsidR="00D95CBC" w:rsidRPr="00051297" w:rsidRDefault="00D95CBC" w:rsidP="00743FAD">
      <w:pPr>
        <w:numPr>
          <w:ilvl w:val="0"/>
          <w:numId w:val="24"/>
        </w:numPr>
        <w:overflowPunct w:val="0"/>
        <w:autoSpaceDE w:val="0"/>
        <w:autoSpaceDN w:val="0"/>
        <w:adjustRightInd w:val="0"/>
        <w:textAlignment w:val="baseline"/>
        <w:rPr>
          <w:sz w:val="20"/>
          <w:szCs w:val="20"/>
          <w:lang w:val="tr-TR"/>
        </w:rPr>
      </w:pPr>
      <w:r w:rsidRPr="00051297">
        <w:rPr>
          <w:sz w:val="20"/>
          <w:szCs w:val="20"/>
          <w:lang w:val="tr-TR"/>
        </w:rPr>
        <w:t xml:space="preserve">Sözleşmede belirtilmeyen nedenlerle veya Yüklenicinin kusurundan kaynaklanmayan sebeplerle Sözleşme Makamının işin tamamının veya bir kısmının yürütülmesini 90 günden daha uzun bir süreyle askıya alması.  </w:t>
      </w:r>
    </w:p>
    <w:p w14:paraId="4F091430" w14:textId="77777777" w:rsidR="00D95CBC" w:rsidRPr="00051297" w:rsidRDefault="00D95CBC" w:rsidP="00D95CBC">
      <w:pPr>
        <w:tabs>
          <w:tab w:val="left" w:pos="0"/>
        </w:tabs>
        <w:ind w:firstLine="0"/>
        <w:rPr>
          <w:sz w:val="20"/>
          <w:szCs w:val="20"/>
          <w:lang w:val="tr-TR"/>
        </w:rPr>
      </w:pPr>
      <w:r w:rsidRPr="00051297">
        <w:rPr>
          <w:sz w:val="20"/>
          <w:szCs w:val="20"/>
          <w:lang w:val="tr-TR"/>
        </w:rPr>
        <w:t>(2) Sözleşmenin Yüklenici tarafından feshi Sözleşme Makamı’nın veya Yüklenicinin sözleşme altında sahip oldukları diğer haklara halel getirmeyecektir.</w:t>
      </w:r>
    </w:p>
    <w:p w14:paraId="2A585187" w14:textId="77777777" w:rsidR="00D95CBC" w:rsidRPr="00051297" w:rsidRDefault="00D95CBC" w:rsidP="00D95CBC">
      <w:pPr>
        <w:tabs>
          <w:tab w:val="left" w:pos="0"/>
        </w:tabs>
        <w:ind w:firstLine="0"/>
        <w:rPr>
          <w:sz w:val="20"/>
          <w:szCs w:val="20"/>
          <w:lang w:val="tr-TR"/>
        </w:rPr>
      </w:pPr>
      <w:r w:rsidRPr="00051297">
        <w:rPr>
          <w:sz w:val="20"/>
          <w:szCs w:val="20"/>
          <w:lang w:val="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14:paraId="193C6496"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Vefat</w:t>
      </w:r>
    </w:p>
    <w:p w14:paraId="3CEB9F57" w14:textId="77777777" w:rsidR="00D95CBC" w:rsidRPr="00051297" w:rsidRDefault="00D95CBC" w:rsidP="00D95CBC">
      <w:pPr>
        <w:tabs>
          <w:tab w:val="left" w:pos="0"/>
        </w:tabs>
        <w:ind w:firstLine="0"/>
        <w:rPr>
          <w:sz w:val="20"/>
          <w:szCs w:val="20"/>
          <w:lang w:val="tr-TR"/>
        </w:rPr>
      </w:pPr>
      <w:r w:rsidRPr="00051297">
        <w:rPr>
          <w:sz w:val="20"/>
          <w:szCs w:val="20"/>
          <w:lang w:val="tr-TR"/>
        </w:rPr>
        <w:t>(1) Eğer Yüklenici tek bir gerçek kişiyse bu kişinin vefatı halinde sözleşme kendiliğinden fesholunmuş addedilecektir. Ancak bu kişinin varisleri veya hak sahipleri Yüklenicinin vefatından itibaren 15 gün içinde sözleşmeyi sürdürme isteklerini bir bildirimle beyan etmişlerse, Sözleşme Makamı bunların yaptıkları teklifi inceleyecektir. Sözleşme Makamı’nın kararı bu teklifin alınmasından itibaren 15 gün içinde ilgili varislere veya hak sahiplerine bildirilecektir.</w:t>
      </w:r>
    </w:p>
    <w:p w14:paraId="364CA612" w14:textId="77777777" w:rsidR="00D95CBC" w:rsidRPr="00051297" w:rsidRDefault="00D95CBC" w:rsidP="00D95CBC">
      <w:pPr>
        <w:tabs>
          <w:tab w:val="left" w:pos="0"/>
        </w:tabs>
        <w:ind w:firstLine="0"/>
        <w:rPr>
          <w:sz w:val="20"/>
          <w:szCs w:val="20"/>
          <w:lang w:val="tr-TR"/>
        </w:rPr>
      </w:pPr>
      <w:r w:rsidRPr="00051297">
        <w:rPr>
          <w:sz w:val="20"/>
          <w:szCs w:val="20"/>
          <w:lang w:val="tr-TR"/>
        </w:rPr>
        <w:t>(2)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Makamı’nın kararı bu husustaki teklifin alınmasından itibaren 30 gün içinde grubun sağ üyelerine veya ilgili varislere ya da hak sahiplerine bildirilecektir.</w:t>
      </w:r>
    </w:p>
    <w:p w14:paraId="358BD5BC" w14:textId="77777777" w:rsidR="00D95CBC" w:rsidRDefault="00D95CBC" w:rsidP="00D95CBC">
      <w:pPr>
        <w:tabs>
          <w:tab w:val="left" w:pos="0"/>
        </w:tabs>
        <w:ind w:firstLine="0"/>
        <w:rPr>
          <w:sz w:val="20"/>
          <w:szCs w:val="20"/>
          <w:lang w:val="tr-TR"/>
        </w:rPr>
      </w:pPr>
      <w:r w:rsidRPr="00051297">
        <w:rPr>
          <w:sz w:val="20"/>
          <w:szCs w:val="20"/>
          <w:lang w:val="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14:paraId="509354ED" w14:textId="77777777" w:rsidR="00D95CBC" w:rsidRDefault="00D95CBC" w:rsidP="00D95CBC">
      <w:pPr>
        <w:tabs>
          <w:tab w:val="left" w:pos="0"/>
        </w:tabs>
        <w:ind w:firstLine="0"/>
        <w:rPr>
          <w:sz w:val="20"/>
          <w:szCs w:val="20"/>
          <w:lang w:val="tr-TR"/>
        </w:rPr>
      </w:pPr>
    </w:p>
    <w:p w14:paraId="3F2DFAD0" w14:textId="77777777" w:rsidR="00D95CBC" w:rsidRDefault="00D95CBC" w:rsidP="00D95CBC">
      <w:pPr>
        <w:tabs>
          <w:tab w:val="left" w:pos="0"/>
        </w:tabs>
        <w:ind w:firstLine="0"/>
        <w:rPr>
          <w:sz w:val="20"/>
          <w:szCs w:val="20"/>
          <w:lang w:val="tr-TR"/>
        </w:rPr>
      </w:pPr>
    </w:p>
    <w:p w14:paraId="61FBDAEC" w14:textId="77777777" w:rsidR="00D95CBC" w:rsidRDefault="00D95CBC" w:rsidP="00D95CBC">
      <w:pPr>
        <w:tabs>
          <w:tab w:val="left" w:pos="0"/>
        </w:tabs>
        <w:ind w:firstLine="0"/>
        <w:rPr>
          <w:sz w:val="20"/>
          <w:szCs w:val="20"/>
          <w:lang w:val="tr-TR"/>
        </w:rPr>
      </w:pPr>
    </w:p>
    <w:p w14:paraId="160A7604" w14:textId="77777777" w:rsidR="00D95CBC" w:rsidRPr="00051297" w:rsidRDefault="00D95CBC" w:rsidP="00D95CBC">
      <w:pPr>
        <w:tabs>
          <w:tab w:val="left" w:pos="0"/>
        </w:tabs>
        <w:ind w:firstLine="0"/>
        <w:rPr>
          <w:sz w:val="20"/>
          <w:szCs w:val="20"/>
          <w:lang w:val="tr-TR"/>
        </w:rPr>
      </w:pPr>
    </w:p>
    <w:p w14:paraId="2A5E289C"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 xml:space="preserve">Süre uzatımı verilebilecek haller ve şartları </w:t>
      </w:r>
    </w:p>
    <w:p w14:paraId="7948A224" w14:textId="77777777" w:rsidR="00D95CBC" w:rsidRPr="00051297" w:rsidRDefault="00D95CBC" w:rsidP="00D95CBC">
      <w:pPr>
        <w:tabs>
          <w:tab w:val="left" w:pos="0"/>
        </w:tabs>
        <w:ind w:firstLine="0"/>
        <w:rPr>
          <w:sz w:val="20"/>
          <w:szCs w:val="20"/>
          <w:lang w:val="tr-TR"/>
        </w:rPr>
      </w:pPr>
      <w:bookmarkStart w:id="17" w:name="_(1)_Süre_uzatımı_verilebilecek_hall"/>
      <w:bookmarkEnd w:id="17"/>
      <w:r w:rsidRPr="00051297">
        <w:rPr>
          <w:sz w:val="20"/>
          <w:szCs w:val="20"/>
          <w:lang w:val="tr-TR"/>
        </w:rPr>
        <w:t>(1) Süre uzatımı verilebilecek haller aşağıda sayılmıştır.</w:t>
      </w:r>
    </w:p>
    <w:p w14:paraId="72812521" w14:textId="77777777" w:rsidR="00D95CBC" w:rsidRPr="00051297" w:rsidRDefault="00D95CBC" w:rsidP="00743FAD">
      <w:pPr>
        <w:numPr>
          <w:ilvl w:val="0"/>
          <w:numId w:val="25"/>
        </w:numPr>
        <w:overflowPunct w:val="0"/>
        <w:autoSpaceDE w:val="0"/>
        <w:autoSpaceDN w:val="0"/>
        <w:adjustRightInd w:val="0"/>
        <w:ind w:left="709" w:hanging="283"/>
        <w:textAlignment w:val="baseline"/>
        <w:rPr>
          <w:sz w:val="20"/>
          <w:szCs w:val="20"/>
          <w:lang w:val="tr-TR"/>
        </w:rPr>
      </w:pPr>
      <w:r w:rsidRPr="00051297">
        <w:rPr>
          <w:sz w:val="20"/>
          <w:szCs w:val="20"/>
          <w:lang w:val="tr-TR"/>
        </w:rPr>
        <w:t>Mücbir sebepler;</w:t>
      </w:r>
    </w:p>
    <w:p w14:paraId="5F7A4C1C" w14:textId="77777777" w:rsidR="00D95CBC" w:rsidRPr="00051297" w:rsidRDefault="00D95CBC" w:rsidP="00D95CBC">
      <w:pPr>
        <w:pStyle w:val="GvdeMetniGirintisi3"/>
        <w:spacing w:after="0"/>
        <w:ind w:left="284"/>
        <w:rPr>
          <w:sz w:val="20"/>
          <w:szCs w:val="20"/>
          <w:lang w:val="tr-TR"/>
        </w:rPr>
      </w:pPr>
      <w:r w:rsidRPr="00051297">
        <w:rPr>
          <w:sz w:val="20"/>
          <w:szCs w:val="20"/>
          <w:lang w:val="tr-TR"/>
        </w:rPr>
        <w:t xml:space="preserve">         a) Doğal afetler.</w:t>
      </w:r>
    </w:p>
    <w:p w14:paraId="71C6C861" w14:textId="77777777" w:rsidR="00D95CBC" w:rsidRPr="00051297" w:rsidRDefault="00D95CBC" w:rsidP="00D95CBC">
      <w:pPr>
        <w:ind w:left="1223" w:firstLine="205"/>
        <w:rPr>
          <w:sz w:val="20"/>
          <w:szCs w:val="20"/>
          <w:lang w:val="tr-TR"/>
        </w:rPr>
      </w:pPr>
      <w:r w:rsidRPr="00051297">
        <w:rPr>
          <w:sz w:val="20"/>
          <w:szCs w:val="20"/>
          <w:lang w:val="tr-TR"/>
        </w:rPr>
        <w:t>b) Kanuni grev.</w:t>
      </w:r>
    </w:p>
    <w:p w14:paraId="720214E4" w14:textId="77777777" w:rsidR="00D95CBC" w:rsidRPr="00051297" w:rsidRDefault="00D95CBC" w:rsidP="00D95CBC">
      <w:pPr>
        <w:ind w:left="708"/>
        <w:rPr>
          <w:sz w:val="20"/>
          <w:szCs w:val="20"/>
          <w:lang w:val="tr-TR"/>
        </w:rPr>
      </w:pPr>
      <w:r w:rsidRPr="00051297">
        <w:rPr>
          <w:sz w:val="20"/>
          <w:szCs w:val="20"/>
          <w:lang w:val="tr-TR"/>
        </w:rPr>
        <w:t>c) Genel salgın hastalık.</w:t>
      </w:r>
    </w:p>
    <w:p w14:paraId="54E85F25" w14:textId="77777777" w:rsidR="00D95CBC" w:rsidRPr="00051297" w:rsidRDefault="00D95CBC" w:rsidP="00D95CBC">
      <w:pPr>
        <w:ind w:left="708"/>
        <w:rPr>
          <w:sz w:val="20"/>
          <w:szCs w:val="20"/>
          <w:lang w:val="tr-TR"/>
        </w:rPr>
      </w:pPr>
      <w:r w:rsidRPr="00051297">
        <w:rPr>
          <w:sz w:val="20"/>
          <w:szCs w:val="20"/>
          <w:lang w:val="tr-TR"/>
        </w:rPr>
        <w:t>d) Kısmi veya genel seferberlik ilanı.</w:t>
      </w:r>
    </w:p>
    <w:p w14:paraId="7196F311" w14:textId="77777777" w:rsidR="00D95CBC" w:rsidRPr="00051297" w:rsidRDefault="00D95CBC" w:rsidP="00D95CBC">
      <w:pPr>
        <w:ind w:left="708"/>
        <w:rPr>
          <w:sz w:val="20"/>
          <w:szCs w:val="20"/>
          <w:lang w:val="tr-TR"/>
        </w:rPr>
      </w:pPr>
      <w:r w:rsidRPr="00051297">
        <w:rPr>
          <w:sz w:val="20"/>
          <w:szCs w:val="20"/>
          <w:lang w:val="tr-TR"/>
        </w:rPr>
        <w:lastRenderedPageBreak/>
        <w:t>e) Gerektiğinde Kalkınma Ajansı veya ilgili kurum/kuruluşlar tarafından belirlenecek benzeri diğer haller.</w:t>
      </w:r>
    </w:p>
    <w:p w14:paraId="46F7D135" w14:textId="77777777" w:rsidR="00D95CBC" w:rsidRPr="00051297" w:rsidRDefault="00D95CBC" w:rsidP="00D95CBC">
      <w:pPr>
        <w:rPr>
          <w:sz w:val="20"/>
          <w:szCs w:val="20"/>
          <w:lang w:val="tr-TR"/>
        </w:rPr>
      </w:pPr>
      <w:r w:rsidRPr="00051297">
        <w:rPr>
          <w:sz w:val="20"/>
          <w:szCs w:val="20"/>
          <w:lang w:val="tr-TR"/>
        </w:rPr>
        <w:t xml:space="preserve">Yukarıda belirtilen hallerin mücbir sebep olarak kabul edilebilmesi ve süre uzatımı verilebilmesi için mücbir sebep oluşturacak durumun; </w:t>
      </w:r>
    </w:p>
    <w:p w14:paraId="2C21A5D0" w14:textId="77777777" w:rsidR="00D95CBC" w:rsidRPr="00C36C6F" w:rsidRDefault="00D95CBC" w:rsidP="00EB7770">
      <w:pPr>
        <w:pStyle w:val="ListeParagraf"/>
        <w:numPr>
          <w:ilvl w:val="0"/>
          <w:numId w:val="35"/>
        </w:numPr>
        <w:rPr>
          <w:sz w:val="20"/>
          <w:szCs w:val="20"/>
          <w:lang w:val="tr-TR"/>
        </w:rPr>
      </w:pPr>
      <w:r w:rsidRPr="00C36C6F">
        <w:rPr>
          <w:sz w:val="20"/>
          <w:szCs w:val="20"/>
          <w:lang w:val="tr-TR"/>
        </w:rPr>
        <w:t xml:space="preserve">Yükleniciden kaynaklanan bir kusurdan ileri gelmemiş bulunması, </w:t>
      </w:r>
    </w:p>
    <w:p w14:paraId="21E2E1F3" w14:textId="77777777" w:rsidR="00D95CBC" w:rsidRPr="00C36C6F" w:rsidRDefault="00D95CBC" w:rsidP="00EB7770">
      <w:pPr>
        <w:pStyle w:val="ListeParagraf"/>
        <w:numPr>
          <w:ilvl w:val="0"/>
          <w:numId w:val="35"/>
        </w:numPr>
        <w:rPr>
          <w:sz w:val="20"/>
          <w:szCs w:val="20"/>
          <w:lang w:val="tr-TR"/>
        </w:rPr>
      </w:pPr>
      <w:r w:rsidRPr="00C36C6F">
        <w:rPr>
          <w:sz w:val="20"/>
          <w:szCs w:val="20"/>
          <w:lang w:val="tr-TR"/>
        </w:rPr>
        <w:t xml:space="preserve">Taahhüdün yerine getirilmesine engel nitelikte olması, </w:t>
      </w:r>
    </w:p>
    <w:p w14:paraId="1802E266" w14:textId="77777777" w:rsidR="00D95CBC" w:rsidRPr="00C36C6F" w:rsidRDefault="00D95CBC" w:rsidP="00EB7770">
      <w:pPr>
        <w:pStyle w:val="ListeParagraf"/>
        <w:numPr>
          <w:ilvl w:val="0"/>
          <w:numId w:val="35"/>
        </w:numPr>
        <w:rPr>
          <w:sz w:val="20"/>
          <w:szCs w:val="20"/>
          <w:lang w:val="tr-TR"/>
        </w:rPr>
      </w:pPr>
      <w:r w:rsidRPr="00C36C6F">
        <w:rPr>
          <w:sz w:val="20"/>
          <w:szCs w:val="20"/>
          <w:lang w:val="tr-TR"/>
        </w:rPr>
        <w:t xml:space="preserve">Yüklenicinin bu engeli ortadan kaldırmaya gücünün yetmemiş olması, </w:t>
      </w:r>
    </w:p>
    <w:p w14:paraId="41B42298" w14:textId="77777777" w:rsidR="00D95CBC" w:rsidRPr="00C36C6F" w:rsidRDefault="00D95CBC" w:rsidP="00EB7770">
      <w:pPr>
        <w:pStyle w:val="ListeParagraf"/>
        <w:numPr>
          <w:ilvl w:val="0"/>
          <w:numId w:val="35"/>
        </w:numPr>
        <w:rPr>
          <w:sz w:val="20"/>
          <w:szCs w:val="20"/>
          <w:lang w:val="tr-TR"/>
        </w:rPr>
      </w:pPr>
      <w:r w:rsidRPr="00C36C6F">
        <w:rPr>
          <w:sz w:val="20"/>
          <w:szCs w:val="20"/>
          <w:lang w:val="tr-TR"/>
        </w:rPr>
        <w:t xml:space="preserve">Mücbir sebebin meydana geldiği tarihi izleyen yirmi (20) gün içinde yüklenicinin Sözleşme Makamına ve ilgili Ajansa yazılı olarak bildirimde bulunması </w:t>
      </w:r>
    </w:p>
    <w:p w14:paraId="369FFC42" w14:textId="77777777" w:rsidR="00D95CBC" w:rsidRPr="00C36C6F" w:rsidRDefault="00D95CBC" w:rsidP="00EB7770">
      <w:pPr>
        <w:pStyle w:val="ListeParagraf"/>
        <w:numPr>
          <w:ilvl w:val="0"/>
          <w:numId w:val="35"/>
        </w:numPr>
        <w:rPr>
          <w:sz w:val="20"/>
          <w:szCs w:val="20"/>
          <w:lang w:val="tr-TR"/>
        </w:rPr>
      </w:pPr>
      <w:r w:rsidRPr="00C36C6F">
        <w:rPr>
          <w:sz w:val="20"/>
          <w:szCs w:val="20"/>
          <w:lang w:val="tr-TR"/>
        </w:rPr>
        <w:t>Yetkili merciler tarafından belgelendirilmesi,</w:t>
      </w:r>
    </w:p>
    <w:p w14:paraId="329D3E0E" w14:textId="77777777" w:rsidR="00D95CBC" w:rsidRPr="00051297" w:rsidRDefault="00D95CBC" w:rsidP="00D95CBC">
      <w:pPr>
        <w:rPr>
          <w:sz w:val="20"/>
          <w:szCs w:val="20"/>
          <w:lang w:val="tr-TR"/>
        </w:rPr>
      </w:pPr>
      <w:r w:rsidRPr="00051297">
        <w:rPr>
          <w:sz w:val="20"/>
          <w:szCs w:val="20"/>
          <w:lang w:val="tr-TR"/>
        </w:rPr>
        <w:t xml:space="preserve"> </w:t>
      </w:r>
      <w:proofErr w:type="gramStart"/>
      <w:r w:rsidRPr="00051297">
        <w:rPr>
          <w:sz w:val="20"/>
          <w:szCs w:val="20"/>
          <w:lang w:val="tr-TR"/>
        </w:rPr>
        <w:t>zorunludur</w:t>
      </w:r>
      <w:proofErr w:type="gramEnd"/>
      <w:r w:rsidRPr="00051297">
        <w:rPr>
          <w:sz w:val="20"/>
          <w:szCs w:val="20"/>
          <w:lang w:val="tr-TR"/>
        </w:rPr>
        <w:t>.</w:t>
      </w:r>
    </w:p>
    <w:p w14:paraId="55625CE7" w14:textId="77777777" w:rsidR="00D95CBC" w:rsidRPr="00051297" w:rsidRDefault="00D95CBC" w:rsidP="00743FAD">
      <w:pPr>
        <w:numPr>
          <w:ilvl w:val="0"/>
          <w:numId w:val="25"/>
        </w:numPr>
        <w:tabs>
          <w:tab w:val="left" w:pos="0"/>
        </w:tabs>
        <w:rPr>
          <w:sz w:val="20"/>
          <w:szCs w:val="20"/>
          <w:lang w:val="tr-TR"/>
        </w:rPr>
      </w:pPr>
      <w:r w:rsidRPr="00051297">
        <w:rPr>
          <w:sz w:val="20"/>
          <w:szCs w:val="20"/>
          <w:lang w:val="tr-TR"/>
        </w:rPr>
        <w:t>Sözleşme Makamından kaynaklanan sebepler</w:t>
      </w:r>
    </w:p>
    <w:p w14:paraId="3992DE23" w14:textId="77777777" w:rsidR="00D95CBC" w:rsidRPr="00051297" w:rsidRDefault="00D95CBC" w:rsidP="00D95CBC">
      <w:pPr>
        <w:tabs>
          <w:tab w:val="left" w:pos="0"/>
        </w:tabs>
        <w:ind w:firstLine="0"/>
        <w:rPr>
          <w:sz w:val="20"/>
          <w:szCs w:val="20"/>
          <w:lang w:val="tr-TR"/>
        </w:rPr>
      </w:pPr>
      <w:r w:rsidRPr="00051297">
        <w:rPr>
          <w:sz w:val="20"/>
          <w:szCs w:val="20"/>
          <w:lang w:val="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
    <w:p w14:paraId="5260C4D9"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14:paraId="656C9464" w14:textId="77777777" w:rsidR="00D95CBC" w:rsidRPr="00051297" w:rsidRDefault="00D95CBC" w:rsidP="00D95CBC">
      <w:pPr>
        <w:tabs>
          <w:tab w:val="left" w:pos="0"/>
        </w:tabs>
        <w:ind w:firstLine="0"/>
        <w:rPr>
          <w:sz w:val="20"/>
          <w:szCs w:val="20"/>
          <w:lang w:val="tr-TR"/>
        </w:rPr>
      </w:pPr>
      <w:r w:rsidRPr="00051297">
        <w:rPr>
          <w:sz w:val="20"/>
          <w:szCs w:val="20"/>
          <w:lang w:val="tr-TR"/>
        </w:rPr>
        <w:t>(3) Mücbir sebep durumundan etkilenen taraf sözleşme altındaki yükümlülüklerini asgari gecikmeyle yerine getirebilecek şekilde bu durumu ortadan kaldırmak için tüm makul tedbirleri alacaktır.</w:t>
      </w:r>
    </w:p>
    <w:p w14:paraId="1185BF2F"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Sözleşme Makamı </w:t>
      </w:r>
      <w:proofErr w:type="gramStart"/>
      <w:r w:rsidRPr="00051297">
        <w:rPr>
          <w:sz w:val="20"/>
          <w:szCs w:val="20"/>
          <w:lang w:val="tr-TR"/>
        </w:rPr>
        <w:t>da,</w:t>
      </w:r>
      <w:proofErr w:type="gramEnd"/>
      <w:r w:rsidRPr="00051297">
        <w:rPr>
          <w:sz w:val="20"/>
          <w:szCs w:val="20"/>
          <w:lang w:val="tr-TR"/>
        </w:rPr>
        <w:t xml:space="preserve">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
    <w:p w14:paraId="53043568" w14:textId="77777777" w:rsidR="00D95CBC" w:rsidRPr="00051297" w:rsidRDefault="00D95CBC" w:rsidP="00D95CBC">
      <w:pPr>
        <w:tabs>
          <w:tab w:val="left" w:pos="0"/>
        </w:tabs>
        <w:ind w:firstLine="0"/>
        <w:rPr>
          <w:sz w:val="20"/>
          <w:szCs w:val="20"/>
          <w:lang w:val="tr-TR"/>
        </w:rPr>
      </w:pPr>
      <w:r w:rsidRPr="00051297">
        <w:rPr>
          <w:sz w:val="20"/>
          <w:szCs w:val="20"/>
          <w:lang w:val="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 konusu alternatif yol ve yöntemleri uygulamaya koymayacaktır.</w:t>
      </w:r>
    </w:p>
    <w:p w14:paraId="6381AD9F" w14:textId="77777777" w:rsidR="00D95CBC" w:rsidRPr="00051297" w:rsidRDefault="00D95CBC" w:rsidP="00D95CBC">
      <w:pPr>
        <w:tabs>
          <w:tab w:val="left" w:pos="0"/>
        </w:tabs>
        <w:ind w:firstLine="0"/>
        <w:rPr>
          <w:sz w:val="20"/>
          <w:szCs w:val="20"/>
          <w:lang w:val="tr-TR"/>
        </w:rPr>
      </w:pPr>
      <w:r w:rsidRPr="00051297">
        <w:rPr>
          <w:sz w:val="20"/>
          <w:szCs w:val="20"/>
          <w:lang w:val="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14:paraId="00EE9A9C" w14:textId="77777777" w:rsidR="00D95CBC" w:rsidRDefault="00D95CBC" w:rsidP="00D95CBC">
      <w:pPr>
        <w:jc w:val="center"/>
        <w:rPr>
          <w:b/>
          <w:sz w:val="20"/>
          <w:szCs w:val="20"/>
          <w:lang w:val="tr-TR"/>
        </w:rPr>
      </w:pPr>
    </w:p>
    <w:p w14:paraId="5CAE1116" w14:textId="77777777" w:rsidR="00D95CBC" w:rsidRPr="00051297" w:rsidRDefault="00D95CBC" w:rsidP="00D95CBC">
      <w:pPr>
        <w:jc w:val="center"/>
        <w:rPr>
          <w:b/>
          <w:sz w:val="20"/>
          <w:szCs w:val="20"/>
          <w:lang w:val="tr-TR"/>
        </w:rPr>
      </w:pPr>
      <w:r w:rsidRPr="00051297">
        <w:rPr>
          <w:b/>
          <w:sz w:val="20"/>
          <w:szCs w:val="20"/>
          <w:lang w:val="tr-TR"/>
        </w:rPr>
        <w:t>İHTİLAFLARIN HALLİ</w:t>
      </w:r>
    </w:p>
    <w:p w14:paraId="1CD25E99"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İhtilafların halli</w:t>
      </w:r>
    </w:p>
    <w:p w14:paraId="4D83DE36" w14:textId="77777777" w:rsidR="00D95CBC" w:rsidRPr="00051297" w:rsidRDefault="00D95CBC" w:rsidP="00D95CBC">
      <w:pPr>
        <w:tabs>
          <w:tab w:val="left" w:pos="0"/>
        </w:tabs>
        <w:ind w:firstLine="0"/>
        <w:rPr>
          <w:sz w:val="20"/>
          <w:szCs w:val="20"/>
          <w:lang w:val="tr-TR"/>
        </w:rPr>
      </w:pPr>
      <w:r w:rsidRPr="00051297">
        <w:rPr>
          <w:sz w:val="20"/>
          <w:szCs w:val="20"/>
          <w:lang w:val="tr-TR"/>
        </w:rPr>
        <w:t>(1) Sözleşme Makamı ve Yüklenici, sözleşmeyle ilgili olarak kendi aralarında çıkabilecek her türlü ihtilafı dostane yollarla çözmek için ellerinden gelen tüm çabayı harcayacaklardır.</w:t>
      </w:r>
    </w:p>
    <w:p w14:paraId="56F09429" w14:textId="77777777" w:rsidR="00D95CBC" w:rsidRPr="00051297" w:rsidRDefault="00D95CBC" w:rsidP="00D95CBC">
      <w:pPr>
        <w:tabs>
          <w:tab w:val="left" w:pos="0"/>
        </w:tabs>
        <w:ind w:firstLine="0"/>
        <w:rPr>
          <w:sz w:val="20"/>
          <w:szCs w:val="20"/>
          <w:lang w:val="tr-TR"/>
        </w:rPr>
      </w:pPr>
      <w:r w:rsidRPr="00051297">
        <w:rPr>
          <w:sz w:val="20"/>
          <w:szCs w:val="20"/>
          <w:lang w:val="tr-TR"/>
        </w:rPr>
        <w:lastRenderedPageBreak/>
        <w:t xml:space="preserve">(2)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 biri, dostane çözüm isteğine bu yöndeki talebi almasından itibaren 10 gün içinde cevap verecektir. Dostane çözüme ulaşma süresi, bu husustaki isteğin yapıldığı tarihten itibaren 60 gün olacaktır. </w:t>
      </w:r>
    </w:p>
    <w:p w14:paraId="6670BADD" w14:textId="77777777" w:rsidR="00D95CBC" w:rsidRPr="00051297" w:rsidRDefault="00D95CBC" w:rsidP="00D95CBC">
      <w:pPr>
        <w:tabs>
          <w:tab w:val="left" w:pos="0"/>
        </w:tabs>
        <w:ind w:firstLine="0"/>
        <w:rPr>
          <w:sz w:val="20"/>
          <w:szCs w:val="20"/>
          <w:lang w:val="tr-TR"/>
        </w:rPr>
      </w:pPr>
      <w:r w:rsidRPr="00051297">
        <w:rPr>
          <w:sz w:val="20"/>
          <w:szCs w:val="20"/>
          <w:lang w:val="tr-TR"/>
        </w:rPr>
        <w:t xml:space="preserve">(3) Dostane çözüme ulaşma çabasının başarısız olması veya taraflardan herhangi birinin bu yöndeki isteğe zamanında cevap vermemesi halinde, tarafların her biri diğer tarafa bildirimde bulunarak, ihtilafın Kalkınma Ajansının uzlaştırmasıyla çözümlenmesini kararlaştırabilirler. Uzlaştırma sürecinin başlamasından itibaren 60 gün içinde ihtilaf halledilemezse, sözleşme taraflarının her biri ihtilaf çözümleme prosedürüyle ilgili bir sonraki aşamaya geçme hakkına sahip olacaktır. </w:t>
      </w:r>
    </w:p>
    <w:p w14:paraId="0DBDA58D" w14:textId="77777777" w:rsidR="00D95CBC" w:rsidRPr="00051297" w:rsidRDefault="00D95CBC" w:rsidP="00D95CBC">
      <w:pPr>
        <w:tabs>
          <w:tab w:val="left" w:pos="0"/>
        </w:tabs>
        <w:ind w:firstLine="0"/>
        <w:rPr>
          <w:sz w:val="20"/>
          <w:szCs w:val="20"/>
          <w:lang w:val="tr-TR"/>
        </w:rPr>
      </w:pPr>
      <w:r w:rsidRPr="00051297">
        <w:rPr>
          <w:sz w:val="20"/>
          <w:szCs w:val="20"/>
          <w:lang w:val="tr-TR"/>
        </w:rPr>
        <w:t>(4) Dostane çözüme veya uzlaştırma yoluyla ihtilafın halline bu prosedürlerden birinin başlamasından itibaren 120 gün içinde ulaşılamazsa, tarafların her biri Özel Koşulların ilgili Maddesinde belirtildiği şekilde ihtilafın çözümlenmesini ulusal bir kaza merciinin kararına veya tahkim kararına havale edebilir.</w:t>
      </w:r>
    </w:p>
    <w:p w14:paraId="3F84CFF7" w14:textId="77777777" w:rsidR="00D95CBC" w:rsidRPr="00051297" w:rsidRDefault="00D95CBC" w:rsidP="00D95CBC">
      <w:pPr>
        <w:jc w:val="center"/>
        <w:rPr>
          <w:b/>
          <w:sz w:val="20"/>
          <w:szCs w:val="20"/>
          <w:lang w:val="tr-TR"/>
        </w:rPr>
      </w:pPr>
      <w:r w:rsidRPr="00051297">
        <w:rPr>
          <w:b/>
          <w:sz w:val="20"/>
          <w:szCs w:val="20"/>
          <w:lang w:val="tr-TR"/>
        </w:rPr>
        <w:t>HÜKÜM BULUNMAYAN HALLER</w:t>
      </w:r>
    </w:p>
    <w:p w14:paraId="652B03FB" w14:textId="77777777" w:rsidR="00D95CBC" w:rsidRPr="00051297" w:rsidRDefault="00D95CBC" w:rsidP="00743FAD">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Hüküm bulunmayan haller</w:t>
      </w:r>
    </w:p>
    <w:p w14:paraId="3E449870" w14:textId="77777777" w:rsidR="00D95CBC" w:rsidRPr="00051297" w:rsidRDefault="00D95CBC" w:rsidP="00D95CBC">
      <w:pPr>
        <w:tabs>
          <w:tab w:val="left" w:pos="0"/>
        </w:tabs>
        <w:ind w:firstLine="0"/>
        <w:rPr>
          <w:sz w:val="20"/>
          <w:szCs w:val="20"/>
          <w:lang w:val="tr-TR"/>
        </w:rPr>
      </w:pPr>
      <w:r w:rsidRPr="00051297">
        <w:rPr>
          <w:sz w:val="20"/>
          <w:szCs w:val="20"/>
          <w:lang w:val="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14:paraId="6898DBE0" w14:textId="77777777" w:rsidR="00D95CBC" w:rsidRPr="00051297" w:rsidRDefault="00D95CBC" w:rsidP="00D95CBC">
      <w:pPr>
        <w:rPr>
          <w:sz w:val="20"/>
          <w:szCs w:val="20"/>
          <w:lang w:val="tr-TR"/>
        </w:rPr>
      </w:pPr>
    </w:p>
    <w:p w14:paraId="4B37FC63"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r w:rsidRPr="00051297">
        <w:rPr>
          <w:b/>
          <w:color w:val="000000"/>
          <w:sz w:val="36"/>
          <w:szCs w:val="36"/>
          <w:lang w:val="tr-TR"/>
        </w:rPr>
        <w:br w:type="page"/>
      </w:r>
    </w:p>
    <w:p w14:paraId="3DDA3DE7" w14:textId="77777777" w:rsidR="00D95CBC" w:rsidRPr="00051297" w:rsidRDefault="00D95CBC" w:rsidP="00D95CBC">
      <w:pPr>
        <w:pStyle w:val="Balk6"/>
        <w:ind w:firstLine="0"/>
        <w:jc w:val="center"/>
        <w:rPr>
          <w:lang w:val="tr-TR"/>
        </w:rPr>
      </w:pPr>
      <w:bookmarkStart w:id="18" w:name="_Söz.Ek-2:_Teknik_Şartname_(İş_Tanım"/>
      <w:bookmarkStart w:id="19" w:name="_Toc233021555"/>
      <w:bookmarkEnd w:id="18"/>
      <w:r w:rsidRPr="00051297">
        <w:rPr>
          <w:lang w:val="tr-TR"/>
        </w:rPr>
        <w:lastRenderedPageBreak/>
        <w:t>Söz. Ek-2: Teknik Şartname (İş Tanımı)</w:t>
      </w:r>
      <w:bookmarkEnd w:id="19"/>
      <w:r w:rsidRPr="00051297">
        <w:rPr>
          <w:lang w:val="tr-TR"/>
        </w:rPr>
        <w:t xml:space="preserve"> </w:t>
      </w:r>
    </w:p>
    <w:p w14:paraId="78859BE2" w14:textId="77777777" w:rsidR="00D95CBC" w:rsidRPr="00051297" w:rsidRDefault="00D95CBC" w:rsidP="00D95CBC">
      <w:pPr>
        <w:spacing w:after="120"/>
        <w:rPr>
          <w:sz w:val="20"/>
          <w:szCs w:val="20"/>
          <w:highlight w:val="lightGray"/>
          <w:lang w:val="tr-TR"/>
        </w:rPr>
      </w:pPr>
      <w:r w:rsidRPr="00051297">
        <w:rPr>
          <w:color w:val="000000"/>
          <w:sz w:val="20"/>
          <w:szCs w:val="20"/>
          <w:highlight w:val="lightGray"/>
          <w:lang w:val="tr-TR"/>
        </w:rPr>
        <w:t>[</w:t>
      </w:r>
      <w:r w:rsidRPr="00051297">
        <w:rPr>
          <w:sz w:val="20"/>
          <w:szCs w:val="20"/>
          <w:highlight w:val="lightGray"/>
          <w:lang w:val="tr-TR"/>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dâhil edilir ve ihale sonucunda imzalanan sözleşmenin ayrılmaz bir parçası olur.</w:t>
      </w:r>
    </w:p>
    <w:p w14:paraId="38BA2C8E" w14:textId="77777777" w:rsidR="00D95CBC" w:rsidRPr="00051297" w:rsidRDefault="00D95CBC" w:rsidP="00D95CBC">
      <w:pPr>
        <w:overflowPunct w:val="0"/>
        <w:autoSpaceDE w:val="0"/>
        <w:autoSpaceDN w:val="0"/>
        <w:adjustRightInd w:val="0"/>
        <w:spacing w:after="120"/>
        <w:textAlignment w:val="baseline"/>
        <w:rPr>
          <w:b/>
          <w:color w:val="000000"/>
          <w:lang w:val="tr-TR"/>
        </w:rPr>
      </w:pPr>
      <w:r w:rsidRPr="00051297">
        <w:rPr>
          <w:sz w:val="20"/>
          <w:szCs w:val="20"/>
          <w:highlight w:val="lightGray"/>
          <w:lang w:val="tr-TR"/>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r w:rsidRPr="00051297">
        <w:rPr>
          <w:lang w:val="tr-TR"/>
        </w:rPr>
        <w:t xml:space="preserve"> </w:t>
      </w:r>
    </w:p>
    <w:p w14:paraId="594C1C60"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57E97214"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31CA55FD"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3A5193E4"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66A36885" w14:textId="77777777" w:rsidR="00D95CBC" w:rsidRPr="00051297" w:rsidRDefault="00D95CBC" w:rsidP="00A82329">
      <w:pPr>
        <w:ind w:firstLine="0"/>
        <w:rPr>
          <w:position w:val="-2"/>
          <w:sz w:val="20"/>
          <w:szCs w:val="20"/>
          <w:lang w:val="tr-TR"/>
        </w:rPr>
      </w:pPr>
      <w:r w:rsidRPr="00051297">
        <w:rPr>
          <w:position w:val="-2"/>
          <w:sz w:val="20"/>
          <w:szCs w:val="20"/>
          <w:lang w:val="tr-TR"/>
        </w:rPr>
        <w:t xml:space="preserve"> </w:t>
      </w:r>
    </w:p>
    <w:p w14:paraId="25ED963A" w14:textId="77777777" w:rsidR="00D95CBC" w:rsidRPr="00C36C6F" w:rsidRDefault="00D95CBC" w:rsidP="00D95CBC">
      <w:pPr>
        <w:pageBreakBefore/>
        <w:ind w:firstLine="0"/>
        <w:jc w:val="center"/>
        <w:rPr>
          <w:b/>
          <w:sz w:val="20"/>
          <w:szCs w:val="20"/>
          <w:lang w:val="tr-TR"/>
        </w:rPr>
      </w:pPr>
      <w:r w:rsidRPr="00C36C6F">
        <w:rPr>
          <w:b/>
          <w:sz w:val="20"/>
          <w:szCs w:val="20"/>
          <w:lang w:val="tr-TR"/>
        </w:rPr>
        <w:lastRenderedPageBreak/>
        <w:t>TEKNİK ŞARTNAME STANDART FORMU</w:t>
      </w:r>
      <w:proofErr w:type="gramStart"/>
      <w:r w:rsidRPr="00C36C6F">
        <w:rPr>
          <w:b/>
          <w:sz w:val="20"/>
          <w:szCs w:val="20"/>
          <w:lang w:val="tr-TR"/>
        </w:rPr>
        <w:t xml:space="preserve">   (</w:t>
      </w:r>
      <w:proofErr w:type="gramEnd"/>
      <w:r w:rsidRPr="00C36C6F">
        <w:rPr>
          <w:b/>
          <w:sz w:val="20"/>
          <w:szCs w:val="20"/>
          <w:lang w:val="tr-TR"/>
        </w:rPr>
        <w:t>Söz. EK:2b)</w:t>
      </w:r>
    </w:p>
    <w:p w14:paraId="26A8F5BB" w14:textId="77777777" w:rsidR="00D95CBC" w:rsidRPr="00C36C6F" w:rsidRDefault="00D95CBC" w:rsidP="00D95CBC">
      <w:pPr>
        <w:spacing w:after="120"/>
        <w:ind w:firstLine="0"/>
        <w:jc w:val="center"/>
        <w:rPr>
          <w:sz w:val="20"/>
          <w:szCs w:val="20"/>
          <w:lang w:val="tr-TR"/>
        </w:rPr>
      </w:pPr>
      <w:r w:rsidRPr="00C36C6F">
        <w:rPr>
          <w:sz w:val="20"/>
          <w:szCs w:val="20"/>
          <w:highlight w:val="lightGray"/>
          <w:lang w:val="tr-TR"/>
        </w:rPr>
        <w:t>(Mal Alımı ihaleleri için)</w:t>
      </w:r>
    </w:p>
    <w:p w14:paraId="3AE7C56D" w14:textId="77777777" w:rsidR="00D95CBC" w:rsidRPr="00C36C6F" w:rsidRDefault="00D95CBC" w:rsidP="00D95CBC">
      <w:pPr>
        <w:spacing w:after="120"/>
        <w:rPr>
          <w:b/>
          <w:sz w:val="20"/>
          <w:szCs w:val="20"/>
          <w:lang w:val="tr-TR"/>
        </w:rPr>
      </w:pPr>
    </w:p>
    <w:p w14:paraId="1E2B3C3F" w14:textId="2DEE05F2" w:rsidR="00D95CBC" w:rsidRPr="00533320" w:rsidRDefault="00D95CBC" w:rsidP="00D95CBC">
      <w:pPr>
        <w:spacing w:after="120"/>
        <w:ind w:firstLine="0"/>
        <w:rPr>
          <w:sz w:val="20"/>
          <w:szCs w:val="20"/>
          <w:lang w:val="tr-TR"/>
        </w:rPr>
      </w:pPr>
      <w:r w:rsidRPr="00C36C6F">
        <w:rPr>
          <w:b/>
          <w:sz w:val="20"/>
          <w:szCs w:val="20"/>
          <w:lang w:val="tr-TR"/>
        </w:rPr>
        <w:t>Sözleşme başlığı</w:t>
      </w:r>
      <w:r w:rsidRPr="00C36C6F">
        <w:rPr>
          <w:b/>
          <w:sz w:val="20"/>
          <w:szCs w:val="20"/>
          <w:lang w:val="tr-TR"/>
        </w:rPr>
        <w:tab/>
        <w:t>:</w:t>
      </w:r>
      <w:r w:rsidRPr="00C36C6F">
        <w:rPr>
          <w:sz w:val="20"/>
          <w:szCs w:val="20"/>
          <w:lang w:val="tr-TR"/>
        </w:rPr>
        <w:t xml:space="preserve"> </w:t>
      </w:r>
      <w:r w:rsidR="00152A19" w:rsidRPr="002E3F87">
        <w:rPr>
          <w:sz w:val="22"/>
          <w:lang w:val="tr-TR"/>
        </w:rPr>
        <w:t>“</w:t>
      </w:r>
      <w:r w:rsidR="003E3EA0" w:rsidRPr="002E3F87">
        <w:rPr>
          <w:sz w:val="22"/>
        </w:rPr>
        <w:t xml:space="preserve">2018 YILI ENDÜSTRİYEL </w:t>
      </w:r>
      <w:proofErr w:type="gramStart"/>
      <w:r w:rsidR="003E3EA0" w:rsidRPr="002E3F87">
        <w:rPr>
          <w:sz w:val="22"/>
        </w:rPr>
        <w:t>SİMBİYOZ  MALİ</w:t>
      </w:r>
      <w:proofErr w:type="gramEnd"/>
      <w:r w:rsidR="003E3EA0" w:rsidRPr="002E3F87">
        <w:rPr>
          <w:sz w:val="22"/>
        </w:rPr>
        <w:t xml:space="preserve"> DESTEK PROGRAMI kapsamında sağlanan mali destek ile DÖKTAŞ DÖKÜMCÜLÜK TEHLİKESİZ FAN TOZU ATIKLARININ ÇİMENTO FABRİKASINDA ALTERN</w:t>
      </w:r>
      <w:r w:rsidR="003E3EA0" w:rsidRPr="00533320">
        <w:rPr>
          <w:sz w:val="22"/>
        </w:rPr>
        <w:t xml:space="preserve">ATİF HAMMADDE OLARAK KULLANILMASI PROJESİ’ne ait 1 Adet TOZ SEVK SİSTEMİ Temini” </w:t>
      </w:r>
      <w:r w:rsidR="005C6B29" w:rsidRPr="00533320">
        <w:rPr>
          <w:rFonts w:cs="Times New Roman"/>
          <w:color w:val="222222"/>
          <w:sz w:val="22"/>
        </w:rPr>
        <w:t>Projes</w:t>
      </w:r>
      <w:r w:rsidR="00D62786" w:rsidRPr="00533320">
        <w:rPr>
          <w:rFonts w:cs="Times New Roman"/>
          <w:color w:val="222222"/>
          <w:sz w:val="22"/>
        </w:rPr>
        <w:t xml:space="preserve">ine ait 1 adet </w:t>
      </w:r>
      <w:r w:rsidR="00D62786" w:rsidRPr="00F31DB4">
        <w:rPr>
          <w:sz w:val="22"/>
          <w:lang w:val="tr-TR"/>
        </w:rPr>
        <w:t>TOZ SEVK SİSTEMİ</w:t>
      </w:r>
      <w:r w:rsidR="00D62786" w:rsidRPr="00533320">
        <w:rPr>
          <w:rFonts w:cs="Times New Roman"/>
          <w:color w:val="222222"/>
          <w:sz w:val="22"/>
        </w:rPr>
        <w:t xml:space="preserve"> Temini</w:t>
      </w:r>
      <w:r w:rsidR="00D62786" w:rsidRPr="00533320">
        <w:rPr>
          <w:rFonts w:cs="Times New Roman"/>
          <w:sz w:val="22"/>
          <w:lang w:val="tr-TR"/>
        </w:rPr>
        <w:t>.</w:t>
      </w:r>
    </w:p>
    <w:p w14:paraId="7BB2F574" w14:textId="77777777" w:rsidR="00D95CBC" w:rsidRPr="00533320" w:rsidRDefault="00D95CBC" w:rsidP="00D95CBC">
      <w:pPr>
        <w:spacing w:after="120"/>
        <w:ind w:firstLine="0"/>
        <w:rPr>
          <w:sz w:val="20"/>
          <w:szCs w:val="20"/>
          <w:lang w:val="tr-TR"/>
        </w:rPr>
      </w:pPr>
      <w:r w:rsidRPr="00533320">
        <w:rPr>
          <w:b/>
          <w:sz w:val="20"/>
          <w:szCs w:val="20"/>
          <w:lang w:val="tr-TR"/>
        </w:rPr>
        <w:t>Yayın Referansı</w:t>
      </w:r>
      <w:r w:rsidRPr="00533320">
        <w:rPr>
          <w:b/>
          <w:sz w:val="20"/>
          <w:szCs w:val="20"/>
          <w:lang w:val="tr-TR"/>
        </w:rPr>
        <w:tab/>
        <w:t>:</w:t>
      </w:r>
      <w:r w:rsidRPr="00533320">
        <w:rPr>
          <w:sz w:val="20"/>
          <w:szCs w:val="20"/>
          <w:lang w:val="tr-TR"/>
        </w:rPr>
        <w:t xml:space="preserve"> </w:t>
      </w:r>
      <w:r w:rsidR="00152A19" w:rsidRPr="00F31DB4">
        <w:rPr>
          <w:rFonts w:cs="Times New Roman"/>
          <w:sz w:val="20"/>
          <w:szCs w:val="20"/>
          <w:lang w:eastAsia="fi-FI"/>
        </w:rPr>
        <w:t>TR41/18/ES/0001</w:t>
      </w:r>
    </w:p>
    <w:p w14:paraId="1B7F68AA" w14:textId="77777777" w:rsidR="00D95CBC" w:rsidRPr="00533320" w:rsidRDefault="00D95CBC" w:rsidP="00D95CBC">
      <w:pPr>
        <w:spacing w:after="120"/>
        <w:ind w:firstLine="0"/>
        <w:rPr>
          <w:sz w:val="20"/>
          <w:szCs w:val="20"/>
          <w:lang w:val="tr-TR"/>
        </w:rPr>
      </w:pPr>
      <w:r w:rsidRPr="00533320">
        <w:rPr>
          <w:sz w:val="20"/>
          <w:szCs w:val="20"/>
          <w:lang w:val="tr-TR"/>
        </w:rPr>
        <w:t>1. Genel Tanım</w:t>
      </w:r>
    </w:p>
    <w:p w14:paraId="01DF0F9D" w14:textId="1F66D847" w:rsidR="00152A19" w:rsidRPr="00152A19" w:rsidRDefault="00152A19" w:rsidP="00D95CBC">
      <w:pPr>
        <w:spacing w:after="120"/>
        <w:ind w:firstLine="0"/>
        <w:rPr>
          <w:rFonts w:cs="Times New Roman"/>
          <w:bCs/>
          <w:sz w:val="20"/>
          <w:szCs w:val="20"/>
          <w:lang w:val="tr-TR" w:eastAsia="fi-FI"/>
        </w:rPr>
      </w:pPr>
      <w:r w:rsidRPr="00F31DB4">
        <w:rPr>
          <w:rFonts w:cs="Times New Roman"/>
          <w:bCs/>
          <w:sz w:val="20"/>
          <w:szCs w:val="20"/>
          <w:lang w:val="tr-TR" w:eastAsia="fi-FI"/>
        </w:rPr>
        <w:t>Döktaş Dökümcülük Tic. Ve San. A.ş. Faaliyetler</w:t>
      </w:r>
      <w:r w:rsidR="00D62786" w:rsidRPr="00F31DB4">
        <w:rPr>
          <w:rFonts w:cs="Times New Roman"/>
          <w:bCs/>
          <w:sz w:val="20"/>
          <w:szCs w:val="20"/>
          <w:lang w:val="tr-TR" w:eastAsia="fi-FI"/>
        </w:rPr>
        <w:t>i</w:t>
      </w:r>
      <w:r w:rsidRPr="00F31DB4">
        <w:rPr>
          <w:rFonts w:cs="Times New Roman"/>
          <w:bCs/>
          <w:sz w:val="20"/>
          <w:szCs w:val="20"/>
          <w:lang w:val="tr-TR" w:eastAsia="fi-FI"/>
        </w:rPr>
        <w:t xml:space="preserve"> sonucunda oluşan </w:t>
      </w:r>
      <w:proofErr w:type="gramStart"/>
      <w:r w:rsidRPr="00F31DB4">
        <w:rPr>
          <w:rFonts w:cs="Times New Roman"/>
          <w:bCs/>
          <w:sz w:val="20"/>
          <w:szCs w:val="20"/>
          <w:lang w:val="tr-TR" w:eastAsia="fi-FI"/>
        </w:rPr>
        <w:t>ve  toz</w:t>
      </w:r>
      <w:proofErr w:type="gramEnd"/>
      <w:r w:rsidRPr="00F31DB4">
        <w:rPr>
          <w:rFonts w:cs="Times New Roman"/>
          <w:bCs/>
          <w:sz w:val="20"/>
          <w:szCs w:val="20"/>
          <w:lang w:val="tr-TR" w:eastAsia="fi-FI"/>
        </w:rPr>
        <w:t xml:space="preserve"> tutma filtrelerinde  toplanan fan tozu atıklarının , pnömatik sevk sistemi ile merkezi bir siloya gönderilmesi için gerekli teknik özellikler ile işlemleri , montaj, devreye alma ve diğer hususları kapsar.</w:t>
      </w:r>
      <w:r w:rsidRPr="00152A19">
        <w:rPr>
          <w:rFonts w:cs="Times New Roman"/>
          <w:bCs/>
          <w:sz w:val="20"/>
          <w:szCs w:val="20"/>
          <w:lang w:val="tr-TR" w:eastAsia="fi-FI"/>
        </w:rPr>
        <w:t xml:space="preserve"> </w:t>
      </w:r>
    </w:p>
    <w:p w14:paraId="6566A2F2" w14:textId="77777777" w:rsidR="00D95CBC" w:rsidRPr="00C36C6F" w:rsidRDefault="00D95CBC" w:rsidP="00D95CBC">
      <w:pPr>
        <w:spacing w:after="120"/>
        <w:ind w:firstLine="0"/>
        <w:rPr>
          <w:sz w:val="20"/>
          <w:szCs w:val="20"/>
          <w:lang w:val="tr-TR"/>
        </w:rPr>
      </w:pPr>
      <w:r w:rsidRPr="00C36C6F">
        <w:rPr>
          <w:sz w:val="20"/>
          <w:szCs w:val="20"/>
          <w:lang w:val="tr-TR"/>
        </w:rPr>
        <w:t>2. Tedarik Edilecek Mallar, Teknik Özellikleri ve Miktarı</w:t>
      </w: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8"/>
        <w:gridCol w:w="6841"/>
        <w:gridCol w:w="1417"/>
      </w:tblGrid>
      <w:tr w:rsidR="00D95CBC" w:rsidRPr="00C36C6F" w14:paraId="0AB2090E" w14:textId="77777777" w:rsidTr="00111DFE">
        <w:trPr>
          <w:cantSplit/>
          <w:trHeight w:val="545"/>
          <w:tblHeader/>
        </w:trPr>
        <w:tc>
          <w:tcPr>
            <w:tcW w:w="1268" w:type="dxa"/>
            <w:shd w:val="pct5" w:color="auto" w:fill="FFFFFF"/>
          </w:tcPr>
          <w:p w14:paraId="2D85FE80" w14:textId="77777777" w:rsidR="00D95CBC" w:rsidRPr="00C36C6F" w:rsidRDefault="00D95CBC" w:rsidP="00D95CBC">
            <w:pPr>
              <w:spacing w:before="0"/>
              <w:ind w:firstLine="0"/>
              <w:jc w:val="center"/>
              <w:rPr>
                <w:b/>
                <w:sz w:val="20"/>
                <w:szCs w:val="20"/>
                <w:lang w:val="tr-TR"/>
              </w:rPr>
            </w:pPr>
            <w:r w:rsidRPr="00C36C6F">
              <w:rPr>
                <w:b/>
                <w:sz w:val="20"/>
                <w:szCs w:val="20"/>
                <w:lang w:val="tr-TR"/>
              </w:rPr>
              <w:t>A</w:t>
            </w:r>
          </w:p>
        </w:tc>
        <w:tc>
          <w:tcPr>
            <w:tcW w:w="6841" w:type="dxa"/>
            <w:shd w:val="pct5" w:color="auto" w:fill="FFFFFF"/>
          </w:tcPr>
          <w:p w14:paraId="08814427" w14:textId="77777777" w:rsidR="00D95CBC" w:rsidRPr="00C36C6F" w:rsidRDefault="00D95CBC" w:rsidP="00D95CBC">
            <w:pPr>
              <w:spacing w:before="0"/>
              <w:ind w:firstLine="0"/>
              <w:jc w:val="center"/>
              <w:rPr>
                <w:b/>
                <w:sz w:val="20"/>
                <w:szCs w:val="20"/>
                <w:lang w:val="tr-TR"/>
              </w:rPr>
            </w:pPr>
            <w:r w:rsidRPr="00C36C6F">
              <w:rPr>
                <w:b/>
                <w:sz w:val="20"/>
                <w:szCs w:val="20"/>
                <w:lang w:val="tr-TR"/>
              </w:rPr>
              <w:t>B</w:t>
            </w:r>
          </w:p>
        </w:tc>
        <w:tc>
          <w:tcPr>
            <w:tcW w:w="1417" w:type="dxa"/>
            <w:shd w:val="pct5" w:color="auto" w:fill="FFFFFF"/>
          </w:tcPr>
          <w:p w14:paraId="622042DD" w14:textId="77777777" w:rsidR="00D95CBC" w:rsidRPr="00C36C6F" w:rsidRDefault="00D95CBC" w:rsidP="00D95CBC">
            <w:pPr>
              <w:spacing w:before="0"/>
              <w:ind w:firstLine="0"/>
              <w:jc w:val="center"/>
              <w:rPr>
                <w:b/>
                <w:sz w:val="20"/>
                <w:szCs w:val="20"/>
                <w:lang w:val="tr-TR"/>
              </w:rPr>
            </w:pPr>
            <w:r w:rsidRPr="00C36C6F">
              <w:rPr>
                <w:b/>
                <w:sz w:val="20"/>
                <w:szCs w:val="20"/>
                <w:lang w:val="tr-TR"/>
              </w:rPr>
              <w:t>C</w:t>
            </w:r>
          </w:p>
        </w:tc>
      </w:tr>
      <w:tr w:rsidR="00D95CBC" w:rsidRPr="00C36C6F" w14:paraId="344A299B" w14:textId="77777777" w:rsidTr="00111DFE">
        <w:trPr>
          <w:cantSplit/>
          <w:trHeight w:val="765"/>
          <w:tblHeader/>
        </w:trPr>
        <w:tc>
          <w:tcPr>
            <w:tcW w:w="1268" w:type="dxa"/>
            <w:shd w:val="pct5" w:color="auto" w:fill="FFFFFF"/>
          </w:tcPr>
          <w:p w14:paraId="6B121FB9" w14:textId="77777777" w:rsidR="00D95CBC" w:rsidRPr="00C36C6F" w:rsidRDefault="00D95CBC" w:rsidP="00D95CBC">
            <w:pPr>
              <w:spacing w:before="0"/>
              <w:ind w:firstLine="0"/>
              <w:jc w:val="center"/>
              <w:rPr>
                <w:b/>
                <w:sz w:val="20"/>
                <w:szCs w:val="20"/>
                <w:lang w:val="tr-TR"/>
              </w:rPr>
            </w:pPr>
            <w:r w:rsidRPr="00C36C6F">
              <w:rPr>
                <w:b/>
                <w:sz w:val="20"/>
                <w:szCs w:val="20"/>
                <w:lang w:val="tr-TR"/>
              </w:rPr>
              <w:t>Sıra No</w:t>
            </w:r>
          </w:p>
        </w:tc>
        <w:tc>
          <w:tcPr>
            <w:tcW w:w="6841" w:type="dxa"/>
            <w:shd w:val="pct5" w:color="auto" w:fill="FFFFFF"/>
          </w:tcPr>
          <w:p w14:paraId="3157DA8B" w14:textId="77777777" w:rsidR="00D95CBC" w:rsidRPr="00C36C6F" w:rsidRDefault="00D95CBC" w:rsidP="00D95CBC">
            <w:pPr>
              <w:spacing w:before="0"/>
              <w:ind w:firstLine="0"/>
              <w:jc w:val="center"/>
              <w:rPr>
                <w:b/>
                <w:sz w:val="20"/>
                <w:szCs w:val="20"/>
                <w:lang w:val="tr-TR"/>
              </w:rPr>
            </w:pPr>
            <w:r w:rsidRPr="00C36C6F">
              <w:rPr>
                <w:b/>
                <w:sz w:val="20"/>
                <w:szCs w:val="20"/>
                <w:lang w:val="tr-TR"/>
              </w:rPr>
              <w:t>Teknik Özellikler</w:t>
            </w:r>
          </w:p>
        </w:tc>
        <w:tc>
          <w:tcPr>
            <w:tcW w:w="1417" w:type="dxa"/>
            <w:shd w:val="pct5" w:color="auto" w:fill="FFFFFF"/>
          </w:tcPr>
          <w:p w14:paraId="1267D45A" w14:textId="77777777" w:rsidR="00D95CBC" w:rsidRPr="00C36C6F" w:rsidRDefault="00D95CBC" w:rsidP="00D95CBC">
            <w:pPr>
              <w:spacing w:before="0"/>
              <w:ind w:firstLine="0"/>
              <w:jc w:val="center"/>
              <w:rPr>
                <w:b/>
                <w:sz w:val="20"/>
                <w:szCs w:val="20"/>
                <w:lang w:val="tr-TR"/>
              </w:rPr>
            </w:pPr>
            <w:r w:rsidRPr="00C36C6F">
              <w:rPr>
                <w:b/>
                <w:sz w:val="20"/>
                <w:szCs w:val="20"/>
                <w:lang w:val="tr-TR"/>
              </w:rPr>
              <w:t>Miktar</w:t>
            </w:r>
          </w:p>
        </w:tc>
      </w:tr>
      <w:tr w:rsidR="00D95CBC" w:rsidRPr="00C36C6F" w14:paraId="344A1E45" w14:textId="77777777" w:rsidTr="00111DFE">
        <w:trPr>
          <w:cantSplit/>
          <w:trHeight w:val="608"/>
        </w:trPr>
        <w:tc>
          <w:tcPr>
            <w:tcW w:w="1268" w:type="dxa"/>
          </w:tcPr>
          <w:p w14:paraId="1C2AFFE5" w14:textId="77777777" w:rsidR="00D95CBC" w:rsidRPr="00C36C6F" w:rsidRDefault="00D95CBC" w:rsidP="00D95CBC">
            <w:pPr>
              <w:spacing w:before="0"/>
              <w:ind w:firstLine="0"/>
              <w:jc w:val="center"/>
              <w:rPr>
                <w:b/>
                <w:sz w:val="20"/>
                <w:szCs w:val="20"/>
                <w:lang w:val="tr-TR"/>
              </w:rPr>
            </w:pPr>
            <w:r w:rsidRPr="00C36C6F">
              <w:rPr>
                <w:b/>
                <w:sz w:val="20"/>
                <w:szCs w:val="20"/>
                <w:lang w:val="tr-TR"/>
              </w:rPr>
              <w:t>1</w:t>
            </w:r>
          </w:p>
        </w:tc>
        <w:tc>
          <w:tcPr>
            <w:tcW w:w="6841" w:type="dxa"/>
          </w:tcPr>
          <w:p w14:paraId="38A7ACD7" w14:textId="77777777" w:rsidR="00152A19" w:rsidRPr="00111DFE" w:rsidRDefault="00152A19" w:rsidP="00152A19">
            <w:pPr>
              <w:autoSpaceDE w:val="0"/>
              <w:autoSpaceDN w:val="0"/>
              <w:adjustRightInd w:val="0"/>
              <w:ind w:firstLine="0"/>
              <w:rPr>
                <w:rFonts w:cs="Times New Roman"/>
                <w:sz w:val="20"/>
                <w:szCs w:val="20"/>
                <w:lang w:eastAsia="fi-FI"/>
              </w:rPr>
            </w:pPr>
            <w:r w:rsidRPr="00111DFE">
              <w:rPr>
                <w:rFonts w:cs="Times New Roman"/>
                <w:b/>
                <w:bCs/>
                <w:sz w:val="20"/>
                <w:szCs w:val="20"/>
                <w:lang w:val="tr-TR" w:eastAsia="fi-FI"/>
              </w:rPr>
              <w:t xml:space="preserve">SİLO:  </w:t>
            </w:r>
          </w:p>
          <w:p w14:paraId="139E73DF" w14:textId="77777777" w:rsidR="00152A19" w:rsidRPr="00111DFE" w:rsidRDefault="00152A19" w:rsidP="00EB7770">
            <w:pPr>
              <w:pStyle w:val="ListeParagraf"/>
              <w:numPr>
                <w:ilvl w:val="0"/>
                <w:numId w:val="36"/>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Silo 4 mt x 4 mt x 4 mt ölçülerinde, 73 m³ kapasitelidir. Silo taşıyıcı sistemi, gemici merdiveni, bakım kapağı, silo üstü korkuluğu ile beraber</w:t>
            </w:r>
            <w:r w:rsidRPr="00111DFE">
              <w:rPr>
                <w:rFonts w:cs="Times New Roman"/>
                <w:b/>
                <w:bCs/>
                <w:sz w:val="20"/>
                <w:szCs w:val="20"/>
                <w:lang w:eastAsia="fi-FI"/>
              </w:rPr>
              <w:t xml:space="preserve"> </w:t>
            </w:r>
            <w:r w:rsidRPr="00111DFE">
              <w:rPr>
                <w:rFonts w:cs="Times New Roman"/>
                <w:sz w:val="20"/>
                <w:szCs w:val="20"/>
                <w:lang w:eastAsia="fi-FI"/>
              </w:rPr>
              <w:t>imalatını ve montajını kapsar.</w:t>
            </w:r>
          </w:p>
          <w:p w14:paraId="40CFFB97" w14:textId="77777777" w:rsidR="00152A19" w:rsidRPr="00111DFE" w:rsidRDefault="00152A19" w:rsidP="00EB7770">
            <w:pPr>
              <w:pStyle w:val="ListeParagraf"/>
              <w:numPr>
                <w:ilvl w:val="0"/>
                <w:numId w:val="36"/>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 xml:space="preserve">Yüklenici firma yapılacak olan silonun çelik ve inşaat statik projeleri hazırlatacak proje müellifi tarafından imzalanmış kopyalarını Döktaş’a verecektir. </w:t>
            </w:r>
          </w:p>
          <w:p w14:paraId="05F3B7EF" w14:textId="77777777" w:rsidR="00BA4DC6" w:rsidRPr="00111DFE" w:rsidRDefault="00BA4DC6" w:rsidP="00EB7770">
            <w:pPr>
              <w:pStyle w:val="ListeParagraf"/>
              <w:numPr>
                <w:ilvl w:val="0"/>
                <w:numId w:val="36"/>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 xml:space="preserve">Silonun temel </w:t>
            </w:r>
            <w:proofErr w:type="gramStart"/>
            <w:r w:rsidRPr="00111DFE">
              <w:rPr>
                <w:rFonts w:cs="Times New Roman"/>
                <w:sz w:val="20"/>
                <w:szCs w:val="20"/>
                <w:lang w:eastAsia="fi-FI"/>
              </w:rPr>
              <w:t>inşaatı  ve</w:t>
            </w:r>
            <w:proofErr w:type="gramEnd"/>
            <w:r w:rsidRPr="00111DFE">
              <w:rPr>
                <w:rFonts w:cs="Times New Roman"/>
                <w:sz w:val="20"/>
                <w:szCs w:val="20"/>
                <w:lang w:eastAsia="fi-FI"/>
              </w:rPr>
              <w:t xml:space="preserve"> hafriyatı projeye uygun olarak   yüklenici tarafından yapılacaktır.</w:t>
            </w:r>
          </w:p>
          <w:p w14:paraId="71E40AC3" w14:textId="77777777" w:rsidR="00152A19" w:rsidRPr="00111DFE" w:rsidRDefault="00152A19" w:rsidP="00EB7770">
            <w:pPr>
              <w:pStyle w:val="ListeParagraf"/>
              <w:numPr>
                <w:ilvl w:val="0"/>
                <w:numId w:val="36"/>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 xml:space="preserve">Silonun hesabı depolanacak malzeme yükü net </w:t>
            </w:r>
            <w:proofErr w:type="gramStart"/>
            <w:r w:rsidRPr="00111DFE">
              <w:rPr>
                <w:rFonts w:cs="Times New Roman"/>
                <w:sz w:val="20"/>
                <w:szCs w:val="20"/>
                <w:lang w:eastAsia="fi-FI"/>
              </w:rPr>
              <w:t>60 ton</w:t>
            </w:r>
            <w:proofErr w:type="gramEnd"/>
            <w:r w:rsidRPr="00111DFE">
              <w:rPr>
                <w:rFonts w:cs="Times New Roman"/>
                <w:sz w:val="20"/>
                <w:szCs w:val="20"/>
                <w:lang w:eastAsia="fi-FI"/>
              </w:rPr>
              <w:t xml:space="preserve"> kabul edilecek, hesap için zemin emniyet gerilmesi 0,8 kg/cm² alınacaktır.</w:t>
            </w:r>
          </w:p>
          <w:p w14:paraId="547DCADB" w14:textId="77777777" w:rsidR="00152A19" w:rsidRPr="00111DFE" w:rsidRDefault="00152A19" w:rsidP="00EB7770">
            <w:pPr>
              <w:pStyle w:val="ListeParagraf"/>
              <w:numPr>
                <w:ilvl w:val="0"/>
                <w:numId w:val="36"/>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Yapılacak çelik imalat Döktaş’ın belirleyeceği bir kontrol mühendisi tarafından montaj öncesi kontrol edilecektir.</w:t>
            </w:r>
          </w:p>
          <w:p w14:paraId="78DC22AD" w14:textId="77777777" w:rsidR="00152A19" w:rsidRPr="00111DFE" w:rsidRDefault="00152A19" w:rsidP="00EB7770">
            <w:pPr>
              <w:pStyle w:val="ListeParagraf"/>
              <w:numPr>
                <w:ilvl w:val="0"/>
                <w:numId w:val="36"/>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 xml:space="preserve">İmalat tamamen yeni malzemeden, cıvatalı bağlantılı, kumlanmış malzemeden yapılacaktır. İmalat bitimi iki kat astar + bir kat RAL 5024 renk </w:t>
            </w:r>
            <w:r w:rsidR="008561CA" w:rsidRPr="00111DFE">
              <w:rPr>
                <w:rFonts w:cs="Times New Roman"/>
                <w:sz w:val="20"/>
                <w:szCs w:val="20"/>
                <w:lang w:eastAsia="fi-FI"/>
              </w:rPr>
              <w:t xml:space="preserve">dış hava şartlarına </w:t>
            </w:r>
            <w:proofErr w:type="gramStart"/>
            <w:r w:rsidR="008561CA" w:rsidRPr="00111DFE">
              <w:rPr>
                <w:rFonts w:cs="Times New Roman"/>
                <w:sz w:val="20"/>
                <w:szCs w:val="20"/>
                <w:lang w:eastAsia="fi-FI"/>
              </w:rPr>
              <w:t>mukavim  ve</w:t>
            </w:r>
            <w:proofErr w:type="gramEnd"/>
            <w:r w:rsidR="008561CA" w:rsidRPr="00111DFE">
              <w:rPr>
                <w:rFonts w:cs="Times New Roman"/>
                <w:sz w:val="20"/>
                <w:szCs w:val="20"/>
                <w:lang w:eastAsia="fi-FI"/>
              </w:rPr>
              <w:t xml:space="preserve"> korozyona dayanıklı </w:t>
            </w:r>
            <w:r w:rsidRPr="00111DFE">
              <w:rPr>
                <w:rFonts w:cs="Times New Roman"/>
                <w:sz w:val="20"/>
                <w:szCs w:val="20"/>
                <w:lang w:eastAsia="fi-FI"/>
              </w:rPr>
              <w:t xml:space="preserve">yağlıboya ile boyanacaktır. </w:t>
            </w:r>
          </w:p>
          <w:p w14:paraId="302B2F00" w14:textId="77777777" w:rsidR="00152A19" w:rsidRPr="00111DFE" w:rsidRDefault="00152A19" w:rsidP="00EB7770">
            <w:pPr>
              <w:pStyle w:val="ListeParagraf"/>
              <w:numPr>
                <w:ilvl w:val="0"/>
                <w:numId w:val="36"/>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Her türlü sarf malzemesi oksijen, taş, cıvata vb. temini yüklenici firmaya aittir</w:t>
            </w:r>
          </w:p>
          <w:p w14:paraId="03B6D910" w14:textId="77777777" w:rsidR="00152A19" w:rsidRPr="00111DFE" w:rsidRDefault="00152A19" w:rsidP="00EB7770">
            <w:pPr>
              <w:pStyle w:val="ListeParagraf"/>
              <w:numPr>
                <w:ilvl w:val="0"/>
                <w:numId w:val="36"/>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Pnömatik aktüatörlü kesici, silo bas boşaltması için sızdırmaz körük, silo seviye sensörleri, egzoz filtresi ve emniyet ventili temini ve montajı yüklenici firmaya aittir.</w:t>
            </w:r>
          </w:p>
          <w:p w14:paraId="18B1E7EC" w14:textId="77777777" w:rsidR="00D95CBC" w:rsidRPr="00111DFE" w:rsidRDefault="00D95CBC" w:rsidP="0050790F">
            <w:pPr>
              <w:pStyle w:val="ListeParagraf"/>
              <w:autoSpaceDE w:val="0"/>
              <w:autoSpaceDN w:val="0"/>
              <w:adjustRightInd w:val="0"/>
              <w:spacing w:before="0" w:after="200" w:line="276" w:lineRule="auto"/>
              <w:ind w:firstLine="0"/>
              <w:rPr>
                <w:rFonts w:cs="Times New Roman"/>
                <w:sz w:val="20"/>
                <w:szCs w:val="20"/>
                <w:lang w:val="tr-TR"/>
              </w:rPr>
            </w:pPr>
          </w:p>
        </w:tc>
        <w:tc>
          <w:tcPr>
            <w:tcW w:w="1417" w:type="dxa"/>
            <w:vAlign w:val="center"/>
          </w:tcPr>
          <w:p w14:paraId="7C1B098B" w14:textId="77777777" w:rsidR="00D95CBC" w:rsidRPr="00111DFE" w:rsidRDefault="008561CA" w:rsidP="00D95CBC">
            <w:pPr>
              <w:spacing w:before="0"/>
              <w:ind w:firstLine="0"/>
              <w:rPr>
                <w:rFonts w:cs="Times New Roman"/>
                <w:sz w:val="20"/>
                <w:szCs w:val="20"/>
                <w:lang w:val="tr-TR"/>
              </w:rPr>
            </w:pPr>
            <w:r w:rsidRPr="00111DFE">
              <w:rPr>
                <w:rFonts w:cs="Times New Roman"/>
                <w:sz w:val="20"/>
                <w:szCs w:val="20"/>
                <w:lang w:val="tr-TR"/>
              </w:rPr>
              <w:t>1 adet</w:t>
            </w:r>
          </w:p>
        </w:tc>
      </w:tr>
      <w:tr w:rsidR="00D95CBC" w:rsidRPr="00C36C6F" w14:paraId="33F0F3A1" w14:textId="77777777" w:rsidTr="00111DFE">
        <w:trPr>
          <w:cantSplit/>
          <w:trHeight w:val="3164"/>
        </w:trPr>
        <w:tc>
          <w:tcPr>
            <w:tcW w:w="1268" w:type="dxa"/>
          </w:tcPr>
          <w:p w14:paraId="1A7811D0" w14:textId="77777777" w:rsidR="00D95CBC" w:rsidRPr="00C36C6F" w:rsidRDefault="00D95CBC" w:rsidP="00D95CBC">
            <w:pPr>
              <w:spacing w:before="0"/>
              <w:ind w:firstLine="0"/>
              <w:jc w:val="center"/>
              <w:rPr>
                <w:b/>
                <w:sz w:val="20"/>
                <w:szCs w:val="20"/>
                <w:lang w:val="tr-TR"/>
              </w:rPr>
            </w:pPr>
            <w:r w:rsidRPr="00C36C6F">
              <w:rPr>
                <w:b/>
                <w:sz w:val="20"/>
                <w:szCs w:val="20"/>
                <w:lang w:val="tr-TR"/>
              </w:rPr>
              <w:lastRenderedPageBreak/>
              <w:t>2</w:t>
            </w:r>
          </w:p>
        </w:tc>
        <w:tc>
          <w:tcPr>
            <w:tcW w:w="6841" w:type="dxa"/>
          </w:tcPr>
          <w:p w14:paraId="0B501CC0" w14:textId="77777777" w:rsidR="00152A19" w:rsidRPr="00111DFE" w:rsidRDefault="00BA4DC6" w:rsidP="00152A19">
            <w:pPr>
              <w:autoSpaceDE w:val="0"/>
              <w:autoSpaceDN w:val="0"/>
              <w:adjustRightInd w:val="0"/>
              <w:rPr>
                <w:rFonts w:cs="Times New Roman"/>
                <w:b/>
                <w:sz w:val="20"/>
                <w:szCs w:val="20"/>
              </w:rPr>
            </w:pPr>
            <w:r w:rsidRPr="00111DFE">
              <w:rPr>
                <w:rFonts w:cs="Times New Roman"/>
                <w:b/>
                <w:sz w:val="20"/>
                <w:szCs w:val="20"/>
              </w:rPr>
              <w:t xml:space="preserve">Pnomotik Sevk Sistemi </w:t>
            </w:r>
          </w:p>
          <w:p w14:paraId="1B6BB078" w14:textId="77777777" w:rsidR="00BA4DC6" w:rsidRPr="00111DFE" w:rsidRDefault="00BA4DC6" w:rsidP="00152A19">
            <w:pPr>
              <w:autoSpaceDE w:val="0"/>
              <w:autoSpaceDN w:val="0"/>
              <w:adjustRightInd w:val="0"/>
              <w:rPr>
                <w:rFonts w:cs="Times New Roman"/>
                <w:b/>
                <w:bCs/>
                <w:sz w:val="20"/>
                <w:szCs w:val="20"/>
                <w:lang w:val="tr-TR" w:eastAsia="fi-FI"/>
              </w:rPr>
            </w:pPr>
          </w:p>
          <w:p w14:paraId="0D5DA059" w14:textId="77777777" w:rsidR="00152A19" w:rsidRPr="00111DFE" w:rsidRDefault="00152A19" w:rsidP="00EB7770">
            <w:pPr>
              <w:pStyle w:val="ListeParagraf"/>
              <w:numPr>
                <w:ilvl w:val="0"/>
                <w:numId w:val="37"/>
              </w:numPr>
              <w:autoSpaceDE w:val="0"/>
              <w:autoSpaceDN w:val="0"/>
              <w:adjustRightInd w:val="0"/>
              <w:spacing w:before="0" w:after="200" w:line="276" w:lineRule="auto"/>
              <w:rPr>
                <w:rFonts w:cs="Times New Roman"/>
                <w:sz w:val="20"/>
                <w:szCs w:val="20"/>
                <w:lang w:eastAsia="fi-FI"/>
              </w:rPr>
            </w:pPr>
            <w:r w:rsidRPr="00111DFE">
              <w:rPr>
                <w:rFonts w:cs="Times New Roman"/>
                <w:bCs/>
                <w:sz w:val="20"/>
                <w:szCs w:val="20"/>
                <w:lang w:eastAsia="fi-FI"/>
              </w:rPr>
              <w:t xml:space="preserve">Kullanılacak 4 adet </w:t>
            </w:r>
            <w:r w:rsidR="00BA4DC6" w:rsidRPr="00111DFE">
              <w:rPr>
                <w:rFonts w:cs="Times New Roman"/>
                <w:sz w:val="20"/>
                <w:szCs w:val="20"/>
              </w:rPr>
              <w:t>Pnomotik Sevk Sistemi</w:t>
            </w:r>
            <w:r w:rsidRPr="00111DFE">
              <w:rPr>
                <w:rFonts w:cs="Times New Roman"/>
                <w:bCs/>
                <w:sz w:val="20"/>
                <w:szCs w:val="20"/>
                <w:lang w:eastAsia="fi-FI"/>
              </w:rPr>
              <w:t>, 120</w:t>
            </w:r>
            <w:r w:rsidR="008561CA" w:rsidRPr="00111DFE">
              <w:rPr>
                <w:rFonts w:cs="Times New Roman"/>
                <w:bCs/>
                <w:sz w:val="20"/>
                <w:szCs w:val="20"/>
                <w:lang w:eastAsia="fi-FI"/>
              </w:rPr>
              <w:t>’</w:t>
            </w:r>
            <w:proofErr w:type="gramStart"/>
            <w:r w:rsidR="008561CA" w:rsidRPr="00111DFE">
              <w:rPr>
                <w:rFonts w:cs="Times New Roman"/>
                <w:bCs/>
                <w:sz w:val="20"/>
                <w:szCs w:val="20"/>
                <w:lang w:eastAsia="fi-FI"/>
              </w:rPr>
              <w:t xml:space="preserve">şer </w:t>
            </w:r>
            <w:r w:rsidRPr="00111DFE">
              <w:rPr>
                <w:rFonts w:cs="Times New Roman"/>
                <w:sz w:val="20"/>
                <w:szCs w:val="20"/>
                <w:lang w:eastAsia="fi-FI"/>
              </w:rPr>
              <w:t xml:space="preserve"> litre</w:t>
            </w:r>
            <w:proofErr w:type="gramEnd"/>
            <w:r w:rsidRPr="00111DFE">
              <w:rPr>
                <w:rFonts w:cs="Times New Roman"/>
                <w:sz w:val="20"/>
                <w:szCs w:val="20"/>
                <w:lang w:eastAsia="fi-FI"/>
              </w:rPr>
              <w:t xml:space="preserve"> kapasiteli olacaktır.</w:t>
            </w:r>
          </w:p>
          <w:p w14:paraId="5BDD2503" w14:textId="77777777" w:rsidR="00152A19" w:rsidRPr="00111DFE" w:rsidRDefault="00BA4DC6" w:rsidP="00EB7770">
            <w:pPr>
              <w:pStyle w:val="ListeParagraf"/>
              <w:numPr>
                <w:ilvl w:val="0"/>
                <w:numId w:val="37"/>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rPr>
              <w:t xml:space="preserve">Pnomotik Sevk Sistemi </w:t>
            </w:r>
            <w:r w:rsidR="00152A19" w:rsidRPr="00111DFE">
              <w:rPr>
                <w:rFonts w:cs="Times New Roman"/>
                <w:sz w:val="20"/>
                <w:szCs w:val="20"/>
                <w:lang w:eastAsia="fi-FI"/>
              </w:rPr>
              <w:t>için ihtiyaç duyulan tüm ekipmanların temini yüklenici firmaya aittir.</w:t>
            </w:r>
          </w:p>
          <w:p w14:paraId="4DE1C426" w14:textId="77777777" w:rsidR="00152A19" w:rsidRPr="00111DFE" w:rsidRDefault="00152A19" w:rsidP="00EB7770">
            <w:pPr>
              <w:pStyle w:val="ListeParagraf"/>
              <w:numPr>
                <w:ilvl w:val="0"/>
                <w:numId w:val="37"/>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 xml:space="preserve">Otomasyon panosu ve işçilik Müteahhit e aittir. Döktaş sadece kumanda panosuna kadar elektrik ve ihtiyaç duyulan </w:t>
            </w:r>
            <w:r w:rsidR="00BA4DC6" w:rsidRPr="00111DFE">
              <w:rPr>
                <w:rFonts w:cs="Times New Roman"/>
                <w:sz w:val="20"/>
                <w:szCs w:val="20"/>
              </w:rPr>
              <w:t>Pnomotik Sevk Sistemi</w:t>
            </w:r>
            <w:r w:rsidRPr="00111DFE">
              <w:rPr>
                <w:rFonts w:cs="Times New Roman"/>
                <w:sz w:val="20"/>
                <w:szCs w:val="20"/>
                <w:lang w:eastAsia="fi-FI"/>
              </w:rPr>
              <w:t xml:space="preserve"> kadar havayı getirecektir. </w:t>
            </w:r>
          </w:p>
          <w:p w14:paraId="692EBA66" w14:textId="6C6B8877" w:rsidR="00152A19" w:rsidRPr="00111DFE" w:rsidRDefault="00152A19" w:rsidP="00EB7770">
            <w:pPr>
              <w:pStyle w:val="ListeParagraf"/>
              <w:numPr>
                <w:ilvl w:val="0"/>
                <w:numId w:val="37"/>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Sistemin sevk basıncı 2</w:t>
            </w:r>
            <w:r w:rsidR="00C62E71">
              <w:rPr>
                <w:rFonts w:cs="Times New Roman"/>
                <w:sz w:val="20"/>
                <w:szCs w:val="20"/>
                <w:lang w:eastAsia="fi-FI"/>
              </w:rPr>
              <w:t>-</w:t>
            </w:r>
            <w:r w:rsidRPr="00111DFE">
              <w:rPr>
                <w:rFonts w:cs="Times New Roman"/>
                <w:sz w:val="20"/>
                <w:szCs w:val="20"/>
                <w:lang w:eastAsia="fi-FI"/>
              </w:rPr>
              <w:t>3 bar olacaktır, gerekli yerlerde hava takviye üniteleri konacaktır</w:t>
            </w:r>
          </w:p>
          <w:p w14:paraId="40B1B7AB" w14:textId="77777777" w:rsidR="00D95CBC" w:rsidRPr="00111DFE" w:rsidRDefault="00D95CBC" w:rsidP="008561CA">
            <w:pPr>
              <w:spacing w:before="0" w:after="200" w:line="276" w:lineRule="auto"/>
              <w:ind w:left="360" w:firstLine="0"/>
              <w:rPr>
                <w:rFonts w:cs="Times New Roman"/>
                <w:sz w:val="20"/>
                <w:szCs w:val="20"/>
                <w:lang w:val="tr-TR"/>
              </w:rPr>
            </w:pPr>
          </w:p>
        </w:tc>
        <w:tc>
          <w:tcPr>
            <w:tcW w:w="1417" w:type="dxa"/>
            <w:vAlign w:val="center"/>
          </w:tcPr>
          <w:p w14:paraId="7CDFE213" w14:textId="77777777" w:rsidR="00D95CBC" w:rsidRPr="00111DFE" w:rsidRDefault="008561CA" w:rsidP="00D95CBC">
            <w:pPr>
              <w:spacing w:before="0"/>
              <w:ind w:firstLine="0"/>
              <w:rPr>
                <w:rFonts w:cs="Times New Roman"/>
                <w:sz w:val="20"/>
                <w:szCs w:val="20"/>
                <w:lang w:val="tr-TR"/>
              </w:rPr>
            </w:pPr>
            <w:r w:rsidRPr="00111DFE">
              <w:rPr>
                <w:rFonts w:cs="Times New Roman"/>
                <w:sz w:val="20"/>
                <w:szCs w:val="20"/>
                <w:lang w:val="tr-TR"/>
              </w:rPr>
              <w:t>4 ADET</w:t>
            </w:r>
          </w:p>
        </w:tc>
      </w:tr>
      <w:tr w:rsidR="00D95CBC" w:rsidRPr="00C36C6F" w14:paraId="765FEA34" w14:textId="77777777" w:rsidTr="00111DFE">
        <w:trPr>
          <w:cantSplit/>
          <w:trHeight w:val="608"/>
        </w:trPr>
        <w:tc>
          <w:tcPr>
            <w:tcW w:w="1268" w:type="dxa"/>
          </w:tcPr>
          <w:p w14:paraId="3DBF43BA" w14:textId="77777777" w:rsidR="00D95CBC" w:rsidRPr="00C36C6F" w:rsidRDefault="00D95CBC" w:rsidP="00D95CBC">
            <w:pPr>
              <w:spacing w:before="0"/>
              <w:ind w:firstLine="0"/>
              <w:jc w:val="center"/>
              <w:rPr>
                <w:b/>
                <w:sz w:val="20"/>
                <w:szCs w:val="20"/>
                <w:lang w:val="tr-TR"/>
              </w:rPr>
            </w:pPr>
            <w:r w:rsidRPr="00C36C6F">
              <w:rPr>
                <w:b/>
                <w:sz w:val="20"/>
                <w:szCs w:val="20"/>
                <w:lang w:val="tr-TR"/>
              </w:rPr>
              <w:t>3</w:t>
            </w:r>
          </w:p>
        </w:tc>
        <w:tc>
          <w:tcPr>
            <w:tcW w:w="6841" w:type="dxa"/>
          </w:tcPr>
          <w:p w14:paraId="6D96010C" w14:textId="77777777" w:rsidR="00152A19" w:rsidRPr="00111DFE" w:rsidRDefault="00152A19" w:rsidP="00152A19">
            <w:pPr>
              <w:autoSpaceDE w:val="0"/>
              <w:autoSpaceDN w:val="0"/>
              <w:adjustRightInd w:val="0"/>
              <w:rPr>
                <w:rFonts w:cs="Times New Roman"/>
                <w:b/>
                <w:bCs/>
                <w:sz w:val="20"/>
                <w:szCs w:val="20"/>
                <w:lang w:val="tr-TR" w:eastAsia="fi-FI"/>
              </w:rPr>
            </w:pPr>
            <w:r w:rsidRPr="00111DFE">
              <w:rPr>
                <w:rFonts w:cs="Times New Roman"/>
                <w:b/>
                <w:bCs/>
                <w:sz w:val="20"/>
                <w:szCs w:val="20"/>
                <w:lang w:val="tr-TR" w:eastAsia="fi-FI"/>
              </w:rPr>
              <w:t>BORULAMA</w:t>
            </w:r>
          </w:p>
          <w:p w14:paraId="2EB31854" w14:textId="77777777" w:rsidR="00152A19" w:rsidRPr="00533320" w:rsidRDefault="00152A19" w:rsidP="00152A19">
            <w:pPr>
              <w:autoSpaceDE w:val="0"/>
              <w:autoSpaceDN w:val="0"/>
              <w:adjustRightInd w:val="0"/>
              <w:rPr>
                <w:rFonts w:cs="Times New Roman"/>
                <w:b/>
                <w:bCs/>
                <w:sz w:val="20"/>
                <w:szCs w:val="20"/>
                <w:lang w:val="tr-TR" w:eastAsia="fi-FI"/>
              </w:rPr>
            </w:pPr>
          </w:p>
          <w:p w14:paraId="27B928CE" w14:textId="39DC30E4" w:rsidR="00152A19" w:rsidRPr="00111DFE" w:rsidRDefault="009D1E93" w:rsidP="00EB7770">
            <w:pPr>
              <w:pStyle w:val="ListeParagraf"/>
              <w:numPr>
                <w:ilvl w:val="0"/>
                <w:numId w:val="38"/>
              </w:numPr>
              <w:autoSpaceDE w:val="0"/>
              <w:autoSpaceDN w:val="0"/>
              <w:adjustRightInd w:val="0"/>
              <w:spacing w:before="0" w:after="200" w:line="276" w:lineRule="auto"/>
              <w:rPr>
                <w:rFonts w:cs="Times New Roman"/>
                <w:sz w:val="20"/>
                <w:szCs w:val="20"/>
                <w:lang w:eastAsia="fi-FI"/>
              </w:rPr>
            </w:pPr>
            <w:r w:rsidRPr="00F31DB4">
              <w:rPr>
                <w:rFonts w:cs="Times New Roman"/>
                <w:bCs/>
                <w:sz w:val="20"/>
                <w:szCs w:val="20"/>
                <w:lang w:eastAsia="fi-FI"/>
              </w:rPr>
              <w:t xml:space="preserve">İhale dosyası ekine bulunan Proje teknik resminde gösterildiği şekilde </w:t>
            </w:r>
            <w:r w:rsidR="00152A19" w:rsidRPr="00111DFE">
              <w:rPr>
                <w:rFonts w:cs="Times New Roman"/>
                <w:bCs/>
                <w:sz w:val="20"/>
                <w:szCs w:val="20"/>
                <w:lang w:eastAsia="fi-FI"/>
              </w:rPr>
              <w:t>yaklaşık 250 mt, 3</w:t>
            </w:r>
            <w:r w:rsidR="00152A19" w:rsidRPr="00111DFE">
              <w:rPr>
                <w:rFonts w:cs="Times New Roman"/>
                <w:sz w:val="20"/>
                <w:szCs w:val="20"/>
                <w:lang w:eastAsia="fi-FI"/>
              </w:rPr>
              <w:t xml:space="preserve">" çelik SCH 40 çelik çekme boru kullanılacaktır. Flanş + cıvata bağlantılı olacaktır. İmalat bitimi iki kat astar + bir kat RAL 9002 renk </w:t>
            </w:r>
            <w:r w:rsidR="008561CA" w:rsidRPr="00111DFE">
              <w:rPr>
                <w:rFonts w:cs="Times New Roman"/>
                <w:sz w:val="20"/>
                <w:szCs w:val="20"/>
                <w:lang w:eastAsia="fi-FI"/>
              </w:rPr>
              <w:t xml:space="preserve">dış hava şartlarına </w:t>
            </w:r>
            <w:proofErr w:type="gramStart"/>
            <w:r w:rsidR="008561CA" w:rsidRPr="00111DFE">
              <w:rPr>
                <w:rFonts w:cs="Times New Roman"/>
                <w:sz w:val="20"/>
                <w:szCs w:val="20"/>
                <w:lang w:eastAsia="fi-FI"/>
              </w:rPr>
              <w:t>mukavim  ve</w:t>
            </w:r>
            <w:proofErr w:type="gramEnd"/>
            <w:r w:rsidR="008561CA" w:rsidRPr="00111DFE">
              <w:rPr>
                <w:rFonts w:cs="Times New Roman"/>
                <w:sz w:val="20"/>
                <w:szCs w:val="20"/>
                <w:lang w:eastAsia="fi-FI"/>
              </w:rPr>
              <w:t xml:space="preserve"> korozyona dayanıklı  </w:t>
            </w:r>
            <w:r w:rsidR="00152A19" w:rsidRPr="00111DFE">
              <w:rPr>
                <w:rFonts w:cs="Times New Roman"/>
                <w:sz w:val="20"/>
                <w:szCs w:val="20"/>
                <w:lang w:eastAsia="fi-FI"/>
              </w:rPr>
              <w:t xml:space="preserve">yağlıboya ile boyanacaktır.  </w:t>
            </w:r>
          </w:p>
          <w:p w14:paraId="055F3BF5" w14:textId="6AC88048" w:rsidR="008561CA" w:rsidRPr="00111DFE" w:rsidRDefault="00152A19" w:rsidP="00EB7770">
            <w:pPr>
              <w:pStyle w:val="ListeParagraf"/>
              <w:numPr>
                <w:ilvl w:val="0"/>
                <w:numId w:val="38"/>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Boruların taşıması için Fabrika cephesinde 4 mt aralıklar</w:t>
            </w:r>
            <w:r w:rsidR="008561CA" w:rsidRPr="00111DFE">
              <w:rPr>
                <w:rFonts w:cs="Times New Roman"/>
                <w:sz w:val="20"/>
                <w:szCs w:val="20"/>
                <w:lang w:eastAsia="fi-FI"/>
              </w:rPr>
              <w:t xml:space="preserve"> </w:t>
            </w:r>
            <w:r w:rsidR="002E3F87" w:rsidRPr="00111DFE">
              <w:rPr>
                <w:rFonts w:cs="Times New Roman"/>
                <w:sz w:val="20"/>
                <w:szCs w:val="20"/>
                <w:lang w:eastAsia="fi-FI"/>
              </w:rPr>
              <w:t>ile mevcut</w:t>
            </w:r>
            <w:r w:rsidR="008561CA" w:rsidRPr="00111DFE">
              <w:rPr>
                <w:rFonts w:cs="Times New Roman"/>
                <w:sz w:val="20"/>
                <w:szCs w:val="20"/>
                <w:lang w:eastAsia="fi-FI"/>
              </w:rPr>
              <w:t xml:space="preserve"> bulunan INP 260 </w:t>
            </w:r>
            <w:proofErr w:type="gramStart"/>
            <w:r w:rsidR="008561CA" w:rsidRPr="00111DFE">
              <w:rPr>
                <w:rFonts w:cs="Times New Roman"/>
                <w:sz w:val="20"/>
                <w:szCs w:val="20"/>
                <w:lang w:eastAsia="fi-FI"/>
              </w:rPr>
              <w:t xml:space="preserve">kolonlara </w:t>
            </w:r>
            <w:r w:rsidRPr="00111DFE">
              <w:rPr>
                <w:rFonts w:cs="Times New Roman"/>
                <w:sz w:val="20"/>
                <w:szCs w:val="20"/>
                <w:lang w:eastAsia="fi-FI"/>
              </w:rPr>
              <w:t xml:space="preserve"> konsol</w:t>
            </w:r>
            <w:r w:rsidR="008561CA" w:rsidRPr="00111DFE">
              <w:rPr>
                <w:rFonts w:cs="Times New Roman"/>
                <w:sz w:val="20"/>
                <w:szCs w:val="20"/>
                <w:lang w:eastAsia="fi-FI"/>
              </w:rPr>
              <w:t>lar</w:t>
            </w:r>
            <w:proofErr w:type="gramEnd"/>
            <w:r w:rsidR="008561CA" w:rsidRPr="00111DFE">
              <w:rPr>
                <w:rFonts w:cs="Times New Roman"/>
                <w:sz w:val="20"/>
                <w:szCs w:val="20"/>
                <w:lang w:eastAsia="fi-FI"/>
              </w:rPr>
              <w:t xml:space="preserve"> kaynatılacaktır. </w:t>
            </w:r>
          </w:p>
          <w:p w14:paraId="318BE6AB" w14:textId="6DE18E63" w:rsidR="00D95CBC" w:rsidRPr="00111DFE" w:rsidRDefault="00152A19" w:rsidP="00EB7770">
            <w:pPr>
              <w:pStyle w:val="ListeParagraf"/>
              <w:numPr>
                <w:ilvl w:val="0"/>
                <w:numId w:val="38"/>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 xml:space="preserve">Dönüşlerde 90° deveboynu dirsek kullanılacaktır. Flanş + </w:t>
            </w:r>
            <w:r w:rsidR="005846CE">
              <w:rPr>
                <w:rFonts w:cs="Times New Roman"/>
                <w:sz w:val="20"/>
                <w:szCs w:val="20"/>
                <w:lang w:eastAsia="fi-FI"/>
              </w:rPr>
              <w:t xml:space="preserve">conta + </w:t>
            </w:r>
            <w:r w:rsidRPr="00111DFE">
              <w:rPr>
                <w:rFonts w:cs="Times New Roman"/>
                <w:sz w:val="20"/>
                <w:szCs w:val="20"/>
                <w:lang w:eastAsia="fi-FI"/>
              </w:rPr>
              <w:t>cıvata bağlantılı olacaktır beton takviyesi olmayacaktır</w:t>
            </w:r>
          </w:p>
        </w:tc>
        <w:tc>
          <w:tcPr>
            <w:tcW w:w="1417" w:type="dxa"/>
            <w:vAlign w:val="center"/>
          </w:tcPr>
          <w:p w14:paraId="5F1CFE98" w14:textId="77777777" w:rsidR="008561CA" w:rsidRPr="00111DFE" w:rsidRDefault="008561CA" w:rsidP="00D95CBC">
            <w:pPr>
              <w:spacing w:before="0"/>
              <w:ind w:firstLine="0"/>
              <w:rPr>
                <w:rFonts w:cs="Times New Roman"/>
                <w:sz w:val="20"/>
                <w:szCs w:val="20"/>
                <w:lang w:val="tr-TR"/>
              </w:rPr>
            </w:pPr>
            <w:r w:rsidRPr="00111DFE">
              <w:rPr>
                <w:rFonts w:cs="Times New Roman"/>
                <w:sz w:val="20"/>
                <w:szCs w:val="20"/>
                <w:lang w:val="tr-TR"/>
              </w:rPr>
              <w:t xml:space="preserve"> 250 mt.</w:t>
            </w:r>
            <w:r w:rsidR="00BA4DC6" w:rsidRPr="00111DFE">
              <w:rPr>
                <w:rFonts w:cs="Times New Roman"/>
                <w:sz w:val="20"/>
                <w:szCs w:val="20"/>
                <w:lang w:val="tr-TR"/>
              </w:rPr>
              <w:t xml:space="preserve"> (+/- %10)</w:t>
            </w:r>
          </w:p>
        </w:tc>
      </w:tr>
      <w:tr w:rsidR="00D95CBC" w:rsidRPr="00C36C6F" w14:paraId="4AA0E73F" w14:textId="77777777" w:rsidTr="00111DFE">
        <w:trPr>
          <w:cantSplit/>
          <w:trHeight w:val="608"/>
        </w:trPr>
        <w:tc>
          <w:tcPr>
            <w:tcW w:w="1268" w:type="dxa"/>
          </w:tcPr>
          <w:p w14:paraId="58A8B6B0" w14:textId="77777777" w:rsidR="00D95CBC" w:rsidRPr="00C36C6F" w:rsidRDefault="00BA4DC6" w:rsidP="00D95CBC">
            <w:pPr>
              <w:spacing w:before="0"/>
              <w:ind w:firstLine="0"/>
              <w:jc w:val="center"/>
              <w:rPr>
                <w:b/>
                <w:sz w:val="20"/>
                <w:szCs w:val="20"/>
                <w:lang w:val="tr-TR"/>
              </w:rPr>
            </w:pPr>
            <w:r>
              <w:rPr>
                <w:b/>
                <w:sz w:val="20"/>
                <w:szCs w:val="20"/>
                <w:lang w:val="tr-TR"/>
              </w:rPr>
              <w:t>4</w:t>
            </w:r>
          </w:p>
        </w:tc>
        <w:tc>
          <w:tcPr>
            <w:tcW w:w="6841" w:type="dxa"/>
          </w:tcPr>
          <w:p w14:paraId="5B756A0F" w14:textId="77777777" w:rsidR="00152A19" w:rsidRPr="00111DFE" w:rsidRDefault="00152A19" w:rsidP="00152A19">
            <w:pPr>
              <w:autoSpaceDE w:val="0"/>
              <w:autoSpaceDN w:val="0"/>
              <w:adjustRightInd w:val="0"/>
              <w:rPr>
                <w:rFonts w:cs="Times New Roman"/>
                <w:b/>
                <w:bCs/>
                <w:sz w:val="20"/>
                <w:szCs w:val="20"/>
                <w:lang w:val="tr-TR" w:eastAsia="fi-FI"/>
              </w:rPr>
            </w:pPr>
            <w:r w:rsidRPr="00111DFE">
              <w:rPr>
                <w:rFonts w:cs="Times New Roman"/>
                <w:b/>
                <w:bCs/>
                <w:sz w:val="20"/>
                <w:szCs w:val="20"/>
                <w:lang w:val="tr-TR" w:eastAsia="fi-FI"/>
              </w:rPr>
              <w:t>HELEZON</w:t>
            </w:r>
            <w:r w:rsidR="00BA4DC6" w:rsidRPr="00111DFE">
              <w:rPr>
                <w:rFonts w:cs="Times New Roman"/>
                <w:b/>
                <w:bCs/>
                <w:sz w:val="20"/>
                <w:szCs w:val="20"/>
                <w:lang w:val="tr-TR" w:eastAsia="fi-FI"/>
              </w:rPr>
              <w:t>LU GÖTÜRÜCÜ</w:t>
            </w:r>
          </w:p>
          <w:p w14:paraId="42729F69" w14:textId="77777777" w:rsidR="00152A19" w:rsidRPr="00111DFE" w:rsidRDefault="00152A19" w:rsidP="00152A19">
            <w:pPr>
              <w:autoSpaceDE w:val="0"/>
              <w:autoSpaceDN w:val="0"/>
              <w:adjustRightInd w:val="0"/>
              <w:rPr>
                <w:rFonts w:cs="Times New Roman"/>
                <w:b/>
                <w:bCs/>
                <w:sz w:val="20"/>
                <w:szCs w:val="20"/>
                <w:lang w:val="tr-TR" w:eastAsia="fi-FI"/>
              </w:rPr>
            </w:pPr>
          </w:p>
          <w:p w14:paraId="425A5071" w14:textId="77777777" w:rsidR="00152A19" w:rsidRPr="00111DFE" w:rsidRDefault="00152A19" w:rsidP="00EB7770">
            <w:pPr>
              <w:pStyle w:val="ListeParagraf"/>
              <w:numPr>
                <w:ilvl w:val="0"/>
                <w:numId w:val="39"/>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 xml:space="preserve">Mevcut bunkerlerden dökülen tozlar helezon ile </w:t>
            </w:r>
            <w:r w:rsidR="00BA4DC6" w:rsidRPr="00111DFE">
              <w:rPr>
                <w:rFonts w:cs="Times New Roman"/>
                <w:sz w:val="20"/>
                <w:szCs w:val="20"/>
              </w:rPr>
              <w:t>Pnomotik Sevk Sistemine</w:t>
            </w:r>
            <w:r w:rsidRPr="00111DFE">
              <w:rPr>
                <w:rFonts w:cs="Times New Roman"/>
                <w:sz w:val="20"/>
                <w:szCs w:val="20"/>
                <w:lang w:eastAsia="fi-FI"/>
              </w:rPr>
              <w:t xml:space="preserve"> verilecektir. Yüklenici firma mevcutlardan ölçü alarak </w:t>
            </w:r>
            <w:r w:rsidRPr="00111DFE">
              <w:rPr>
                <w:rFonts w:ascii="Cambria Math" w:hAnsi="Cambria Math" w:cs="Cambria Math"/>
                <w:sz w:val="20"/>
                <w:szCs w:val="20"/>
                <w:lang w:eastAsia="fi-FI"/>
              </w:rPr>
              <w:t>∅</w:t>
            </w:r>
            <w:r w:rsidRPr="00111DFE">
              <w:rPr>
                <w:rFonts w:cs="Times New Roman"/>
                <w:sz w:val="20"/>
                <w:szCs w:val="20"/>
                <w:lang w:eastAsia="fi-FI"/>
              </w:rPr>
              <w:t xml:space="preserve"> 200 x 3000 mm boyunda 4 adet helezon imalatını ve montajını yapacaktır. </w:t>
            </w:r>
          </w:p>
          <w:p w14:paraId="1DCCDBF7" w14:textId="3B23C442" w:rsidR="00152A19" w:rsidRPr="00111DFE" w:rsidRDefault="00152A19" w:rsidP="00EB7770">
            <w:pPr>
              <w:pStyle w:val="ListeParagraf"/>
              <w:numPr>
                <w:ilvl w:val="0"/>
                <w:numId w:val="39"/>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Helezon redüktörü 2,2 kW, 30 dev/dk.  Helezon malzemesi St 52-3 ve rulmanlar toza karşı kapaklı</w:t>
            </w:r>
            <w:r w:rsidR="00CA5B99" w:rsidRPr="00111DFE">
              <w:rPr>
                <w:rFonts w:cs="Times New Roman"/>
                <w:sz w:val="20"/>
                <w:szCs w:val="20"/>
                <w:lang w:eastAsia="fi-FI"/>
              </w:rPr>
              <w:t xml:space="preserve"> </w:t>
            </w:r>
            <w:r w:rsidR="005846CE">
              <w:rPr>
                <w:rFonts w:cs="Times New Roman"/>
                <w:sz w:val="20"/>
                <w:szCs w:val="20"/>
                <w:lang w:eastAsia="fi-FI"/>
              </w:rPr>
              <w:t xml:space="preserve">  2 RS </w:t>
            </w:r>
            <w:proofErr w:type="gramStart"/>
            <w:r w:rsidR="00CA5B99" w:rsidRPr="00111DFE">
              <w:rPr>
                <w:rFonts w:cs="Times New Roman"/>
                <w:sz w:val="20"/>
                <w:szCs w:val="20"/>
                <w:lang w:eastAsia="fi-FI"/>
              </w:rPr>
              <w:t>ve  yerli</w:t>
            </w:r>
            <w:proofErr w:type="gramEnd"/>
            <w:r w:rsidR="00CA5B99" w:rsidRPr="00111DFE">
              <w:rPr>
                <w:rFonts w:cs="Times New Roman"/>
                <w:sz w:val="20"/>
                <w:szCs w:val="20"/>
                <w:lang w:eastAsia="fi-FI"/>
              </w:rPr>
              <w:t xml:space="preserve"> menşeili</w:t>
            </w:r>
            <w:r w:rsidRPr="00111DFE">
              <w:rPr>
                <w:rFonts w:cs="Times New Roman"/>
                <w:sz w:val="20"/>
                <w:szCs w:val="20"/>
                <w:lang w:eastAsia="fi-FI"/>
              </w:rPr>
              <w:t xml:space="preserve"> olacaktır.</w:t>
            </w:r>
          </w:p>
          <w:p w14:paraId="571F4F32" w14:textId="77777777" w:rsidR="00152A19" w:rsidRPr="00111DFE" w:rsidRDefault="00152A19" w:rsidP="00EB7770">
            <w:pPr>
              <w:pStyle w:val="ListeParagraf"/>
              <w:numPr>
                <w:ilvl w:val="0"/>
                <w:numId w:val="39"/>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Helezon imalatına başlanmadan teknik resimleri Döktaş a verilecek ve onay alınacaktır.</w:t>
            </w:r>
          </w:p>
          <w:p w14:paraId="672E2168" w14:textId="77777777" w:rsidR="00152A19" w:rsidRPr="00111DFE" w:rsidRDefault="00152A19" w:rsidP="00EB7770">
            <w:pPr>
              <w:pStyle w:val="ListeParagraf"/>
              <w:numPr>
                <w:ilvl w:val="0"/>
                <w:numId w:val="39"/>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Helezonlarda sistem arızlarına karşı Big bag ile toz alabilmek için klapeli ikinci bir döküş ağzı olacaktır</w:t>
            </w:r>
          </w:p>
          <w:p w14:paraId="6FC4705D" w14:textId="77777777" w:rsidR="00D95CBC" w:rsidRPr="00111DFE" w:rsidRDefault="00D95CBC" w:rsidP="00D95CBC">
            <w:pPr>
              <w:spacing w:before="0"/>
              <w:ind w:firstLine="0"/>
              <w:rPr>
                <w:rFonts w:cs="Times New Roman"/>
                <w:sz w:val="20"/>
                <w:szCs w:val="20"/>
                <w:lang w:val="tr-TR"/>
              </w:rPr>
            </w:pPr>
          </w:p>
        </w:tc>
        <w:tc>
          <w:tcPr>
            <w:tcW w:w="1417" w:type="dxa"/>
            <w:vAlign w:val="center"/>
          </w:tcPr>
          <w:p w14:paraId="5E179AF7" w14:textId="77777777" w:rsidR="00D95CBC" w:rsidRPr="00111DFE" w:rsidRDefault="008561CA" w:rsidP="00D95CBC">
            <w:pPr>
              <w:spacing w:before="0"/>
              <w:ind w:firstLine="0"/>
              <w:rPr>
                <w:rFonts w:cs="Times New Roman"/>
                <w:sz w:val="20"/>
                <w:szCs w:val="20"/>
                <w:lang w:val="tr-TR"/>
              </w:rPr>
            </w:pPr>
            <w:r w:rsidRPr="00111DFE">
              <w:rPr>
                <w:rFonts w:cs="Times New Roman"/>
                <w:sz w:val="20"/>
                <w:szCs w:val="20"/>
                <w:lang w:val="tr-TR"/>
              </w:rPr>
              <w:t>4 Adet</w:t>
            </w:r>
          </w:p>
        </w:tc>
      </w:tr>
      <w:tr w:rsidR="00D95CBC" w:rsidRPr="00C36C6F" w14:paraId="146D74C6" w14:textId="77777777" w:rsidTr="00111DFE">
        <w:trPr>
          <w:cantSplit/>
          <w:trHeight w:val="134"/>
        </w:trPr>
        <w:tc>
          <w:tcPr>
            <w:tcW w:w="1268" w:type="dxa"/>
          </w:tcPr>
          <w:p w14:paraId="19D43CD9" w14:textId="77777777" w:rsidR="00D95CBC" w:rsidRPr="00C36C6F" w:rsidRDefault="00BA4DC6" w:rsidP="00D95CBC">
            <w:pPr>
              <w:spacing w:before="0"/>
              <w:ind w:firstLine="0"/>
              <w:jc w:val="center"/>
              <w:rPr>
                <w:b/>
                <w:sz w:val="20"/>
                <w:szCs w:val="20"/>
                <w:lang w:val="tr-TR"/>
              </w:rPr>
            </w:pPr>
            <w:r>
              <w:rPr>
                <w:b/>
                <w:sz w:val="20"/>
                <w:szCs w:val="20"/>
                <w:lang w:val="tr-TR"/>
              </w:rPr>
              <w:lastRenderedPageBreak/>
              <w:t>5</w:t>
            </w:r>
          </w:p>
        </w:tc>
        <w:tc>
          <w:tcPr>
            <w:tcW w:w="6841" w:type="dxa"/>
          </w:tcPr>
          <w:p w14:paraId="7E2F05F4" w14:textId="77777777" w:rsidR="00BA4DC6" w:rsidRPr="00111DFE" w:rsidRDefault="00BA4DC6" w:rsidP="00BA4DC6">
            <w:pPr>
              <w:pStyle w:val="Maintitle"/>
              <w:ind w:firstLine="360"/>
              <w:jc w:val="center"/>
              <w:rPr>
                <w:rFonts w:cs="Times New Roman"/>
                <w:sz w:val="20"/>
                <w:szCs w:val="20"/>
              </w:rPr>
            </w:pPr>
            <w:r w:rsidRPr="00111DFE">
              <w:rPr>
                <w:rFonts w:cs="Times New Roman"/>
                <w:sz w:val="20"/>
                <w:szCs w:val="20"/>
              </w:rPr>
              <w:t xml:space="preserve">Pnomotik Sevk Sistemi </w:t>
            </w:r>
            <w:r w:rsidR="00FD38CF" w:rsidRPr="00111DFE">
              <w:rPr>
                <w:rFonts w:cs="Times New Roman"/>
                <w:sz w:val="20"/>
                <w:szCs w:val="20"/>
              </w:rPr>
              <w:t>Elektrik</w:t>
            </w:r>
            <w:r w:rsidRPr="00111DFE">
              <w:rPr>
                <w:rFonts w:cs="Times New Roman"/>
                <w:sz w:val="20"/>
                <w:szCs w:val="20"/>
              </w:rPr>
              <w:t xml:space="preserve"> Şartname</w:t>
            </w:r>
            <w:r w:rsidR="00FD38CF" w:rsidRPr="00111DFE">
              <w:rPr>
                <w:rFonts w:cs="Times New Roman"/>
                <w:sz w:val="20"/>
                <w:szCs w:val="20"/>
              </w:rPr>
              <w:t>si</w:t>
            </w:r>
          </w:p>
          <w:p w14:paraId="6D045986" w14:textId="77777777" w:rsidR="00BA4DC6" w:rsidRPr="00111DFE" w:rsidRDefault="00BA4DC6" w:rsidP="00BA4DC6">
            <w:pPr>
              <w:rPr>
                <w:rFonts w:cs="Times New Roman"/>
                <w:sz w:val="20"/>
                <w:szCs w:val="20"/>
                <w:lang w:val="fi-FI"/>
              </w:rPr>
            </w:pPr>
          </w:p>
          <w:p w14:paraId="5AEB5B7F" w14:textId="77777777"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 xml:space="preserve">Kumanda sistemi merkez bir panodan yönetilecektir. Pano IP65 koruma sınıfında olacaktır.  </w:t>
            </w:r>
          </w:p>
          <w:p w14:paraId="1221EDAF" w14:textId="77777777"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Ana kumanda panosu ile tüm diğer sistemde kullanılan elektrik ekipmanlarında kablo kanalı   veya metal boru kullanılacaktır.</w:t>
            </w:r>
          </w:p>
          <w:p w14:paraId="3AA7FE2F" w14:textId="77777777"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Merkez Pano girişinde Sistem Besleme Gerilimi 24 V DC dönüştürülecektir.</w:t>
            </w:r>
          </w:p>
          <w:p w14:paraId="59CF1FF9" w14:textId="77777777"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PLC ve HMI kendine özgü ve her Pnömatik sevk ediciin ayrı besleme sigortası bulunacaktır.</w:t>
            </w:r>
          </w:p>
          <w:p w14:paraId="7A0A778F" w14:textId="77777777"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 xml:space="preserve">Katagori 4 sınıfı emniyet rölesi kullanılacaktır. </w:t>
            </w:r>
          </w:p>
          <w:p w14:paraId="7E999C8F" w14:textId="77777777"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Her Pnömatik sevk ediciin yanında ve merkez pano üzerinde acil stop bulunacaktır.</w:t>
            </w:r>
          </w:p>
          <w:p w14:paraId="661824A4" w14:textId="77777777"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Acil Sistemi sadece merkez panodan resetlenebilecektir.</w:t>
            </w:r>
          </w:p>
          <w:p w14:paraId="474289CF" w14:textId="77777777"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Acil butonuna basıldığında sistem dahilindeki motor ve valflerin enerjisi elektriksel olarak kesilecek ve sistem dahilindeki tüm hava tahliye edilecektir.</w:t>
            </w:r>
          </w:p>
          <w:p w14:paraId="5EADA90F" w14:textId="77777777" w:rsidR="00BA4DC6" w:rsidRPr="00111DFE" w:rsidRDefault="00BA4DC6" w:rsidP="00BA4DC6">
            <w:pPr>
              <w:pStyle w:val="ListeParagraf"/>
              <w:rPr>
                <w:rFonts w:cs="Times New Roman"/>
                <w:sz w:val="20"/>
                <w:szCs w:val="20"/>
                <w:lang w:val="fi-FI"/>
              </w:rPr>
            </w:pPr>
          </w:p>
          <w:p w14:paraId="473B7CA4" w14:textId="77777777"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Merkez panoda tüm Pnömatik sevk edicileri ve toz silosunu kontrol eden PLC ve tüm proses detaylarını, giriş çıkış bilgileri ve arizi durumları gösteren oparatör paneli bulunacaktır.</w:t>
            </w:r>
          </w:p>
          <w:p w14:paraId="50297166" w14:textId="130A1D32"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PLC ve Operatör Paneli ve diğer tüm elektriksel ekipmanlar</w:t>
            </w:r>
            <w:r w:rsidR="00F0330B">
              <w:rPr>
                <w:rFonts w:cs="Times New Roman"/>
                <w:sz w:val="20"/>
                <w:szCs w:val="20"/>
                <w:lang w:val="fi-FI"/>
              </w:rPr>
              <w:t xml:space="preserve"> uluslararası  standartlara uygun olmalıdır. </w:t>
            </w:r>
          </w:p>
          <w:p w14:paraId="60F03D61" w14:textId="77777777"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PLC ve Operatör Paneli Profinet ile haberleşecektir.</w:t>
            </w:r>
          </w:p>
          <w:p w14:paraId="7B6F9E95" w14:textId="77777777"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PLC üzerinde hem operatör paneli hemde gerekli durumlarda PC bağlanabilmesi için minimum 2 adet Profinet portu bulunmalıdır.</w:t>
            </w:r>
          </w:p>
          <w:p w14:paraId="0423ACFF" w14:textId="77777777"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PLC üzerinde Programı ve donanımsal tasarımı yedekleyen hafıza kartı olmalıdır.</w:t>
            </w:r>
          </w:p>
          <w:p w14:paraId="67B077A5" w14:textId="77777777"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PLC çıkış kartları 24 V DC gerilim üretecektir. Harici röle ile güçlendirilerek bobinlere aktarılacaktır.</w:t>
            </w:r>
          </w:p>
          <w:p w14:paraId="77EAD9F1" w14:textId="77777777"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Profinet haberleşme kablo ve soketleri endüstriyel şartlara uygun olmalıdır.</w:t>
            </w:r>
          </w:p>
          <w:p w14:paraId="07B7ED10" w14:textId="77777777"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Operatör Paneli Minimum 7”, renkli ve dokunmatik ekran olacaktır.Gerekli durumlarda Klavye ve Mause aynı anda bağlanabilme özelliğinde olmalıdır.</w:t>
            </w:r>
          </w:p>
          <w:p w14:paraId="360E31B1" w14:textId="77777777"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Pnömatik sevk ediciler ve merkez pano arasındaki haberleşme gerilimin doğrudan kablo ile aktarılması veya Profinet olarak sağlanacaktır.</w:t>
            </w:r>
          </w:p>
          <w:p w14:paraId="59951397" w14:textId="77777777"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Sadece herhangibir Bus sistemi (Profibus, CanBus, ModBus vs.)  ile haberleşen cihaz sistemde kullanılamaz.</w:t>
            </w:r>
          </w:p>
          <w:p w14:paraId="471D5BDA" w14:textId="77777777"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Pnömatik sevk edicilerden herhangi birinde arizi durum meydana geldiğinde diğer Pnömatik sevk ediciler görevlerine devam edeceklerdir. Oluşan arizi durum giderildikten sonra merkez panodan resetlenmeden Pnömatik sevk edici devreye girmeyecektir.</w:t>
            </w:r>
          </w:p>
          <w:p w14:paraId="4C59856C" w14:textId="77777777" w:rsidR="00BA4DC6" w:rsidRPr="00111DFE" w:rsidRDefault="00BA4DC6" w:rsidP="00BA4DC6">
            <w:pPr>
              <w:pStyle w:val="ListeParagraf"/>
              <w:rPr>
                <w:rFonts w:cs="Times New Roman"/>
                <w:sz w:val="20"/>
                <w:szCs w:val="20"/>
                <w:lang w:val="fi-FI"/>
              </w:rPr>
            </w:pPr>
          </w:p>
          <w:p w14:paraId="21606829" w14:textId="77777777"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Tüm sensör ve bobinlerin çalışma gerilimleri 24 V DC olacaktır.</w:t>
            </w:r>
          </w:p>
          <w:p w14:paraId="0A88C444" w14:textId="77777777"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Röleler kontakları min 8A güce dayanıklı, LED durum göstergeli ve bas bırak test butonlu olacak şekilde olmalıdır. Röle ve altlığı ayrı olmalı arizi durumda sadece röle değiştirilebilmelidir.</w:t>
            </w:r>
          </w:p>
          <w:p w14:paraId="3BDE103D" w14:textId="77777777"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Her Pnömatik sevk ediciin basıncı operatör panelinden takip edilecektir. Basınç sensörleri 4-20 mA çıkış sinyali üretecektir.</w:t>
            </w:r>
          </w:p>
          <w:p w14:paraId="5121BC17" w14:textId="77777777" w:rsidR="00BA4DC6" w:rsidRPr="00111DFE" w:rsidRDefault="00BA4DC6" w:rsidP="00BA4DC6">
            <w:pPr>
              <w:pStyle w:val="ListeParagraf"/>
              <w:rPr>
                <w:rFonts w:cs="Times New Roman"/>
                <w:sz w:val="20"/>
                <w:szCs w:val="20"/>
                <w:lang w:val="fi-FI"/>
              </w:rPr>
            </w:pPr>
          </w:p>
          <w:p w14:paraId="1639A695" w14:textId="77777777"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Tüm sistemi kapsayan kullanılan bütün elektriksel ve mekaniksel ekipmanları kodlayacak şekilde detaylı elektrik projesi çizilecektir.</w:t>
            </w:r>
          </w:p>
          <w:p w14:paraId="3CB86F02" w14:textId="77777777" w:rsidR="00BA4DC6" w:rsidRPr="00111DFE" w:rsidRDefault="00BA4DC6"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lastRenderedPageBreak/>
              <w:t>Ekipman kodları projedeki sayfa ve sutun bilgilerini içermelidir. Üretilen kodlar ilgili ekipmana etiketlenecektir.</w:t>
            </w:r>
          </w:p>
          <w:p w14:paraId="0A876124" w14:textId="77777777" w:rsidR="00BA4DC6" w:rsidRPr="00111DFE" w:rsidRDefault="00BA4DC6" w:rsidP="00EB7770">
            <w:pPr>
              <w:pStyle w:val="stBilgi"/>
              <w:numPr>
                <w:ilvl w:val="0"/>
                <w:numId w:val="41"/>
              </w:numPr>
              <w:tabs>
                <w:tab w:val="clear" w:pos="4153"/>
                <w:tab w:val="clear" w:pos="8306"/>
              </w:tabs>
              <w:spacing w:before="0"/>
              <w:jc w:val="left"/>
              <w:rPr>
                <w:rFonts w:cs="Times New Roman"/>
                <w:sz w:val="20"/>
                <w:szCs w:val="20"/>
                <w:lang w:val="fi-FI"/>
              </w:rPr>
            </w:pPr>
            <w:r w:rsidRPr="00111DFE">
              <w:rPr>
                <w:rFonts w:cs="Times New Roman"/>
                <w:sz w:val="20"/>
                <w:szCs w:val="20"/>
                <w:lang w:val="fi-FI"/>
              </w:rPr>
              <w:t>Pano İçi Kablo Renkleri</w:t>
            </w:r>
          </w:p>
          <w:p w14:paraId="06A66B83" w14:textId="77777777" w:rsidR="00BA4DC6" w:rsidRPr="00111DFE" w:rsidRDefault="00BA4DC6" w:rsidP="00BA4DC6">
            <w:pPr>
              <w:pStyle w:val="stBilgi"/>
              <w:tabs>
                <w:tab w:val="clear" w:pos="4153"/>
                <w:tab w:val="clear" w:pos="8306"/>
              </w:tabs>
              <w:ind w:left="720"/>
              <w:rPr>
                <w:rFonts w:cs="Times New Roman"/>
                <w:sz w:val="20"/>
                <w:szCs w:val="20"/>
                <w:lang w:val="fi-FI"/>
              </w:rPr>
            </w:pPr>
            <w:r w:rsidRPr="00111DFE">
              <w:rPr>
                <w:rFonts w:cs="Times New Roman"/>
                <w:sz w:val="20"/>
                <w:szCs w:val="20"/>
                <w:lang w:val="fi-FI"/>
              </w:rPr>
              <w:t>Kahverengi : 24 V DC Besleme Kabloları</w:t>
            </w:r>
          </w:p>
          <w:p w14:paraId="3977345E" w14:textId="77777777" w:rsidR="00BA4DC6" w:rsidRPr="00111DFE" w:rsidRDefault="00BA4DC6" w:rsidP="00BA4DC6">
            <w:pPr>
              <w:pStyle w:val="stBilgi"/>
              <w:tabs>
                <w:tab w:val="clear" w:pos="4153"/>
                <w:tab w:val="clear" w:pos="8306"/>
              </w:tabs>
              <w:ind w:left="720"/>
              <w:rPr>
                <w:rFonts w:cs="Times New Roman"/>
                <w:sz w:val="20"/>
                <w:szCs w:val="20"/>
                <w:lang w:val="fi-FI"/>
              </w:rPr>
            </w:pPr>
            <w:r w:rsidRPr="00111DFE">
              <w:rPr>
                <w:rFonts w:cs="Times New Roman"/>
                <w:sz w:val="20"/>
                <w:szCs w:val="20"/>
                <w:lang w:val="fi-FI"/>
              </w:rPr>
              <w:t>Mavi : 0 V DC besleme Kabloları</w:t>
            </w:r>
          </w:p>
          <w:p w14:paraId="2D20C155" w14:textId="77777777" w:rsidR="00BA4DC6" w:rsidRPr="00111DFE" w:rsidRDefault="00BA4DC6" w:rsidP="00BA4DC6">
            <w:pPr>
              <w:pStyle w:val="stBilgi"/>
              <w:tabs>
                <w:tab w:val="clear" w:pos="4153"/>
                <w:tab w:val="clear" w:pos="8306"/>
              </w:tabs>
              <w:ind w:left="720"/>
              <w:rPr>
                <w:rFonts w:cs="Times New Roman"/>
                <w:sz w:val="20"/>
                <w:szCs w:val="20"/>
                <w:lang w:val="fi-FI"/>
              </w:rPr>
            </w:pPr>
            <w:r w:rsidRPr="00111DFE">
              <w:rPr>
                <w:rFonts w:cs="Times New Roman"/>
                <w:sz w:val="20"/>
                <w:szCs w:val="20"/>
                <w:lang w:val="fi-FI"/>
              </w:rPr>
              <w:t>Sarı : Giriş sinyal kabloları</w:t>
            </w:r>
          </w:p>
          <w:p w14:paraId="5CA5A2C8" w14:textId="77777777" w:rsidR="00BA4DC6" w:rsidRPr="00111DFE" w:rsidRDefault="00BA4DC6" w:rsidP="00BA4DC6">
            <w:pPr>
              <w:pStyle w:val="stBilgi"/>
              <w:tabs>
                <w:tab w:val="clear" w:pos="4153"/>
                <w:tab w:val="clear" w:pos="8306"/>
              </w:tabs>
              <w:ind w:left="720"/>
              <w:rPr>
                <w:rFonts w:cs="Times New Roman"/>
                <w:sz w:val="20"/>
                <w:szCs w:val="20"/>
                <w:lang w:val="fi-FI"/>
              </w:rPr>
            </w:pPr>
            <w:r w:rsidRPr="00111DFE">
              <w:rPr>
                <w:rFonts w:cs="Times New Roman"/>
                <w:sz w:val="20"/>
                <w:szCs w:val="20"/>
                <w:lang w:val="fi-FI"/>
              </w:rPr>
              <w:t>Mor : Çıkış Sinyal Kabloları</w:t>
            </w:r>
          </w:p>
          <w:p w14:paraId="5962C8BE" w14:textId="77777777" w:rsidR="00BA4DC6" w:rsidRPr="00111DFE" w:rsidRDefault="00BA4DC6" w:rsidP="00BA4DC6">
            <w:pPr>
              <w:pStyle w:val="stBilgi"/>
              <w:tabs>
                <w:tab w:val="clear" w:pos="4153"/>
                <w:tab w:val="clear" w:pos="8306"/>
              </w:tabs>
              <w:ind w:left="720"/>
              <w:rPr>
                <w:rFonts w:cs="Times New Roman"/>
                <w:sz w:val="20"/>
                <w:szCs w:val="20"/>
                <w:lang w:val="fi-FI"/>
              </w:rPr>
            </w:pPr>
            <w:r w:rsidRPr="00111DFE">
              <w:rPr>
                <w:rFonts w:cs="Times New Roman"/>
                <w:sz w:val="20"/>
                <w:szCs w:val="20"/>
                <w:lang w:val="fi-FI"/>
              </w:rPr>
              <w:t>Kırmızı : 220 V AC kablolar</w:t>
            </w:r>
          </w:p>
          <w:p w14:paraId="3DBC050E" w14:textId="77777777" w:rsidR="00BA4DC6" w:rsidRPr="00111DFE" w:rsidRDefault="00BA4DC6" w:rsidP="00BA4DC6">
            <w:pPr>
              <w:pStyle w:val="stBilgi"/>
              <w:tabs>
                <w:tab w:val="clear" w:pos="4153"/>
                <w:tab w:val="clear" w:pos="8306"/>
              </w:tabs>
              <w:ind w:left="720"/>
              <w:rPr>
                <w:rFonts w:cs="Times New Roman"/>
                <w:sz w:val="20"/>
                <w:szCs w:val="20"/>
                <w:lang w:val="fi-FI"/>
              </w:rPr>
            </w:pPr>
            <w:r w:rsidRPr="00111DFE">
              <w:rPr>
                <w:rFonts w:cs="Times New Roman"/>
                <w:sz w:val="20"/>
                <w:szCs w:val="20"/>
                <w:lang w:val="fi-FI"/>
              </w:rPr>
              <w:t>Siyah : 380 V AC kablolar</w:t>
            </w:r>
          </w:p>
          <w:p w14:paraId="711AB05E" w14:textId="77777777" w:rsidR="00BA4DC6" w:rsidRPr="00111DFE" w:rsidRDefault="00BA4DC6" w:rsidP="00EB7770">
            <w:pPr>
              <w:pStyle w:val="stBilgi"/>
              <w:numPr>
                <w:ilvl w:val="0"/>
                <w:numId w:val="41"/>
              </w:numPr>
              <w:tabs>
                <w:tab w:val="clear" w:pos="4153"/>
                <w:tab w:val="clear" w:pos="8306"/>
              </w:tabs>
              <w:spacing w:before="0"/>
              <w:jc w:val="left"/>
              <w:rPr>
                <w:rFonts w:cs="Times New Roman"/>
                <w:sz w:val="20"/>
                <w:szCs w:val="20"/>
                <w:lang w:val="fi-FI"/>
              </w:rPr>
            </w:pPr>
            <w:r w:rsidRPr="00111DFE">
              <w:rPr>
                <w:rFonts w:cs="Times New Roman"/>
                <w:sz w:val="20"/>
                <w:szCs w:val="20"/>
                <w:lang w:val="fi-FI"/>
              </w:rPr>
              <w:t>Pano dışı kablolama dış kılıfı yağa ve toza ve dış ortam şatlarına uygun Poliüretan malzemeden yapılmış olacak. Kablo damarları ise çok telli ve esnek olacak.</w:t>
            </w:r>
          </w:p>
          <w:p w14:paraId="27ECEE86" w14:textId="77777777" w:rsidR="00BA4DC6" w:rsidRPr="00111DFE" w:rsidRDefault="00BA4DC6" w:rsidP="00EB7770">
            <w:pPr>
              <w:pStyle w:val="stBilgi"/>
              <w:numPr>
                <w:ilvl w:val="0"/>
                <w:numId w:val="41"/>
              </w:numPr>
              <w:tabs>
                <w:tab w:val="clear" w:pos="4153"/>
                <w:tab w:val="clear" w:pos="8306"/>
              </w:tabs>
              <w:spacing w:before="0"/>
              <w:jc w:val="left"/>
              <w:rPr>
                <w:rFonts w:cs="Times New Roman"/>
                <w:sz w:val="20"/>
                <w:szCs w:val="20"/>
                <w:lang w:val="fi-FI"/>
              </w:rPr>
            </w:pPr>
            <w:r w:rsidRPr="00111DFE">
              <w:rPr>
                <w:rFonts w:cs="Times New Roman"/>
                <w:sz w:val="20"/>
                <w:szCs w:val="20"/>
                <w:lang w:val="fi-FI"/>
              </w:rPr>
              <w:t>Basınç sensörü kabloları elektriksel gürültüye karşı korumalı olacak. (Ekranlı/sheilded).</w:t>
            </w:r>
          </w:p>
          <w:p w14:paraId="47876591" w14:textId="77777777" w:rsidR="00D95CBC" w:rsidRPr="00111DFE" w:rsidRDefault="00D95CBC" w:rsidP="00CA5B99">
            <w:pPr>
              <w:autoSpaceDE w:val="0"/>
              <w:autoSpaceDN w:val="0"/>
              <w:adjustRightInd w:val="0"/>
              <w:rPr>
                <w:rFonts w:cs="Times New Roman"/>
                <w:sz w:val="20"/>
                <w:szCs w:val="20"/>
                <w:lang w:val="tr-TR"/>
              </w:rPr>
            </w:pPr>
          </w:p>
        </w:tc>
        <w:tc>
          <w:tcPr>
            <w:tcW w:w="1417" w:type="dxa"/>
            <w:vAlign w:val="center"/>
          </w:tcPr>
          <w:p w14:paraId="3050522E" w14:textId="77777777" w:rsidR="00D95CBC" w:rsidRPr="00111DFE" w:rsidRDefault="00FD38CF" w:rsidP="00D95CBC">
            <w:pPr>
              <w:spacing w:before="0"/>
              <w:ind w:firstLine="0"/>
              <w:rPr>
                <w:rFonts w:cs="Times New Roman"/>
                <w:sz w:val="20"/>
                <w:szCs w:val="20"/>
                <w:lang w:val="tr-TR"/>
              </w:rPr>
            </w:pPr>
            <w:r w:rsidRPr="00111DFE">
              <w:rPr>
                <w:rFonts w:cs="Times New Roman"/>
                <w:sz w:val="20"/>
                <w:szCs w:val="20"/>
                <w:lang w:val="tr-TR"/>
              </w:rPr>
              <w:lastRenderedPageBreak/>
              <w:t xml:space="preserve">1 </w:t>
            </w:r>
            <w:proofErr w:type="gramStart"/>
            <w:r w:rsidRPr="00111DFE">
              <w:rPr>
                <w:rFonts w:cs="Times New Roman"/>
                <w:sz w:val="20"/>
                <w:szCs w:val="20"/>
                <w:lang w:val="tr-TR"/>
              </w:rPr>
              <w:t>Adet  Sistem</w:t>
            </w:r>
            <w:proofErr w:type="gramEnd"/>
          </w:p>
        </w:tc>
      </w:tr>
    </w:tbl>
    <w:p w14:paraId="46257D09" w14:textId="77777777" w:rsidR="00BA4DC6" w:rsidRPr="00C36C6F" w:rsidRDefault="00BA4DC6" w:rsidP="00D95CBC">
      <w:pPr>
        <w:spacing w:after="120"/>
        <w:ind w:firstLine="0"/>
        <w:rPr>
          <w:sz w:val="20"/>
          <w:szCs w:val="20"/>
          <w:lang w:val="tr-TR"/>
        </w:rPr>
      </w:pPr>
    </w:p>
    <w:p w14:paraId="273AA973" w14:textId="77777777" w:rsidR="00D95CBC" w:rsidRPr="00111DFE" w:rsidRDefault="00D95CBC" w:rsidP="00111DFE">
      <w:pPr>
        <w:pStyle w:val="ListeParagraf"/>
        <w:numPr>
          <w:ilvl w:val="0"/>
          <w:numId w:val="7"/>
        </w:numPr>
        <w:spacing w:after="120"/>
        <w:rPr>
          <w:sz w:val="20"/>
          <w:szCs w:val="20"/>
          <w:lang w:val="tr-TR"/>
        </w:rPr>
      </w:pPr>
      <w:r w:rsidRPr="00111DFE">
        <w:rPr>
          <w:sz w:val="20"/>
          <w:szCs w:val="20"/>
          <w:lang w:val="tr-TR"/>
        </w:rPr>
        <w:t xml:space="preserve"> Garanti Koşulları</w:t>
      </w:r>
    </w:p>
    <w:p w14:paraId="108358D4" w14:textId="77777777" w:rsidR="00CA5B99" w:rsidRPr="00F31DB4" w:rsidRDefault="00CA5B99" w:rsidP="00EB7770">
      <w:pPr>
        <w:pStyle w:val="ListeParagraf"/>
        <w:numPr>
          <w:ilvl w:val="0"/>
          <w:numId w:val="40"/>
        </w:numPr>
        <w:autoSpaceDE w:val="0"/>
        <w:autoSpaceDN w:val="0"/>
        <w:adjustRightInd w:val="0"/>
        <w:spacing w:before="0" w:after="200" w:line="276" w:lineRule="auto"/>
        <w:jc w:val="left"/>
        <w:rPr>
          <w:rFonts w:ascii="Calibri" w:hAnsi="Calibri" w:cs="Calibri"/>
          <w:b/>
          <w:bCs/>
          <w:sz w:val="20"/>
          <w:szCs w:val="20"/>
          <w:lang w:eastAsia="fi-FI"/>
        </w:rPr>
      </w:pPr>
      <w:r w:rsidRPr="00F31DB4">
        <w:rPr>
          <w:sz w:val="20"/>
          <w:szCs w:val="20"/>
        </w:rPr>
        <w:t xml:space="preserve">Kullanılan </w:t>
      </w:r>
      <w:r w:rsidR="00111DFE" w:rsidRPr="00F31DB4">
        <w:rPr>
          <w:sz w:val="20"/>
          <w:szCs w:val="20"/>
        </w:rPr>
        <w:t xml:space="preserve">her türlü ekipman için min. 1 (bir) </w:t>
      </w:r>
      <w:r w:rsidRPr="00F31DB4">
        <w:rPr>
          <w:sz w:val="20"/>
          <w:szCs w:val="20"/>
        </w:rPr>
        <w:t>yıl garanti verilecektir.</w:t>
      </w:r>
      <w:r w:rsidR="00FD38CF" w:rsidRPr="00F31DB4">
        <w:rPr>
          <w:sz w:val="20"/>
          <w:szCs w:val="20"/>
        </w:rPr>
        <w:t xml:space="preserve"> </w:t>
      </w:r>
    </w:p>
    <w:p w14:paraId="19F36B66" w14:textId="77777777" w:rsidR="00CA5B99" w:rsidRPr="00A87397" w:rsidRDefault="00CA5B99" w:rsidP="00D95CBC">
      <w:pPr>
        <w:spacing w:after="120"/>
        <w:ind w:firstLine="0"/>
        <w:rPr>
          <w:sz w:val="20"/>
          <w:szCs w:val="20"/>
          <w:lang w:val="tr-TR"/>
        </w:rPr>
      </w:pPr>
    </w:p>
    <w:p w14:paraId="2A6BEC3E" w14:textId="77777777" w:rsidR="00D95CBC" w:rsidRPr="00A87397" w:rsidRDefault="00D95CBC" w:rsidP="00111DFE">
      <w:pPr>
        <w:pStyle w:val="ListeParagraf"/>
        <w:numPr>
          <w:ilvl w:val="0"/>
          <w:numId w:val="7"/>
        </w:numPr>
        <w:spacing w:after="120"/>
        <w:rPr>
          <w:sz w:val="20"/>
          <w:szCs w:val="20"/>
          <w:lang w:val="tr-TR"/>
        </w:rPr>
      </w:pPr>
      <w:r w:rsidRPr="00A87397">
        <w:rPr>
          <w:sz w:val="20"/>
          <w:szCs w:val="20"/>
          <w:lang w:val="tr-TR"/>
        </w:rPr>
        <w:t xml:space="preserve"> Montaj ve Bakım-Onarım Hizmetleri</w:t>
      </w:r>
    </w:p>
    <w:p w14:paraId="0952C53E" w14:textId="62738AFD" w:rsidR="00CA5B99" w:rsidRPr="00F31DB4" w:rsidRDefault="00CA5B99" w:rsidP="00D95CBC">
      <w:pPr>
        <w:spacing w:after="120"/>
        <w:ind w:firstLine="0"/>
        <w:rPr>
          <w:sz w:val="20"/>
          <w:szCs w:val="20"/>
        </w:rPr>
      </w:pPr>
      <w:r w:rsidRPr="00F31DB4">
        <w:rPr>
          <w:sz w:val="20"/>
          <w:szCs w:val="20"/>
        </w:rPr>
        <w:t>Fabrika sahası içindeki taşımalar için gerekli forklift</w:t>
      </w:r>
      <w:r w:rsidR="007A48D7" w:rsidRPr="00F31DB4">
        <w:rPr>
          <w:sz w:val="20"/>
          <w:szCs w:val="20"/>
        </w:rPr>
        <w:t xml:space="preserve"> sözleşme makamı </w:t>
      </w:r>
      <w:proofErr w:type="gramStart"/>
      <w:r w:rsidR="007A48D7" w:rsidRPr="00F31DB4">
        <w:rPr>
          <w:sz w:val="20"/>
          <w:szCs w:val="20"/>
        </w:rPr>
        <w:t>tar</w:t>
      </w:r>
      <w:r w:rsidR="002E3F87" w:rsidRPr="00F31DB4">
        <w:rPr>
          <w:sz w:val="20"/>
          <w:szCs w:val="20"/>
        </w:rPr>
        <w:t>a</w:t>
      </w:r>
      <w:r w:rsidR="007A48D7" w:rsidRPr="00F31DB4">
        <w:rPr>
          <w:sz w:val="20"/>
          <w:szCs w:val="20"/>
        </w:rPr>
        <w:t xml:space="preserve">fından </w:t>
      </w:r>
      <w:r w:rsidRPr="00F31DB4">
        <w:rPr>
          <w:sz w:val="20"/>
          <w:szCs w:val="20"/>
        </w:rPr>
        <w:t xml:space="preserve"> verilecektir</w:t>
      </w:r>
      <w:proofErr w:type="gramEnd"/>
      <w:r w:rsidRPr="00F31DB4">
        <w:rPr>
          <w:sz w:val="20"/>
          <w:szCs w:val="20"/>
        </w:rPr>
        <w:t>. Ancak her türlü montaj + de montaj + imalat işleri için vinç temini yüklenici firmaya aittir</w:t>
      </w:r>
    </w:p>
    <w:p w14:paraId="47659046" w14:textId="77777777" w:rsidR="00CA5B99" w:rsidRPr="00F31DB4" w:rsidRDefault="00CA5B99" w:rsidP="00CA5B99">
      <w:pPr>
        <w:spacing w:before="0" w:after="200" w:line="276" w:lineRule="auto"/>
        <w:ind w:firstLine="0"/>
        <w:jc w:val="left"/>
        <w:rPr>
          <w:sz w:val="20"/>
          <w:szCs w:val="20"/>
        </w:rPr>
      </w:pPr>
      <w:r w:rsidRPr="00F31DB4">
        <w:rPr>
          <w:sz w:val="20"/>
          <w:szCs w:val="20"/>
        </w:rPr>
        <w:t>Tesis içinde işin yürütülmesi esnasında gerekli olan hava, su, elektrik vb. bedelsiz olarak Döktaş tarafından sağlanacaktır.</w:t>
      </w:r>
    </w:p>
    <w:p w14:paraId="1E5CA27A" w14:textId="77777777" w:rsidR="00CA5B99" w:rsidRPr="00F31DB4" w:rsidRDefault="00CA5B99" w:rsidP="00CA5B99">
      <w:pPr>
        <w:spacing w:before="0" w:after="200" w:line="276" w:lineRule="auto"/>
        <w:ind w:firstLine="0"/>
        <w:jc w:val="left"/>
        <w:rPr>
          <w:sz w:val="20"/>
          <w:szCs w:val="20"/>
        </w:rPr>
      </w:pPr>
      <w:r w:rsidRPr="00F31DB4">
        <w:rPr>
          <w:sz w:val="20"/>
          <w:szCs w:val="20"/>
        </w:rPr>
        <w:t>Proses için gerekli basınçlı hava Döktaş tarafından sağlanacaktır.</w:t>
      </w:r>
    </w:p>
    <w:p w14:paraId="62D1DC03" w14:textId="77777777" w:rsidR="00CA5B99" w:rsidRPr="00F31DB4" w:rsidRDefault="00CA5B99" w:rsidP="00CA5B99">
      <w:pPr>
        <w:spacing w:before="0" w:after="200" w:line="276" w:lineRule="auto"/>
        <w:ind w:firstLine="0"/>
        <w:jc w:val="left"/>
        <w:rPr>
          <w:sz w:val="20"/>
          <w:szCs w:val="20"/>
        </w:rPr>
      </w:pPr>
      <w:r w:rsidRPr="00F31DB4">
        <w:rPr>
          <w:sz w:val="20"/>
          <w:szCs w:val="20"/>
        </w:rPr>
        <w:t>Sistemin testi için gerekli malzeme Döktaş tarafından sağlanacaktır.</w:t>
      </w:r>
    </w:p>
    <w:p w14:paraId="27F25A0D" w14:textId="77777777" w:rsidR="00CA5B99" w:rsidRPr="00F31DB4" w:rsidRDefault="00CA5B99" w:rsidP="00CA5B99">
      <w:pPr>
        <w:spacing w:before="0" w:after="200" w:line="276" w:lineRule="auto"/>
        <w:ind w:firstLine="0"/>
        <w:jc w:val="left"/>
        <w:rPr>
          <w:sz w:val="20"/>
          <w:szCs w:val="20"/>
        </w:rPr>
      </w:pPr>
      <w:r w:rsidRPr="00F31DB4">
        <w:rPr>
          <w:sz w:val="20"/>
          <w:szCs w:val="20"/>
        </w:rPr>
        <w:t xml:space="preserve">Sistemin mevcut ekipmanlara entegrasyonu için gerekli şartların sağlanması </w:t>
      </w:r>
      <w:proofErr w:type="gramStart"/>
      <w:r w:rsidRPr="00F31DB4">
        <w:rPr>
          <w:sz w:val="20"/>
          <w:szCs w:val="20"/>
        </w:rPr>
        <w:t>( ekipman</w:t>
      </w:r>
      <w:proofErr w:type="gramEnd"/>
      <w:r w:rsidRPr="00F31DB4">
        <w:rPr>
          <w:sz w:val="20"/>
          <w:szCs w:val="20"/>
        </w:rPr>
        <w:t xml:space="preserve"> durdurulması vb.) Döktaş sorumluluğundadır.</w:t>
      </w:r>
    </w:p>
    <w:p w14:paraId="17755AF9" w14:textId="77777777" w:rsidR="00CA5B99" w:rsidRPr="00A87397" w:rsidRDefault="00CA5B99" w:rsidP="00111DFE">
      <w:pPr>
        <w:autoSpaceDE w:val="0"/>
        <w:autoSpaceDN w:val="0"/>
        <w:adjustRightInd w:val="0"/>
        <w:spacing w:before="0" w:after="200" w:line="276" w:lineRule="auto"/>
        <w:ind w:firstLine="0"/>
        <w:jc w:val="left"/>
        <w:rPr>
          <w:rFonts w:ascii="Calibri" w:hAnsi="Calibri" w:cs="Calibri"/>
          <w:b/>
          <w:bCs/>
          <w:sz w:val="20"/>
          <w:szCs w:val="20"/>
          <w:lang w:eastAsia="fi-FI"/>
        </w:rPr>
      </w:pPr>
      <w:r w:rsidRPr="00F31DB4">
        <w:rPr>
          <w:sz w:val="20"/>
          <w:szCs w:val="20"/>
        </w:rPr>
        <w:t>Sistemin çalışması için gerekli olan ana besleme enerjisi Döktaş tarafından sağlanacaktır.</w:t>
      </w:r>
    </w:p>
    <w:p w14:paraId="0C2FC96B" w14:textId="77777777" w:rsidR="00D95CBC" w:rsidRPr="00A87397" w:rsidRDefault="00D95CBC" w:rsidP="00D95CBC">
      <w:pPr>
        <w:spacing w:after="120"/>
        <w:ind w:firstLine="0"/>
        <w:rPr>
          <w:sz w:val="20"/>
          <w:szCs w:val="20"/>
          <w:lang w:val="tr-TR"/>
        </w:rPr>
      </w:pPr>
      <w:r w:rsidRPr="00A87397">
        <w:rPr>
          <w:sz w:val="20"/>
          <w:szCs w:val="20"/>
          <w:lang w:val="tr-TR"/>
        </w:rPr>
        <w:t>5. Kullanım Kılavuzu</w:t>
      </w:r>
    </w:p>
    <w:p w14:paraId="204EC1E0" w14:textId="77777777" w:rsidR="00CA5B99" w:rsidRPr="00C36C6F" w:rsidRDefault="00CA5B99" w:rsidP="00D95CBC">
      <w:pPr>
        <w:spacing w:after="120"/>
        <w:ind w:firstLine="0"/>
        <w:rPr>
          <w:sz w:val="20"/>
          <w:szCs w:val="20"/>
          <w:lang w:val="tr-TR"/>
        </w:rPr>
      </w:pPr>
      <w:r w:rsidRPr="00A87397">
        <w:rPr>
          <w:sz w:val="20"/>
          <w:szCs w:val="20"/>
          <w:lang w:val="tr-TR"/>
        </w:rPr>
        <w:t xml:space="preserve"> </w:t>
      </w:r>
      <w:r w:rsidRPr="00F31DB4">
        <w:rPr>
          <w:sz w:val="20"/>
          <w:szCs w:val="20"/>
          <w:lang w:val="tr-TR"/>
        </w:rPr>
        <w:t xml:space="preserve">Proje İmalat </w:t>
      </w:r>
      <w:proofErr w:type="gramStart"/>
      <w:r w:rsidRPr="00F31DB4">
        <w:rPr>
          <w:sz w:val="20"/>
          <w:szCs w:val="20"/>
          <w:lang w:val="tr-TR"/>
        </w:rPr>
        <w:t>resimleri ,</w:t>
      </w:r>
      <w:proofErr w:type="gramEnd"/>
      <w:r w:rsidRPr="00F31DB4">
        <w:rPr>
          <w:sz w:val="20"/>
          <w:szCs w:val="20"/>
          <w:lang w:val="tr-TR"/>
        </w:rPr>
        <w:t xml:space="preserve">   kullanılan ekipmanların teknik bilgilerini kapsayan dökümanlar, varsa kullanma kılavuzları  yüklenici tarafından proje kabulünde Döktaş’a teslim edilecektir.</w:t>
      </w:r>
      <w:r>
        <w:rPr>
          <w:sz w:val="20"/>
          <w:szCs w:val="20"/>
          <w:lang w:val="tr-TR"/>
        </w:rPr>
        <w:t xml:space="preserve"> </w:t>
      </w:r>
    </w:p>
    <w:p w14:paraId="0870641A" w14:textId="77777777" w:rsidR="00D95CBC" w:rsidRDefault="00D95CBC" w:rsidP="00D95CBC">
      <w:pPr>
        <w:spacing w:after="120"/>
        <w:ind w:firstLine="0"/>
        <w:rPr>
          <w:sz w:val="20"/>
          <w:szCs w:val="20"/>
          <w:lang w:val="tr-TR"/>
        </w:rPr>
      </w:pPr>
      <w:r w:rsidRPr="00C36C6F">
        <w:rPr>
          <w:sz w:val="20"/>
          <w:szCs w:val="20"/>
          <w:lang w:val="tr-TR"/>
        </w:rPr>
        <w:t>6. Diğer Hususlar</w:t>
      </w:r>
    </w:p>
    <w:p w14:paraId="5ABCF5FC" w14:textId="77777777" w:rsidR="00FD38CF" w:rsidRDefault="00FD38CF" w:rsidP="00D95CBC">
      <w:pPr>
        <w:spacing w:after="120"/>
        <w:ind w:firstLine="0"/>
        <w:rPr>
          <w:sz w:val="20"/>
          <w:szCs w:val="20"/>
          <w:lang w:val="tr-TR"/>
        </w:rPr>
      </w:pPr>
    </w:p>
    <w:p w14:paraId="1E35BBC3" w14:textId="357E9ED0" w:rsidR="00CA5B99" w:rsidRPr="00F31DB4" w:rsidRDefault="00CA5B99" w:rsidP="00EB7770">
      <w:pPr>
        <w:pStyle w:val="ListeParagraf"/>
        <w:numPr>
          <w:ilvl w:val="0"/>
          <w:numId w:val="40"/>
        </w:numPr>
        <w:autoSpaceDE w:val="0"/>
        <w:autoSpaceDN w:val="0"/>
        <w:adjustRightInd w:val="0"/>
        <w:spacing w:before="0" w:after="200" w:line="276" w:lineRule="auto"/>
        <w:jc w:val="left"/>
        <w:rPr>
          <w:rFonts w:ascii="Calibri" w:hAnsi="Calibri" w:cs="Calibri"/>
          <w:b/>
          <w:bCs/>
          <w:sz w:val="20"/>
          <w:szCs w:val="20"/>
          <w:lang w:eastAsia="fi-FI"/>
        </w:rPr>
      </w:pPr>
      <w:r w:rsidRPr="00F31DB4">
        <w:rPr>
          <w:sz w:val="20"/>
          <w:szCs w:val="20"/>
        </w:rPr>
        <w:t>Malzemelerin Döktaş a sevkinde Nakliye ve Sigorta</w:t>
      </w:r>
      <w:r w:rsidR="00EA3440" w:rsidRPr="00F31DB4">
        <w:rPr>
          <w:sz w:val="20"/>
          <w:szCs w:val="20"/>
        </w:rPr>
        <w:t>ya dair tüm sorumluluk</w:t>
      </w:r>
      <w:r w:rsidRPr="00F31DB4">
        <w:rPr>
          <w:sz w:val="20"/>
          <w:szCs w:val="20"/>
        </w:rPr>
        <w:t xml:space="preserve"> yüklenici firmaya aittir.</w:t>
      </w:r>
    </w:p>
    <w:p w14:paraId="0E70DAF2" w14:textId="77777777" w:rsidR="00CA5B99" w:rsidRPr="00F31DB4" w:rsidRDefault="00CA5B99" w:rsidP="00EB7770">
      <w:pPr>
        <w:pStyle w:val="ListeParagraf"/>
        <w:numPr>
          <w:ilvl w:val="0"/>
          <w:numId w:val="40"/>
        </w:numPr>
        <w:autoSpaceDE w:val="0"/>
        <w:autoSpaceDN w:val="0"/>
        <w:adjustRightInd w:val="0"/>
        <w:spacing w:before="0" w:after="200" w:line="276" w:lineRule="auto"/>
        <w:jc w:val="left"/>
        <w:rPr>
          <w:rFonts w:ascii="Calibri" w:hAnsi="Calibri" w:cs="Calibri"/>
          <w:b/>
          <w:bCs/>
          <w:sz w:val="20"/>
          <w:szCs w:val="20"/>
          <w:lang w:eastAsia="fi-FI"/>
        </w:rPr>
      </w:pPr>
      <w:r w:rsidRPr="00F31DB4">
        <w:rPr>
          <w:sz w:val="20"/>
          <w:szCs w:val="20"/>
        </w:rPr>
        <w:lastRenderedPageBreak/>
        <w:t>Yüklenici firma elemanları bedeli karşılığında Döktaş yemekhanesinden faydalanabilir</w:t>
      </w:r>
    </w:p>
    <w:p w14:paraId="1A8C24BF" w14:textId="77777777" w:rsidR="00CA5B99" w:rsidRPr="00F31DB4" w:rsidRDefault="00CA5B99" w:rsidP="00EB7770">
      <w:pPr>
        <w:pStyle w:val="ListeParagraf"/>
        <w:numPr>
          <w:ilvl w:val="0"/>
          <w:numId w:val="40"/>
        </w:numPr>
        <w:autoSpaceDE w:val="0"/>
        <w:autoSpaceDN w:val="0"/>
        <w:adjustRightInd w:val="0"/>
        <w:spacing w:before="0" w:after="200" w:line="276" w:lineRule="auto"/>
        <w:jc w:val="left"/>
        <w:rPr>
          <w:rFonts w:ascii="Calibri" w:hAnsi="Calibri" w:cs="Calibri"/>
          <w:b/>
          <w:bCs/>
          <w:sz w:val="20"/>
          <w:szCs w:val="20"/>
          <w:lang w:eastAsia="fi-FI"/>
        </w:rPr>
      </w:pPr>
      <w:r w:rsidRPr="00F31DB4">
        <w:rPr>
          <w:sz w:val="20"/>
          <w:szCs w:val="20"/>
        </w:rPr>
        <w:t>Yüklenici firma elemanlarının her türlü servis ve konaklama ücreti yüklenici firmaya aittir.</w:t>
      </w:r>
    </w:p>
    <w:p w14:paraId="0D6A7B06" w14:textId="77777777" w:rsidR="00CA5B99" w:rsidRPr="00F31DB4" w:rsidRDefault="00CA5B99" w:rsidP="00EB7770">
      <w:pPr>
        <w:pStyle w:val="ListeParagraf"/>
        <w:numPr>
          <w:ilvl w:val="0"/>
          <w:numId w:val="40"/>
        </w:numPr>
        <w:autoSpaceDE w:val="0"/>
        <w:autoSpaceDN w:val="0"/>
        <w:adjustRightInd w:val="0"/>
        <w:spacing w:before="0" w:after="200" w:line="276" w:lineRule="auto"/>
        <w:jc w:val="left"/>
        <w:rPr>
          <w:rFonts w:ascii="Calibri" w:hAnsi="Calibri" w:cs="Calibri"/>
          <w:b/>
          <w:bCs/>
          <w:sz w:val="20"/>
          <w:szCs w:val="20"/>
          <w:lang w:eastAsia="fi-FI"/>
        </w:rPr>
      </w:pPr>
      <w:r w:rsidRPr="00F31DB4">
        <w:rPr>
          <w:sz w:val="20"/>
          <w:szCs w:val="20"/>
        </w:rPr>
        <w:t>Yüklenici firma elemanları için sigorta bildirgelerini, kaynakçı sertifikalarını, İş güvenliği eğitim belgelerini vb. Döktaş a iş başlamadan verecektir.</w:t>
      </w:r>
    </w:p>
    <w:p w14:paraId="48FE3B2B" w14:textId="50D9FCBB" w:rsidR="00FD38CF" w:rsidRPr="00F31DB4" w:rsidRDefault="00FD38CF" w:rsidP="00EB7770">
      <w:pPr>
        <w:pStyle w:val="ListeParagraf"/>
        <w:numPr>
          <w:ilvl w:val="0"/>
          <w:numId w:val="40"/>
        </w:numPr>
        <w:autoSpaceDE w:val="0"/>
        <w:autoSpaceDN w:val="0"/>
        <w:adjustRightInd w:val="0"/>
        <w:spacing w:before="0" w:after="200" w:line="276" w:lineRule="auto"/>
        <w:jc w:val="left"/>
        <w:rPr>
          <w:rFonts w:ascii="Calibri" w:hAnsi="Calibri" w:cs="Calibri"/>
          <w:b/>
          <w:bCs/>
          <w:sz w:val="20"/>
          <w:szCs w:val="20"/>
          <w:lang w:eastAsia="fi-FI"/>
        </w:rPr>
      </w:pPr>
      <w:r w:rsidRPr="00F31DB4">
        <w:rPr>
          <w:sz w:val="20"/>
          <w:szCs w:val="20"/>
        </w:rPr>
        <w:t xml:space="preserve">İmalat başlamadan </w:t>
      </w:r>
      <w:proofErr w:type="gramStart"/>
      <w:r w:rsidRPr="00F31DB4">
        <w:rPr>
          <w:sz w:val="20"/>
          <w:szCs w:val="20"/>
        </w:rPr>
        <w:t>önce ,</w:t>
      </w:r>
      <w:proofErr w:type="gramEnd"/>
      <w:r w:rsidRPr="00F31DB4">
        <w:rPr>
          <w:sz w:val="20"/>
          <w:szCs w:val="20"/>
        </w:rPr>
        <w:t xml:space="preserve"> yapılacak imalat ile ilgili Döktaş Dökümcülük’ten  yazılı onay alınacaktır.  Yazılı onay alınmadan herhangi bir imalat yapılmayacaktır. </w:t>
      </w:r>
    </w:p>
    <w:p w14:paraId="792DB2A4" w14:textId="2DBDA7B3" w:rsidR="002845BB" w:rsidRPr="00F31DB4" w:rsidRDefault="002845BB" w:rsidP="00E114A7">
      <w:pPr>
        <w:pStyle w:val="Style5"/>
        <w:widowControl/>
        <w:spacing w:line="240" w:lineRule="auto"/>
        <w:ind w:left="360"/>
        <w:rPr>
          <w:rStyle w:val="FontStyle13"/>
          <w:rFonts w:ascii="Times New Roman" w:hAnsi="Times New Roman" w:cs="Times New Roman"/>
          <w:b/>
          <w:u w:val="single"/>
        </w:rPr>
      </w:pPr>
      <w:r w:rsidRPr="00F31DB4">
        <w:rPr>
          <w:rStyle w:val="FontStyle13"/>
          <w:rFonts w:ascii="Times New Roman" w:hAnsi="Times New Roman" w:cs="Times New Roman"/>
          <w:b/>
          <w:u w:val="single"/>
        </w:rPr>
        <w:t xml:space="preserve"> İŞ GÜVENLİĞİ VE SAĞLIĞI</w:t>
      </w:r>
    </w:p>
    <w:p w14:paraId="692B32EA" w14:textId="77777777" w:rsidR="002845BB" w:rsidRPr="00F31DB4" w:rsidRDefault="002845BB" w:rsidP="00E114A7">
      <w:pPr>
        <w:pStyle w:val="Style5"/>
        <w:widowControl/>
        <w:spacing w:line="240" w:lineRule="auto"/>
        <w:ind w:left="720"/>
        <w:rPr>
          <w:rStyle w:val="FontStyle13"/>
          <w:rFonts w:ascii="Times New Roman" w:hAnsi="Times New Roman" w:cs="Times New Roman"/>
          <w:b/>
          <w:u w:val="single"/>
        </w:rPr>
      </w:pPr>
    </w:p>
    <w:p w14:paraId="394D263B" w14:textId="2719C74D" w:rsidR="002845BB" w:rsidRPr="00F31DB4" w:rsidRDefault="002845BB" w:rsidP="002845BB">
      <w:pPr>
        <w:pStyle w:val="Style3"/>
        <w:numPr>
          <w:ilvl w:val="0"/>
          <w:numId w:val="40"/>
        </w:numPr>
        <w:spacing w:line="240" w:lineRule="auto"/>
        <w:jc w:val="both"/>
        <w:rPr>
          <w:rFonts w:ascii="Times New Roman" w:hAnsi="Times New Roman"/>
          <w:bCs/>
          <w:sz w:val="20"/>
          <w:szCs w:val="20"/>
          <w:lang w:val="en-AU"/>
        </w:rPr>
      </w:pPr>
      <w:r w:rsidRPr="00F31DB4">
        <w:rPr>
          <w:rFonts w:ascii="Times New Roman" w:hAnsi="Times New Roman"/>
          <w:sz w:val="20"/>
          <w:szCs w:val="20"/>
        </w:rPr>
        <w:t>Yüklenici firma</w:t>
      </w:r>
      <w:r w:rsidRPr="00F31DB4">
        <w:rPr>
          <w:rFonts w:ascii="Times New Roman" w:hAnsi="Times New Roman"/>
          <w:bCs/>
          <w:sz w:val="20"/>
          <w:szCs w:val="20"/>
          <w:lang w:val="en-AU"/>
        </w:rPr>
        <w:t xml:space="preserve">, işin yapılması sırasında meydana gelebilecek iş kazaları ve iş kazaları dışındaki her türlü kaza sonucundaki hukuki ve cezai sorumluluğun münhasıran kendisine ait olacağını, </w:t>
      </w:r>
      <w:r w:rsidRPr="00F31DB4">
        <w:rPr>
          <w:rFonts w:ascii="Times New Roman" w:hAnsi="Times New Roman"/>
          <w:sz w:val="20"/>
          <w:szCs w:val="20"/>
        </w:rPr>
        <w:t>Sözleşme Makamının</w:t>
      </w:r>
      <w:r w:rsidRPr="00F31DB4">
        <w:rPr>
          <w:rFonts w:ascii="Times New Roman" w:hAnsi="Times New Roman"/>
          <w:bCs/>
          <w:sz w:val="20"/>
          <w:szCs w:val="20"/>
          <w:lang w:val="en-AU"/>
        </w:rPr>
        <w:t>’ın bu konuda hiçbir sorumluluğu olmayacağını peşinen kabul eder.</w:t>
      </w:r>
    </w:p>
    <w:p w14:paraId="5FC07C80" w14:textId="77777777" w:rsidR="002845BB" w:rsidRPr="00F31DB4" w:rsidRDefault="002845BB" w:rsidP="00E114A7">
      <w:pPr>
        <w:pStyle w:val="Style3"/>
        <w:spacing w:line="240" w:lineRule="auto"/>
        <w:ind w:left="360" w:firstLine="0"/>
        <w:jc w:val="both"/>
        <w:rPr>
          <w:rFonts w:ascii="Times New Roman" w:hAnsi="Times New Roman"/>
          <w:bCs/>
          <w:sz w:val="20"/>
          <w:szCs w:val="20"/>
          <w:lang w:val="en-AU"/>
        </w:rPr>
      </w:pPr>
    </w:p>
    <w:p w14:paraId="767516E2" w14:textId="3580B91E" w:rsidR="002845BB" w:rsidRPr="00F31DB4" w:rsidRDefault="002845BB" w:rsidP="002845BB">
      <w:pPr>
        <w:pStyle w:val="Style3"/>
        <w:numPr>
          <w:ilvl w:val="0"/>
          <w:numId w:val="40"/>
        </w:numPr>
        <w:spacing w:line="240" w:lineRule="auto"/>
        <w:jc w:val="both"/>
        <w:rPr>
          <w:rFonts w:ascii="Times New Roman" w:hAnsi="Times New Roman"/>
          <w:bCs/>
          <w:sz w:val="20"/>
          <w:szCs w:val="20"/>
          <w:lang w:val="en-AU"/>
        </w:rPr>
      </w:pPr>
      <w:r w:rsidRPr="00F31DB4">
        <w:rPr>
          <w:rFonts w:ascii="Times New Roman" w:hAnsi="Times New Roman"/>
          <w:sz w:val="20"/>
          <w:szCs w:val="20"/>
        </w:rPr>
        <w:t>Yüklenici firma</w:t>
      </w:r>
      <w:r w:rsidRPr="00F31DB4">
        <w:rPr>
          <w:rFonts w:ascii="Times New Roman" w:hAnsi="Times New Roman"/>
          <w:bCs/>
          <w:sz w:val="20"/>
          <w:szCs w:val="20"/>
          <w:lang w:val="en-AU"/>
        </w:rPr>
        <w:t>, iş kazası ve meslek hastalıklarına karşı çalıştırdığı personeline, personelinin kişisel koruyucu donanımını tam ve eksiksiz olarak sağlayacağını ve 4857 sayılı İş Kanunu, 6331 sayılı İş Sağlığı ve Güvenliği Kanunu ve/veya işbu kanunlara istinaden çıkarılmış yönetmelik ve tebliğler, 6098 sayılı Türk Borçlar Kanunu ve diğer tüm mer’i mevzuat hükümlerine göre personelinin sağlığı ve güvenliği için tedarik edilmesi gereken her türlü alet, teçhizat ve donanımı tedarik edeceğini, söz konusu tedarik edilen alet, teçhizat ve donanımların personel tarafından ne şekilde ve nasıl kullanacağına ilişkin olarak personele eğitim vereceğini, söz konusu tedarik edilen alet, teçhizat ve donanımların personel tarafından kullanıldığını sürekli kontrol edeceğini ve söz konusu alet, teçhizat ve donanımların personel tarafından tam ve eksiksiz olarak kullanıldığının garantisini verdiğini gayrikabili rücu kabul, beyan ve taahhüt eder.</w:t>
      </w:r>
    </w:p>
    <w:p w14:paraId="04FBDAE2" w14:textId="77777777" w:rsidR="002845BB" w:rsidRPr="00F31DB4" w:rsidRDefault="002845BB" w:rsidP="00E114A7">
      <w:pPr>
        <w:pStyle w:val="Style3"/>
        <w:spacing w:line="240" w:lineRule="auto"/>
        <w:ind w:left="720" w:firstLine="0"/>
        <w:jc w:val="both"/>
        <w:rPr>
          <w:rFonts w:ascii="Times New Roman" w:hAnsi="Times New Roman"/>
          <w:bCs/>
          <w:sz w:val="20"/>
          <w:szCs w:val="20"/>
          <w:lang w:val="en-AU"/>
        </w:rPr>
      </w:pPr>
    </w:p>
    <w:p w14:paraId="4D08D077" w14:textId="77FDDDFC" w:rsidR="002845BB" w:rsidRPr="00F31DB4" w:rsidRDefault="00E114A7" w:rsidP="002845BB">
      <w:pPr>
        <w:pStyle w:val="Style3"/>
        <w:numPr>
          <w:ilvl w:val="0"/>
          <w:numId w:val="40"/>
        </w:numPr>
        <w:spacing w:line="240" w:lineRule="auto"/>
        <w:jc w:val="both"/>
        <w:rPr>
          <w:rFonts w:ascii="Times New Roman" w:hAnsi="Times New Roman"/>
          <w:bCs/>
          <w:sz w:val="20"/>
          <w:szCs w:val="20"/>
          <w:lang w:val="en-AU"/>
        </w:rPr>
      </w:pPr>
      <w:r w:rsidRPr="00F31DB4">
        <w:rPr>
          <w:rFonts w:ascii="Times New Roman" w:hAnsi="Times New Roman"/>
          <w:sz w:val="20"/>
          <w:szCs w:val="20"/>
        </w:rPr>
        <w:t>Yükl</w:t>
      </w:r>
      <w:r w:rsidR="002845BB" w:rsidRPr="00F31DB4">
        <w:rPr>
          <w:rFonts w:ascii="Times New Roman" w:hAnsi="Times New Roman"/>
          <w:sz w:val="20"/>
          <w:szCs w:val="20"/>
        </w:rPr>
        <w:t>enici firma</w:t>
      </w:r>
      <w:r w:rsidR="002845BB" w:rsidRPr="00F31DB4">
        <w:rPr>
          <w:rFonts w:ascii="Times New Roman" w:hAnsi="Times New Roman"/>
          <w:bCs/>
          <w:sz w:val="20"/>
          <w:szCs w:val="20"/>
          <w:lang w:val="en-AU"/>
        </w:rPr>
        <w:t xml:space="preserve"> İş Kanunu, İş Sağlığı ve Güvenliği Kanunu ve diğer tüm mer’i mevzuat hükümlerine göre personelinin sağlığı ve güvenliği için personeline tedarik ettiği tüm alet, teçhizat ve donanımların personeli tarafından kullanılmaması halinde </w:t>
      </w:r>
      <w:r w:rsidR="002845BB" w:rsidRPr="00F31DB4">
        <w:rPr>
          <w:rFonts w:ascii="Times New Roman" w:hAnsi="Times New Roman"/>
          <w:sz w:val="20"/>
          <w:szCs w:val="20"/>
        </w:rPr>
        <w:t>Sözleşme Makamını</w:t>
      </w:r>
      <w:r w:rsidR="002845BB" w:rsidRPr="00F31DB4">
        <w:rPr>
          <w:rFonts w:ascii="Times New Roman" w:hAnsi="Times New Roman"/>
          <w:bCs/>
          <w:sz w:val="20"/>
          <w:szCs w:val="20"/>
          <w:lang w:val="en-AU"/>
        </w:rPr>
        <w:t>’</w:t>
      </w:r>
      <w:r w:rsidRPr="00F31DB4">
        <w:rPr>
          <w:rFonts w:ascii="Times New Roman" w:hAnsi="Times New Roman"/>
          <w:bCs/>
          <w:sz w:val="20"/>
          <w:szCs w:val="20"/>
          <w:lang w:val="en-AU"/>
        </w:rPr>
        <w:t>n</w:t>
      </w:r>
      <w:r w:rsidR="002845BB" w:rsidRPr="00F31DB4">
        <w:rPr>
          <w:rFonts w:ascii="Times New Roman" w:hAnsi="Times New Roman"/>
          <w:bCs/>
          <w:sz w:val="20"/>
          <w:szCs w:val="20"/>
          <w:lang w:val="en-AU"/>
        </w:rPr>
        <w:t xml:space="preserve">ın bu nedenle uğrayacağı tüm doğrudan ve dolaylı zararlardan her konuda ve diğer tür konularda ceza hukuku yönünden, maddi hukuk yönünden ve diğer tüm mevzuat hükümleri yönünden münhasıran ve tek başına sorumlu olup; bu zararların tamamı tüm fer’ileri ile birlikte </w:t>
      </w:r>
      <w:r w:rsidR="002845BB" w:rsidRPr="00F31DB4">
        <w:rPr>
          <w:rFonts w:ascii="Times New Roman" w:hAnsi="Times New Roman"/>
          <w:sz w:val="20"/>
          <w:szCs w:val="20"/>
        </w:rPr>
        <w:t>Yüklenici firma</w:t>
      </w:r>
      <w:r w:rsidR="002845BB" w:rsidRPr="00F31DB4">
        <w:rPr>
          <w:rFonts w:ascii="Times New Roman" w:hAnsi="Times New Roman"/>
          <w:bCs/>
          <w:sz w:val="20"/>
          <w:szCs w:val="20"/>
          <w:lang w:val="en-AU"/>
        </w:rPr>
        <w:t xml:space="preserve"> tarafından </w:t>
      </w:r>
      <w:r w:rsidR="002845BB" w:rsidRPr="00F31DB4">
        <w:rPr>
          <w:rFonts w:ascii="Times New Roman" w:hAnsi="Times New Roman"/>
          <w:sz w:val="20"/>
          <w:szCs w:val="20"/>
        </w:rPr>
        <w:t>Sözleşme Makamını</w:t>
      </w:r>
      <w:r w:rsidR="002845BB" w:rsidRPr="00F31DB4">
        <w:rPr>
          <w:rFonts w:ascii="Times New Roman" w:hAnsi="Times New Roman"/>
          <w:bCs/>
          <w:sz w:val="20"/>
          <w:szCs w:val="20"/>
          <w:lang w:val="en-AU"/>
        </w:rPr>
        <w:t>’</w:t>
      </w:r>
      <w:r w:rsidRPr="00F31DB4">
        <w:rPr>
          <w:rFonts w:ascii="Times New Roman" w:hAnsi="Times New Roman"/>
          <w:bCs/>
          <w:sz w:val="20"/>
          <w:szCs w:val="20"/>
          <w:lang w:val="en-AU"/>
        </w:rPr>
        <w:t>n</w:t>
      </w:r>
      <w:r w:rsidR="002845BB" w:rsidRPr="00F31DB4">
        <w:rPr>
          <w:rFonts w:ascii="Times New Roman" w:hAnsi="Times New Roman"/>
          <w:bCs/>
          <w:sz w:val="20"/>
          <w:szCs w:val="20"/>
          <w:lang w:val="en-AU"/>
        </w:rPr>
        <w:t xml:space="preserve">ın ilk yazılı talebi ile </w:t>
      </w:r>
      <w:r w:rsidR="002845BB" w:rsidRPr="00F31DB4">
        <w:rPr>
          <w:rFonts w:ascii="Times New Roman" w:hAnsi="Times New Roman"/>
          <w:sz w:val="20"/>
          <w:szCs w:val="20"/>
        </w:rPr>
        <w:t>Sözleşme Makamını</w:t>
      </w:r>
      <w:r w:rsidR="002845BB" w:rsidRPr="00F31DB4">
        <w:rPr>
          <w:rFonts w:ascii="Times New Roman" w:hAnsi="Times New Roman"/>
          <w:bCs/>
          <w:sz w:val="20"/>
          <w:szCs w:val="20"/>
          <w:lang w:val="en-AU"/>
        </w:rPr>
        <w:t>’</w:t>
      </w:r>
      <w:r w:rsidRPr="00F31DB4">
        <w:rPr>
          <w:rFonts w:ascii="Times New Roman" w:hAnsi="Times New Roman"/>
          <w:bCs/>
          <w:sz w:val="20"/>
          <w:szCs w:val="20"/>
          <w:lang w:val="en-AU"/>
        </w:rPr>
        <w:t>n</w:t>
      </w:r>
      <w:r w:rsidR="002845BB" w:rsidRPr="00F31DB4">
        <w:rPr>
          <w:rFonts w:ascii="Times New Roman" w:hAnsi="Times New Roman"/>
          <w:bCs/>
          <w:sz w:val="20"/>
          <w:szCs w:val="20"/>
          <w:lang w:val="en-AU"/>
        </w:rPr>
        <w:t xml:space="preserve">a derhal, nakden ve def’aten ödenecektir. </w:t>
      </w:r>
      <w:r w:rsidR="002845BB" w:rsidRPr="00F31DB4">
        <w:rPr>
          <w:rFonts w:ascii="Times New Roman" w:hAnsi="Times New Roman"/>
          <w:sz w:val="20"/>
          <w:szCs w:val="20"/>
        </w:rPr>
        <w:t xml:space="preserve">Yüklenici firma </w:t>
      </w:r>
      <w:r w:rsidR="002845BB" w:rsidRPr="00F31DB4">
        <w:rPr>
          <w:rFonts w:ascii="Times New Roman" w:hAnsi="Times New Roman"/>
          <w:bCs/>
          <w:sz w:val="20"/>
          <w:szCs w:val="20"/>
          <w:lang w:val="en-AU"/>
        </w:rPr>
        <w:t xml:space="preserve">bu konulardaki tüm dava, talep ve rücu haklarından peşinen kayıtsız ve şartsız olarak bila bedel feragat etmiştir.  </w:t>
      </w:r>
    </w:p>
    <w:p w14:paraId="66324031" w14:textId="77777777" w:rsidR="002845BB" w:rsidRPr="00F31DB4" w:rsidRDefault="002845BB" w:rsidP="00E114A7">
      <w:pPr>
        <w:pStyle w:val="Style3"/>
        <w:spacing w:line="240" w:lineRule="auto"/>
        <w:ind w:left="720" w:firstLine="0"/>
        <w:jc w:val="both"/>
        <w:rPr>
          <w:rFonts w:ascii="Times New Roman" w:hAnsi="Times New Roman"/>
          <w:bCs/>
          <w:sz w:val="20"/>
          <w:szCs w:val="20"/>
          <w:lang w:val="en-AU"/>
        </w:rPr>
      </w:pPr>
    </w:p>
    <w:p w14:paraId="30D58546" w14:textId="155E3BA3" w:rsidR="002845BB" w:rsidRPr="00F31DB4" w:rsidRDefault="002845BB" w:rsidP="002845BB">
      <w:pPr>
        <w:pStyle w:val="Style3"/>
        <w:numPr>
          <w:ilvl w:val="0"/>
          <w:numId w:val="40"/>
        </w:numPr>
        <w:spacing w:line="240" w:lineRule="auto"/>
        <w:jc w:val="both"/>
        <w:rPr>
          <w:rFonts w:ascii="Times New Roman" w:hAnsi="Times New Roman"/>
          <w:bCs/>
          <w:sz w:val="20"/>
          <w:szCs w:val="20"/>
          <w:lang w:val="en-AU"/>
        </w:rPr>
      </w:pPr>
      <w:r w:rsidRPr="00F31DB4">
        <w:rPr>
          <w:rFonts w:ascii="Times New Roman" w:hAnsi="Times New Roman"/>
          <w:sz w:val="20"/>
          <w:szCs w:val="20"/>
        </w:rPr>
        <w:t>Yüklenici firma</w:t>
      </w:r>
      <w:r w:rsidRPr="00F31DB4">
        <w:rPr>
          <w:rFonts w:ascii="Times New Roman" w:hAnsi="Times New Roman"/>
          <w:bCs/>
          <w:sz w:val="20"/>
          <w:szCs w:val="20"/>
          <w:lang w:val="en-AU"/>
        </w:rPr>
        <w:t xml:space="preserve">, işin yapılması sırasında meydana gelebilecek iş kazaları ve iş kazaları dışındaki her türlü kaza sonucundaki tüm hukuki ve cezai sorumluluğun münhasıran kendisine ait olacağını, </w:t>
      </w:r>
      <w:r w:rsidRPr="00F31DB4">
        <w:rPr>
          <w:rFonts w:ascii="Times New Roman" w:hAnsi="Times New Roman"/>
          <w:sz w:val="20"/>
          <w:szCs w:val="20"/>
        </w:rPr>
        <w:t>Sözleşme Makamını</w:t>
      </w:r>
      <w:r w:rsidRPr="00F31DB4">
        <w:rPr>
          <w:rFonts w:ascii="Times New Roman" w:hAnsi="Times New Roman"/>
          <w:bCs/>
          <w:sz w:val="20"/>
          <w:szCs w:val="20"/>
          <w:lang w:val="en-AU"/>
        </w:rPr>
        <w:t>’</w:t>
      </w:r>
      <w:r w:rsidR="00E114A7" w:rsidRPr="00F31DB4">
        <w:rPr>
          <w:rFonts w:ascii="Times New Roman" w:hAnsi="Times New Roman"/>
          <w:bCs/>
          <w:sz w:val="20"/>
          <w:szCs w:val="20"/>
          <w:lang w:val="en-AU"/>
        </w:rPr>
        <w:t>n</w:t>
      </w:r>
      <w:r w:rsidRPr="00F31DB4">
        <w:rPr>
          <w:rFonts w:ascii="Times New Roman" w:hAnsi="Times New Roman"/>
          <w:bCs/>
          <w:sz w:val="20"/>
          <w:szCs w:val="20"/>
          <w:lang w:val="en-AU"/>
        </w:rPr>
        <w:t>ın bu konuda hiçbir sorumluluğu olmayacağını peşinen kabul eder.</w:t>
      </w:r>
    </w:p>
    <w:p w14:paraId="0A66905F" w14:textId="77777777" w:rsidR="002845BB" w:rsidRPr="00F31DB4" w:rsidRDefault="002845BB" w:rsidP="00E114A7">
      <w:pPr>
        <w:pStyle w:val="Style3"/>
        <w:spacing w:line="240" w:lineRule="auto"/>
        <w:jc w:val="both"/>
        <w:rPr>
          <w:rFonts w:ascii="Arial" w:hAnsi="Arial" w:cs="Arial"/>
          <w:bCs/>
          <w:highlight w:val="cyan"/>
          <w:lang w:val="en-AU"/>
        </w:rPr>
      </w:pPr>
    </w:p>
    <w:p w14:paraId="1BBD39FF" w14:textId="332EB68D" w:rsidR="002845BB" w:rsidRPr="00F31DB4" w:rsidRDefault="002845BB" w:rsidP="002845BB">
      <w:pPr>
        <w:pStyle w:val="Style3"/>
        <w:numPr>
          <w:ilvl w:val="0"/>
          <w:numId w:val="40"/>
        </w:numPr>
        <w:spacing w:line="240" w:lineRule="auto"/>
        <w:jc w:val="both"/>
        <w:rPr>
          <w:rFonts w:ascii="Times New Roman" w:hAnsi="Times New Roman"/>
          <w:bCs/>
          <w:sz w:val="20"/>
          <w:szCs w:val="20"/>
          <w:lang w:val="en-AU"/>
        </w:rPr>
      </w:pPr>
      <w:r w:rsidRPr="00F31DB4">
        <w:rPr>
          <w:rFonts w:ascii="Times New Roman" w:hAnsi="Times New Roman"/>
          <w:sz w:val="20"/>
          <w:szCs w:val="20"/>
        </w:rPr>
        <w:t>Yüklenici firma</w:t>
      </w:r>
      <w:r w:rsidRPr="00F31DB4">
        <w:rPr>
          <w:rFonts w:ascii="Times New Roman" w:hAnsi="Times New Roman"/>
          <w:bCs/>
          <w:sz w:val="20"/>
          <w:szCs w:val="20"/>
          <w:lang w:val="en-AU"/>
        </w:rPr>
        <w:t xml:space="preserve">, İş Kanunu, İş Sağlığı ve Güvenliği Kanunu ve diğer mer’i mevzuat hükümlerine uygun olarak </w:t>
      </w:r>
      <w:r w:rsidRPr="00F31DB4">
        <w:rPr>
          <w:rFonts w:ascii="Times New Roman" w:hAnsi="Times New Roman"/>
          <w:sz w:val="20"/>
          <w:szCs w:val="20"/>
        </w:rPr>
        <w:t>Sözleşme Makamını</w:t>
      </w:r>
      <w:r w:rsidRPr="00F31DB4">
        <w:rPr>
          <w:rFonts w:ascii="Times New Roman" w:hAnsi="Times New Roman"/>
          <w:bCs/>
          <w:sz w:val="20"/>
          <w:szCs w:val="20"/>
          <w:lang w:val="en-AU"/>
        </w:rPr>
        <w:t>’</w:t>
      </w:r>
      <w:r w:rsidR="00E114A7" w:rsidRPr="00F31DB4">
        <w:rPr>
          <w:rFonts w:ascii="Times New Roman" w:hAnsi="Times New Roman"/>
          <w:bCs/>
          <w:sz w:val="20"/>
          <w:szCs w:val="20"/>
          <w:lang w:val="en-AU"/>
        </w:rPr>
        <w:t>n</w:t>
      </w:r>
      <w:r w:rsidRPr="00F31DB4">
        <w:rPr>
          <w:rFonts w:ascii="Times New Roman" w:hAnsi="Times New Roman"/>
          <w:bCs/>
          <w:sz w:val="20"/>
          <w:szCs w:val="20"/>
          <w:lang w:val="en-AU"/>
        </w:rPr>
        <w:t xml:space="preserve">ın yukarıda adresi yazılı fabrikasında ve diğer tüm işyerlerinde ilgili kanun hükümleri uyarınca İş Güvenliği Uzmanı bulunduracağını ve söz konusu İş Güvenliği Uzmanı’na ilişkin tüm belgeleri usulüne uygun olarak </w:t>
      </w:r>
      <w:r w:rsidRPr="00F31DB4">
        <w:rPr>
          <w:rFonts w:ascii="Times New Roman" w:hAnsi="Times New Roman"/>
          <w:sz w:val="20"/>
          <w:szCs w:val="20"/>
        </w:rPr>
        <w:t>Sözleşme Makamını</w:t>
      </w:r>
      <w:r w:rsidRPr="00F31DB4">
        <w:rPr>
          <w:rFonts w:ascii="Times New Roman" w:hAnsi="Times New Roman"/>
          <w:bCs/>
          <w:sz w:val="20"/>
          <w:szCs w:val="20"/>
          <w:lang w:val="en-AU"/>
        </w:rPr>
        <w:t>’n</w:t>
      </w:r>
      <w:r w:rsidR="00E114A7" w:rsidRPr="00F31DB4">
        <w:rPr>
          <w:rFonts w:ascii="Times New Roman" w:hAnsi="Times New Roman"/>
          <w:bCs/>
          <w:sz w:val="20"/>
          <w:szCs w:val="20"/>
          <w:lang w:val="en-AU"/>
        </w:rPr>
        <w:t>a</w:t>
      </w:r>
      <w:r w:rsidRPr="00F31DB4">
        <w:rPr>
          <w:rFonts w:ascii="Times New Roman" w:hAnsi="Times New Roman"/>
          <w:bCs/>
          <w:sz w:val="20"/>
          <w:szCs w:val="20"/>
          <w:lang w:val="en-AU"/>
        </w:rPr>
        <w:t xml:space="preserve"> tevdi edeceğini kabul, beyan ve taahhüt eder.</w:t>
      </w:r>
    </w:p>
    <w:p w14:paraId="4566A8EE" w14:textId="77777777" w:rsidR="002845BB" w:rsidRPr="00F31DB4" w:rsidRDefault="002845BB" w:rsidP="00E114A7">
      <w:pPr>
        <w:pStyle w:val="Style3"/>
        <w:spacing w:line="240" w:lineRule="auto"/>
        <w:ind w:left="360" w:firstLine="0"/>
        <w:jc w:val="both"/>
        <w:rPr>
          <w:rFonts w:ascii="Times New Roman" w:hAnsi="Times New Roman"/>
          <w:bCs/>
          <w:sz w:val="20"/>
          <w:szCs w:val="20"/>
          <w:lang w:val="en-AU"/>
        </w:rPr>
      </w:pPr>
    </w:p>
    <w:p w14:paraId="0E6B7C45" w14:textId="77777777" w:rsidR="002845BB" w:rsidRPr="00F31DB4" w:rsidRDefault="002845BB" w:rsidP="00E114A7">
      <w:pPr>
        <w:pStyle w:val="Style3"/>
        <w:spacing w:line="240" w:lineRule="auto"/>
        <w:jc w:val="both"/>
        <w:rPr>
          <w:rFonts w:ascii="Times New Roman" w:hAnsi="Times New Roman"/>
          <w:bCs/>
          <w:sz w:val="20"/>
          <w:szCs w:val="20"/>
          <w:lang w:val="en-AU"/>
        </w:rPr>
      </w:pPr>
    </w:p>
    <w:p w14:paraId="4C8B1352" w14:textId="504DAABC" w:rsidR="002845BB" w:rsidRPr="00F31DB4" w:rsidRDefault="002845BB" w:rsidP="002845BB">
      <w:pPr>
        <w:pStyle w:val="Style3"/>
        <w:numPr>
          <w:ilvl w:val="0"/>
          <w:numId w:val="40"/>
        </w:numPr>
        <w:spacing w:line="240" w:lineRule="auto"/>
        <w:jc w:val="both"/>
        <w:rPr>
          <w:rFonts w:ascii="Times New Roman" w:hAnsi="Times New Roman"/>
          <w:bCs/>
          <w:sz w:val="20"/>
          <w:szCs w:val="20"/>
          <w:lang w:val="en-AU"/>
        </w:rPr>
      </w:pPr>
      <w:r w:rsidRPr="00F31DB4">
        <w:rPr>
          <w:rFonts w:ascii="Times New Roman" w:hAnsi="Times New Roman"/>
          <w:sz w:val="20"/>
          <w:szCs w:val="20"/>
        </w:rPr>
        <w:t>Yüklenici firma</w:t>
      </w:r>
      <w:r w:rsidRPr="00F31DB4">
        <w:rPr>
          <w:rFonts w:ascii="Times New Roman" w:hAnsi="Times New Roman"/>
          <w:bCs/>
          <w:sz w:val="20"/>
          <w:szCs w:val="20"/>
          <w:lang w:val="en-AU"/>
        </w:rPr>
        <w:t xml:space="preserve">, işbu madde hükmüne aykırı davranılması halinde </w:t>
      </w:r>
      <w:r w:rsidRPr="00F31DB4">
        <w:rPr>
          <w:rFonts w:ascii="Times New Roman" w:hAnsi="Times New Roman"/>
          <w:sz w:val="20"/>
          <w:szCs w:val="20"/>
        </w:rPr>
        <w:t>Sö</w:t>
      </w:r>
      <w:r w:rsidR="00E114A7" w:rsidRPr="00F31DB4">
        <w:rPr>
          <w:rFonts w:ascii="Times New Roman" w:hAnsi="Times New Roman"/>
          <w:sz w:val="20"/>
          <w:szCs w:val="20"/>
        </w:rPr>
        <w:t>zleşme Makamı’nın</w:t>
      </w:r>
      <w:r w:rsidRPr="00F31DB4">
        <w:rPr>
          <w:rFonts w:ascii="Times New Roman" w:hAnsi="Times New Roman"/>
          <w:bCs/>
          <w:sz w:val="20"/>
          <w:szCs w:val="20"/>
          <w:lang w:val="en-AU"/>
        </w:rPr>
        <w:t xml:space="preserve"> bu nedenle uğrayacağı tüm doğrudan ve dolaylı zararlardan her konuda ve diğer tüm konularda ceza hukuku yönünden, maddi hukuk yönünden ve diğer tüm mevzuat hükümleri yönünden münhasıran ve tek başına sorumlu olup; bu zararların tamamı tüm fer’ileri ile birlikte </w:t>
      </w:r>
      <w:r w:rsidRPr="00F31DB4">
        <w:rPr>
          <w:rFonts w:ascii="Times New Roman" w:hAnsi="Times New Roman"/>
          <w:sz w:val="20"/>
          <w:szCs w:val="20"/>
        </w:rPr>
        <w:t xml:space="preserve">Yüklenici firma </w:t>
      </w:r>
      <w:r w:rsidRPr="00F31DB4">
        <w:rPr>
          <w:rFonts w:ascii="Times New Roman" w:hAnsi="Times New Roman"/>
          <w:bCs/>
          <w:sz w:val="20"/>
          <w:szCs w:val="20"/>
          <w:lang w:val="en-AU"/>
        </w:rPr>
        <w:t xml:space="preserve">tarafından </w:t>
      </w:r>
      <w:r w:rsidRPr="00F31DB4">
        <w:rPr>
          <w:rFonts w:ascii="Times New Roman" w:hAnsi="Times New Roman"/>
          <w:sz w:val="20"/>
          <w:szCs w:val="20"/>
        </w:rPr>
        <w:t>Sözleşme Makamı</w:t>
      </w:r>
      <w:r w:rsidR="00E114A7" w:rsidRPr="00F31DB4">
        <w:rPr>
          <w:rFonts w:ascii="Times New Roman" w:hAnsi="Times New Roman"/>
          <w:sz w:val="20"/>
          <w:szCs w:val="20"/>
        </w:rPr>
        <w:t>’</w:t>
      </w:r>
      <w:r w:rsidRPr="00F31DB4">
        <w:rPr>
          <w:rFonts w:ascii="Times New Roman" w:hAnsi="Times New Roman"/>
          <w:sz w:val="20"/>
          <w:szCs w:val="20"/>
        </w:rPr>
        <w:t>nı</w:t>
      </w:r>
      <w:r w:rsidR="00E114A7" w:rsidRPr="00F31DB4">
        <w:rPr>
          <w:rFonts w:ascii="Times New Roman" w:hAnsi="Times New Roman"/>
          <w:sz w:val="20"/>
          <w:szCs w:val="20"/>
        </w:rPr>
        <w:t>n</w:t>
      </w:r>
      <w:r w:rsidRPr="00F31DB4">
        <w:rPr>
          <w:rFonts w:ascii="Times New Roman" w:hAnsi="Times New Roman"/>
          <w:bCs/>
          <w:sz w:val="20"/>
          <w:szCs w:val="20"/>
          <w:lang w:val="en-AU"/>
        </w:rPr>
        <w:t xml:space="preserve"> ilk yazılı talebi ile </w:t>
      </w:r>
      <w:r w:rsidR="00E114A7" w:rsidRPr="00F31DB4">
        <w:rPr>
          <w:rFonts w:ascii="Times New Roman" w:hAnsi="Times New Roman"/>
          <w:sz w:val="20"/>
          <w:szCs w:val="20"/>
        </w:rPr>
        <w:t>Sözleşme Makamı</w:t>
      </w:r>
      <w:r w:rsidR="00E114A7" w:rsidRPr="00F31DB4">
        <w:rPr>
          <w:rFonts w:ascii="Times New Roman" w:hAnsi="Times New Roman"/>
          <w:bCs/>
          <w:sz w:val="20"/>
          <w:szCs w:val="20"/>
          <w:lang w:val="en-AU"/>
        </w:rPr>
        <w:t>’na</w:t>
      </w:r>
      <w:r w:rsidRPr="00F31DB4">
        <w:rPr>
          <w:rFonts w:ascii="Times New Roman" w:hAnsi="Times New Roman"/>
          <w:bCs/>
          <w:sz w:val="20"/>
          <w:szCs w:val="20"/>
          <w:lang w:val="en-AU"/>
        </w:rPr>
        <w:t xml:space="preserve"> derhal, nakden ve def’aten ödenecektir</w:t>
      </w:r>
      <w:r w:rsidRPr="00F31DB4">
        <w:rPr>
          <w:rFonts w:ascii="Times New Roman" w:hAnsi="Times New Roman"/>
          <w:sz w:val="20"/>
          <w:szCs w:val="20"/>
        </w:rPr>
        <w:t xml:space="preserve"> Yüklenici firma </w:t>
      </w:r>
      <w:r w:rsidRPr="00F31DB4">
        <w:rPr>
          <w:rFonts w:ascii="Times New Roman" w:hAnsi="Times New Roman"/>
          <w:bCs/>
          <w:sz w:val="20"/>
          <w:szCs w:val="20"/>
          <w:lang w:val="en-AU"/>
        </w:rPr>
        <w:t xml:space="preserve">bu konulardaki tüm dava, talep ve rücu haklarından peşinen kayıtsız ve şartsız olarak bila bedel feragat etmiştir.  </w:t>
      </w:r>
    </w:p>
    <w:p w14:paraId="0E7109BB" w14:textId="77777777" w:rsidR="002845BB" w:rsidRPr="00F31DB4" w:rsidRDefault="002845BB" w:rsidP="00E114A7">
      <w:pPr>
        <w:pStyle w:val="Style3"/>
        <w:spacing w:line="240" w:lineRule="auto"/>
        <w:ind w:left="720" w:firstLine="0"/>
        <w:jc w:val="both"/>
        <w:rPr>
          <w:rFonts w:ascii="Times New Roman" w:hAnsi="Times New Roman"/>
          <w:bCs/>
          <w:sz w:val="20"/>
          <w:szCs w:val="20"/>
          <w:lang w:val="en-AU"/>
        </w:rPr>
      </w:pPr>
    </w:p>
    <w:p w14:paraId="218F15B7" w14:textId="7D854CB1" w:rsidR="002845BB" w:rsidRPr="00F31DB4" w:rsidRDefault="002845BB" w:rsidP="002845BB">
      <w:pPr>
        <w:pStyle w:val="Style3"/>
        <w:numPr>
          <w:ilvl w:val="0"/>
          <w:numId w:val="40"/>
        </w:numPr>
        <w:spacing w:line="240" w:lineRule="auto"/>
        <w:jc w:val="both"/>
        <w:rPr>
          <w:rFonts w:ascii="Times New Roman" w:hAnsi="Times New Roman"/>
          <w:bCs/>
          <w:sz w:val="20"/>
          <w:szCs w:val="20"/>
          <w:lang w:val="en-AU"/>
        </w:rPr>
      </w:pPr>
      <w:r w:rsidRPr="00F31DB4">
        <w:rPr>
          <w:rFonts w:ascii="Times New Roman" w:hAnsi="Times New Roman"/>
          <w:sz w:val="20"/>
          <w:szCs w:val="20"/>
        </w:rPr>
        <w:t xml:space="preserve">Yüklenici firma </w:t>
      </w:r>
      <w:r w:rsidRPr="00F31DB4">
        <w:rPr>
          <w:rFonts w:ascii="Times New Roman" w:hAnsi="Times New Roman"/>
          <w:bCs/>
          <w:sz w:val="20"/>
          <w:szCs w:val="20"/>
          <w:lang w:val="en-AU"/>
        </w:rPr>
        <w:t xml:space="preserve">tüm bu hususlarda ceza hukuku yönünden maddi hukuk yönünden ve diğer tüm mevzuat hükümleri yönünden münhasıran ve tek başına sorumlu olup; bu zararların tamamı tüm fer’ileri ile birlikte </w:t>
      </w:r>
      <w:r w:rsidRPr="00F31DB4">
        <w:rPr>
          <w:rFonts w:ascii="Times New Roman" w:hAnsi="Times New Roman"/>
          <w:sz w:val="20"/>
          <w:szCs w:val="20"/>
        </w:rPr>
        <w:t xml:space="preserve">Yüklenici firma </w:t>
      </w:r>
      <w:r w:rsidRPr="00F31DB4">
        <w:rPr>
          <w:rFonts w:ascii="Times New Roman" w:hAnsi="Times New Roman"/>
          <w:bCs/>
          <w:sz w:val="20"/>
          <w:szCs w:val="20"/>
          <w:lang w:val="en-AU"/>
        </w:rPr>
        <w:t xml:space="preserve">tarafından </w:t>
      </w:r>
      <w:r w:rsidRPr="00F31DB4">
        <w:rPr>
          <w:rFonts w:ascii="Times New Roman" w:hAnsi="Times New Roman"/>
          <w:sz w:val="20"/>
          <w:szCs w:val="20"/>
        </w:rPr>
        <w:t>Sözleşme Makamı</w:t>
      </w:r>
      <w:r w:rsidR="00E114A7" w:rsidRPr="00F31DB4">
        <w:rPr>
          <w:rFonts w:ascii="Times New Roman" w:hAnsi="Times New Roman"/>
          <w:sz w:val="20"/>
          <w:szCs w:val="20"/>
        </w:rPr>
        <w:t>’</w:t>
      </w:r>
      <w:r w:rsidRPr="00F31DB4">
        <w:rPr>
          <w:rFonts w:ascii="Times New Roman" w:hAnsi="Times New Roman"/>
          <w:sz w:val="20"/>
          <w:szCs w:val="20"/>
        </w:rPr>
        <w:t>nın</w:t>
      </w:r>
      <w:r w:rsidR="00E114A7" w:rsidRPr="00F31DB4">
        <w:rPr>
          <w:rFonts w:ascii="Times New Roman" w:hAnsi="Times New Roman"/>
          <w:bCs/>
          <w:sz w:val="20"/>
          <w:szCs w:val="20"/>
          <w:lang w:val="en-AU"/>
        </w:rPr>
        <w:t xml:space="preserve"> </w:t>
      </w:r>
      <w:r w:rsidRPr="00F31DB4">
        <w:rPr>
          <w:rFonts w:ascii="Times New Roman" w:hAnsi="Times New Roman"/>
          <w:bCs/>
          <w:sz w:val="20"/>
          <w:szCs w:val="20"/>
          <w:lang w:val="en-AU"/>
        </w:rPr>
        <w:t xml:space="preserve">ilk yazılı talebi ile </w:t>
      </w:r>
      <w:r w:rsidR="00E114A7" w:rsidRPr="00F31DB4">
        <w:rPr>
          <w:rFonts w:ascii="Times New Roman" w:hAnsi="Times New Roman"/>
          <w:sz w:val="20"/>
          <w:szCs w:val="20"/>
        </w:rPr>
        <w:t>Sözleşme Makamı</w:t>
      </w:r>
      <w:r w:rsidRPr="00F31DB4">
        <w:rPr>
          <w:rFonts w:ascii="Times New Roman" w:hAnsi="Times New Roman"/>
          <w:bCs/>
          <w:sz w:val="20"/>
          <w:szCs w:val="20"/>
          <w:lang w:val="en-AU"/>
        </w:rPr>
        <w:t>’</w:t>
      </w:r>
      <w:r w:rsidR="00E114A7" w:rsidRPr="00F31DB4">
        <w:rPr>
          <w:rFonts w:ascii="Times New Roman" w:hAnsi="Times New Roman"/>
          <w:bCs/>
          <w:sz w:val="20"/>
          <w:szCs w:val="20"/>
          <w:lang w:val="en-AU"/>
        </w:rPr>
        <w:t>n</w:t>
      </w:r>
      <w:r w:rsidRPr="00F31DB4">
        <w:rPr>
          <w:rFonts w:ascii="Times New Roman" w:hAnsi="Times New Roman"/>
          <w:bCs/>
          <w:sz w:val="20"/>
          <w:szCs w:val="20"/>
          <w:lang w:val="en-AU"/>
        </w:rPr>
        <w:t>a derhal, nakden ve def’aten ödenecektir.</w:t>
      </w:r>
    </w:p>
    <w:p w14:paraId="0940CB9A" w14:textId="77777777" w:rsidR="002845BB" w:rsidRPr="00F31DB4" w:rsidRDefault="002845BB" w:rsidP="00E114A7">
      <w:pPr>
        <w:pStyle w:val="Style3"/>
        <w:spacing w:line="240" w:lineRule="auto"/>
        <w:ind w:left="720" w:firstLine="0"/>
        <w:jc w:val="both"/>
        <w:rPr>
          <w:rFonts w:ascii="Times New Roman" w:hAnsi="Times New Roman"/>
          <w:bCs/>
          <w:sz w:val="20"/>
          <w:szCs w:val="20"/>
          <w:lang w:val="en-AU"/>
        </w:rPr>
      </w:pPr>
    </w:p>
    <w:p w14:paraId="15CF7650" w14:textId="1C1F3690" w:rsidR="002845BB" w:rsidRPr="00F31DB4" w:rsidRDefault="002845BB" w:rsidP="002845BB">
      <w:pPr>
        <w:pStyle w:val="Style3"/>
        <w:numPr>
          <w:ilvl w:val="0"/>
          <w:numId w:val="40"/>
        </w:numPr>
        <w:spacing w:line="240" w:lineRule="auto"/>
        <w:jc w:val="both"/>
        <w:rPr>
          <w:rFonts w:ascii="Times New Roman" w:hAnsi="Times New Roman"/>
          <w:bCs/>
          <w:sz w:val="20"/>
          <w:szCs w:val="20"/>
          <w:lang w:val="en-AU"/>
        </w:rPr>
      </w:pPr>
      <w:r w:rsidRPr="00F31DB4">
        <w:rPr>
          <w:rFonts w:ascii="Times New Roman" w:hAnsi="Times New Roman"/>
          <w:sz w:val="20"/>
          <w:szCs w:val="20"/>
        </w:rPr>
        <w:t xml:space="preserve">Yüklenici firma </w:t>
      </w:r>
      <w:r w:rsidRPr="00F31DB4">
        <w:rPr>
          <w:rFonts w:ascii="Times New Roman" w:hAnsi="Times New Roman"/>
          <w:bCs/>
          <w:sz w:val="20"/>
          <w:szCs w:val="20"/>
          <w:lang w:val="en-AU"/>
        </w:rPr>
        <w:t xml:space="preserve">bu konulardaki tüm dava, talep ve rücu haklarından peşinen kayıtsız ve şartsız olarak bila bedel </w:t>
      </w:r>
      <w:r w:rsidRPr="00F31DB4">
        <w:rPr>
          <w:rFonts w:ascii="Times New Roman" w:hAnsi="Times New Roman"/>
          <w:bCs/>
          <w:sz w:val="20"/>
          <w:szCs w:val="20"/>
          <w:lang w:val="en-AU"/>
        </w:rPr>
        <w:lastRenderedPageBreak/>
        <w:t xml:space="preserve">feragat etmiştir.  </w:t>
      </w:r>
    </w:p>
    <w:p w14:paraId="52FAAAB6" w14:textId="77777777" w:rsidR="002845BB" w:rsidRPr="00F31DB4" w:rsidRDefault="002845BB" w:rsidP="00E114A7">
      <w:pPr>
        <w:pStyle w:val="Style3"/>
        <w:spacing w:line="240" w:lineRule="auto"/>
        <w:ind w:left="720" w:firstLine="0"/>
        <w:jc w:val="both"/>
        <w:rPr>
          <w:rFonts w:ascii="Times New Roman" w:hAnsi="Times New Roman"/>
          <w:bCs/>
          <w:sz w:val="20"/>
          <w:szCs w:val="20"/>
          <w:lang w:val="en-AU"/>
        </w:rPr>
      </w:pPr>
    </w:p>
    <w:p w14:paraId="7573E52D" w14:textId="168AB42D" w:rsidR="002845BB" w:rsidRPr="00F31DB4" w:rsidRDefault="002845BB" w:rsidP="002845BB">
      <w:pPr>
        <w:pStyle w:val="Style3"/>
        <w:numPr>
          <w:ilvl w:val="0"/>
          <w:numId w:val="40"/>
        </w:numPr>
        <w:spacing w:line="240" w:lineRule="auto"/>
        <w:jc w:val="both"/>
        <w:rPr>
          <w:rFonts w:ascii="Times New Roman" w:hAnsi="Times New Roman"/>
          <w:bCs/>
          <w:sz w:val="20"/>
          <w:szCs w:val="20"/>
          <w:lang w:val="en-AU"/>
        </w:rPr>
      </w:pPr>
      <w:r w:rsidRPr="00F31DB4">
        <w:rPr>
          <w:rFonts w:ascii="Times New Roman" w:hAnsi="Times New Roman"/>
          <w:sz w:val="20"/>
          <w:szCs w:val="20"/>
        </w:rPr>
        <w:t>Yüklenici firma</w:t>
      </w:r>
      <w:r w:rsidRPr="00F31DB4">
        <w:rPr>
          <w:rFonts w:ascii="Times New Roman" w:hAnsi="Times New Roman"/>
          <w:bCs/>
          <w:sz w:val="20"/>
          <w:szCs w:val="20"/>
          <w:lang w:val="en-AU"/>
        </w:rPr>
        <w:t xml:space="preserve">, İş Kanunu, İş Sağlığı ve Güvenliği Kanunu ve ilgili diğer tüm mer’i mevzuat hükümlerine uygun olarak çalıştırdığı ve/veya çalıştıracağı personeli için çok tehlikeli işlerde çalışabileceğine dair tam teşekküllü hastaneden sağlık raporu alacağını ve söz konusu sağlık raporunu </w:t>
      </w:r>
      <w:r w:rsidR="00E114A7" w:rsidRPr="00F31DB4">
        <w:rPr>
          <w:rFonts w:ascii="Times New Roman" w:hAnsi="Times New Roman"/>
          <w:sz w:val="20"/>
          <w:szCs w:val="20"/>
        </w:rPr>
        <w:t>Sözleşme Makamı</w:t>
      </w:r>
      <w:r w:rsidRPr="00F31DB4">
        <w:rPr>
          <w:rFonts w:ascii="Times New Roman" w:hAnsi="Times New Roman"/>
          <w:bCs/>
          <w:sz w:val="20"/>
          <w:szCs w:val="20"/>
          <w:lang w:val="en-AU"/>
        </w:rPr>
        <w:t>’</w:t>
      </w:r>
      <w:r w:rsidR="00E114A7" w:rsidRPr="00F31DB4">
        <w:rPr>
          <w:rFonts w:ascii="Times New Roman" w:hAnsi="Times New Roman"/>
          <w:bCs/>
          <w:sz w:val="20"/>
          <w:szCs w:val="20"/>
          <w:lang w:val="en-AU"/>
        </w:rPr>
        <w:t>n</w:t>
      </w:r>
      <w:r w:rsidRPr="00F31DB4">
        <w:rPr>
          <w:rFonts w:ascii="Times New Roman" w:hAnsi="Times New Roman"/>
          <w:bCs/>
          <w:sz w:val="20"/>
          <w:szCs w:val="20"/>
          <w:lang w:val="en-AU"/>
        </w:rPr>
        <w:t>a sunacağını gayrikabili rücu kabul, beyan ve taahhüt eder.</w:t>
      </w:r>
    </w:p>
    <w:p w14:paraId="7A2BE01D" w14:textId="77777777" w:rsidR="002845BB" w:rsidRPr="00F31DB4" w:rsidRDefault="002845BB" w:rsidP="00E114A7">
      <w:pPr>
        <w:pStyle w:val="Style3"/>
        <w:spacing w:line="240" w:lineRule="auto"/>
        <w:ind w:left="720" w:firstLine="0"/>
        <w:jc w:val="both"/>
        <w:rPr>
          <w:rFonts w:ascii="Times New Roman" w:hAnsi="Times New Roman"/>
          <w:bCs/>
          <w:sz w:val="20"/>
          <w:szCs w:val="20"/>
          <w:lang w:val="en-AU"/>
        </w:rPr>
      </w:pPr>
    </w:p>
    <w:p w14:paraId="0041A09D" w14:textId="6E963DCD" w:rsidR="002845BB" w:rsidRPr="00F31DB4" w:rsidRDefault="002845BB" w:rsidP="002845BB">
      <w:pPr>
        <w:pStyle w:val="Style3"/>
        <w:numPr>
          <w:ilvl w:val="0"/>
          <w:numId w:val="40"/>
        </w:numPr>
        <w:spacing w:line="240" w:lineRule="auto"/>
        <w:jc w:val="both"/>
        <w:rPr>
          <w:rFonts w:ascii="Times New Roman" w:hAnsi="Times New Roman"/>
          <w:bCs/>
          <w:sz w:val="20"/>
          <w:szCs w:val="20"/>
          <w:lang w:val="en-AU"/>
        </w:rPr>
      </w:pPr>
      <w:r w:rsidRPr="00F31DB4">
        <w:rPr>
          <w:rFonts w:ascii="Times New Roman" w:hAnsi="Times New Roman"/>
          <w:sz w:val="20"/>
          <w:szCs w:val="20"/>
        </w:rPr>
        <w:t xml:space="preserve">Yüklenici firma </w:t>
      </w:r>
      <w:r w:rsidRPr="00F31DB4">
        <w:rPr>
          <w:rFonts w:ascii="Times New Roman" w:hAnsi="Times New Roman"/>
          <w:bCs/>
          <w:sz w:val="20"/>
          <w:szCs w:val="20"/>
          <w:lang w:val="en-AU"/>
        </w:rPr>
        <w:t>işbu sözleşme gereği ifa ve icra edilen işlerle ilgili olarak tüm mer’i mevzuat hükümlerine uygun olarak çalıştırdığı ve/veya çalıştıracağı personelin 18 yaşını bitirmemiş genç işçiler olmayacağını gayrikabili rücu kabul, beyan ve taahhüt eder.</w:t>
      </w:r>
    </w:p>
    <w:p w14:paraId="70BB660C" w14:textId="77777777" w:rsidR="002845BB" w:rsidRPr="00F31DB4" w:rsidRDefault="002845BB" w:rsidP="00E114A7">
      <w:pPr>
        <w:pStyle w:val="Style3"/>
        <w:spacing w:line="240" w:lineRule="auto"/>
        <w:ind w:left="720" w:firstLine="0"/>
        <w:jc w:val="both"/>
        <w:rPr>
          <w:rFonts w:ascii="Times New Roman" w:hAnsi="Times New Roman"/>
          <w:bCs/>
          <w:sz w:val="20"/>
          <w:szCs w:val="20"/>
          <w:lang w:val="en-AU"/>
        </w:rPr>
      </w:pPr>
    </w:p>
    <w:p w14:paraId="6046D158" w14:textId="14C7BA06" w:rsidR="002845BB" w:rsidRPr="00A87397" w:rsidRDefault="002845BB" w:rsidP="002845BB">
      <w:pPr>
        <w:pStyle w:val="Style3"/>
        <w:numPr>
          <w:ilvl w:val="0"/>
          <w:numId w:val="40"/>
        </w:numPr>
        <w:spacing w:line="240" w:lineRule="auto"/>
        <w:jc w:val="both"/>
        <w:rPr>
          <w:rFonts w:ascii="Times New Roman" w:hAnsi="Times New Roman"/>
          <w:bCs/>
          <w:sz w:val="20"/>
          <w:szCs w:val="20"/>
          <w:lang w:val="en-AU"/>
        </w:rPr>
      </w:pPr>
      <w:r w:rsidRPr="00F31DB4">
        <w:rPr>
          <w:rFonts w:ascii="Times New Roman" w:hAnsi="Times New Roman"/>
          <w:sz w:val="20"/>
          <w:szCs w:val="20"/>
        </w:rPr>
        <w:t>Yüklenici firma</w:t>
      </w:r>
      <w:r w:rsidRPr="00F31DB4">
        <w:rPr>
          <w:rFonts w:ascii="Times New Roman" w:hAnsi="Times New Roman"/>
          <w:bCs/>
          <w:sz w:val="20"/>
          <w:szCs w:val="20"/>
          <w:lang w:val="en-AU"/>
        </w:rPr>
        <w:t xml:space="preserve">, çalıştırdığı personelin SGK işe giriş bildirgelerini ve </w:t>
      </w:r>
      <w:r w:rsidR="00E114A7" w:rsidRPr="00F31DB4">
        <w:rPr>
          <w:rFonts w:ascii="Times New Roman" w:hAnsi="Times New Roman"/>
          <w:sz w:val="20"/>
          <w:szCs w:val="20"/>
        </w:rPr>
        <w:t>Sözleşme Makamı</w:t>
      </w:r>
      <w:r w:rsidRPr="00F31DB4">
        <w:rPr>
          <w:rFonts w:ascii="Times New Roman" w:hAnsi="Times New Roman"/>
          <w:bCs/>
          <w:sz w:val="20"/>
          <w:szCs w:val="20"/>
          <w:lang w:val="en-AU"/>
        </w:rPr>
        <w:t xml:space="preserve"> tarafından kendisinden </w:t>
      </w:r>
      <w:r w:rsidRPr="00A87397">
        <w:rPr>
          <w:rFonts w:ascii="Times New Roman" w:hAnsi="Times New Roman"/>
          <w:bCs/>
          <w:sz w:val="20"/>
          <w:szCs w:val="20"/>
          <w:lang w:val="en-AU"/>
        </w:rPr>
        <w:t xml:space="preserve">talep edilen diğer tüm bilgi ve belgeleri </w:t>
      </w:r>
      <w:r w:rsidR="00E114A7" w:rsidRPr="00A87397">
        <w:rPr>
          <w:rFonts w:ascii="Times New Roman" w:hAnsi="Times New Roman"/>
          <w:sz w:val="20"/>
          <w:szCs w:val="20"/>
        </w:rPr>
        <w:t>Sözleşme Makamı</w:t>
      </w:r>
      <w:r w:rsidRPr="00A87397">
        <w:rPr>
          <w:rFonts w:ascii="Times New Roman" w:hAnsi="Times New Roman"/>
          <w:bCs/>
          <w:sz w:val="20"/>
          <w:szCs w:val="20"/>
          <w:lang w:val="en-AU"/>
        </w:rPr>
        <w:t>’</w:t>
      </w:r>
      <w:r w:rsidR="00E114A7" w:rsidRPr="00A87397">
        <w:rPr>
          <w:rFonts w:ascii="Times New Roman" w:hAnsi="Times New Roman"/>
          <w:bCs/>
          <w:sz w:val="20"/>
          <w:szCs w:val="20"/>
          <w:lang w:val="en-AU"/>
        </w:rPr>
        <w:t>n</w:t>
      </w:r>
      <w:r w:rsidRPr="00A87397">
        <w:rPr>
          <w:rFonts w:ascii="Times New Roman" w:hAnsi="Times New Roman"/>
          <w:bCs/>
          <w:sz w:val="20"/>
          <w:szCs w:val="20"/>
          <w:lang w:val="en-AU"/>
        </w:rPr>
        <w:t>a tam ve eksiksiz olarak sunacağını kabul, beyan ve taahhüt eder.</w:t>
      </w:r>
    </w:p>
    <w:p w14:paraId="17DA1648" w14:textId="77777777" w:rsidR="002845BB" w:rsidRPr="00A87397" w:rsidRDefault="002845BB" w:rsidP="00E114A7">
      <w:pPr>
        <w:pStyle w:val="Style3"/>
        <w:spacing w:line="240" w:lineRule="auto"/>
        <w:ind w:left="720" w:firstLine="0"/>
        <w:jc w:val="both"/>
        <w:rPr>
          <w:rFonts w:ascii="Times New Roman" w:hAnsi="Times New Roman"/>
          <w:bCs/>
          <w:sz w:val="20"/>
          <w:szCs w:val="20"/>
          <w:lang w:val="en-AU"/>
        </w:rPr>
      </w:pPr>
    </w:p>
    <w:p w14:paraId="24957E8E" w14:textId="1D9E9629" w:rsidR="002845BB" w:rsidRPr="00A87397" w:rsidRDefault="002845BB" w:rsidP="002845BB">
      <w:pPr>
        <w:pStyle w:val="Style3"/>
        <w:numPr>
          <w:ilvl w:val="0"/>
          <w:numId w:val="40"/>
        </w:numPr>
        <w:spacing w:line="240" w:lineRule="auto"/>
        <w:jc w:val="both"/>
        <w:rPr>
          <w:rFonts w:ascii="Times New Roman" w:hAnsi="Times New Roman"/>
          <w:bCs/>
          <w:sz w:val="20"/>
          <w:szCs w:val="20"/>
          <w:lang w:val="en-AU"/>
        </w:rPr>
      </w:pPr>
      <w:r w:rsidRPr="00A87397">
        <w:rPr>
          <w:rFonts w:ascii="Times New Roman" w:hAnsi="Times New Roman"/>
          <w:sz w:val="20"/>
          <w:szCs w:val="20"/>
        </w:rPr>
        <w:t xml:space="preserve">Yüklenici firma </w:t>
      </w:r>
      <w:r w:rsidRPr="00A87397">
        <w:rPr>
          <w:rFonts w:ascii="Times New Roman" w:hAnsi="Times New Roman"/>
          <w:bCs/>
          <w:sz w:val="20"/>
          <w:szCs w:val="20"/>
          <w:lang w:val="en-AU"/>
        </w:rPr>
        <w:t xml:space="preserve">işbu sözleşme hükümlerine göre ifa edeceği tüm iş ve işlemler ile ilgili olarak İş Kanunu, İş Sağlığı ve Güvenliği Kanunu ve diğer tüm mer’i mevzuat hükümlerine aynen, tam ve eksiksiz olarak uyacağını; </w:t>
      </w:r>
      <w:r w:rsidRPr="00A87397">
        <w:rPr>
          <w:rFonts w:ascii="Times New Roman" w:hAnsi="Times New Roman"/>
          <w:sz w:val="20"/>
          <w:szCs w:val="20"/>
        </w:rPr>
        <w:t xml:space="preserve">Yüklenici firma </w:t>
      </w:r>
      <w:r w:rsidRPr="00A87397">
        <w:rPr>
          <w:rFonts w:ascii="Times New Roman" w:hAnsi="Times New Roman"/>
          <w:bCs/>
          <w:sz w:val="20"/>
          <w:szCs w:val="20"/>
          <w:lang w:val="en-AU"/>
        </w:rPr>
        <w:t xml:space="preserve">bu sözleşme hükümlerine gore ifa edeceği tüm iş ve işlemler ile ilgili olarak İş Kanunu, İş Sağlığı ve Güvenliği Kanunu ve diğer tüm mer’i mevzuat hükümlerine aynen, tam ve eksiksiz olarak uymaması halinde meydana gelecek tüm iş kazalarından, doğrudan ve dolaylı, maddi ve manevi zarar ve diğer tüm zararlardan dolayı hem </w:t>
      </w:r>
      <w:r w:rsidR="00E114A7" w:rsidRPr="00A87397">
        <w:rPr>
          <w:rFonts w:ascii="Times New Roman" w:hAnsi="Times New Roman"/>
          <w:sz w:val="20"/>
          <w:szCs w:val="20"/>
        </w:rPr>
        <w:t>Sözleşme Makamı</w:t>
      </w:r>
      <w:r w:rsidRPr="00A87397">
        <w:rPr>
          <w:rFonts w:ascii="Times New Roman" w:hAnsi="Times New Roman"/>
          <w:bCs/>
          <w:sz w:val="20"/>
          <w:szCs w:val="20"/>
          <w:lang w:val="en-AU"/>
        </w:rPr>
        <w:t>’</w:t>
      </w:r>
      <w:r w:rsidR="00E114A7" w:rsidRPr="00A87397">
        <w:rPr>
          <w:rFonts w:ascii="Times New Roman" w:hAnsi="Times New Roman"/>
          <w:bCs/>
          <w:sz w:val="20"/>
          <w:szCs w:val="20"/>
          <w:lang w:val="en-AU"/>
        </w:rPr>
        <w:t>n</w:t>
      </w:r>
      <w:r w:rsidRPr="00A87397">
        <w:rPr>
          <w:rFonts w:ascii="Times New Roman" w:hAnsi="Times New Roman"/>
          <w:bCs/>
          <w:sz w:val="20"/>
          <w:szCs w:val="20"/>
          <w:lang w:val="en-AU"/>
        </w:rPr>
        <w:t xml:space="preserve">a hem de diğer tüm üçüncü şahıslara karşı hem ceza hukuku hem de maddi hukuk yönünden münhasıran ve tek başına sorumlu olduğunu gayri kabili rücu kabul, beyan ve taahhüt eder. </w:t>
      </w:r>
      <w:r w:rsidRPr="00A87397">
        <w:rPr>
          <w:rFonts w:ascii="Times New Roman" w:hAnsi="Times New Roman"/>
          <w:sz w:val="20"/>
          <w:szCs w:val="20"/>
        </w:rPr>
        <w:t>Yüklenici firma</w:t>
      </w:r>
      <w:r w:rsidRPr="00A87397">
        <w:rPr>
          <w:rFonts w:ascii="Times New Roman" w:hAnsi="Times New Roman"/>
          <w:bCs/>
          <w:sz w:val="20"/>
          <w:szCs w:val="20"/>
          <w:lang w:val="en-AU"/>
        </w:rPr>
        <w:t xml:space="preserve">, bu konulardaki tüm dava ve talep haklarından bila bedel, kayıtsız ve şartsız olarak feragat ettiğini gayri kabili rücu kabul, beyan ve taahhüt eder. </w:t>
      </w:r>
    </w:p>
    <w:p w14:paraId="1624E27C" w14:textId="77777777" w:rsidR="002845BB" w:rsidRPr="00A87397" w:rsidRDefault="002845BB" w:rsidP="00E114A7">
      <w:pPr>
        <w:pStyle w:val="Style3"/>
        <w:spacing w:line="240" w:lineRule="auto"/>
        <w:ind w:left="720" w:firstLine="0"/>
        <w:jc w:val="both"/>
        <w:rPr>
          <w:rFonts w:ascii="Times New Roman" w:hAnsi="Times New Roman"/>
          <w:bCs/>
          <w:sz w:val="20"/>
          <w:szCs w:val="20"/>
          <w:lang w:val="en-AU"/>
        </w:rPr>
      </w:pPr>
    </w:p>
    <w:p w14:paraId="20115ACF" w14:textId="366083C6" w:rsidR="002845BB" w:rsidRPr="00A87397" w:rsidRDefault="002845BB" w:rsidP="002845BB">
      <w:pPr>
        <w:pStyle w:val="Style3"/>
        <w:numPr>
          <w:ilvl w:val="0"/>
          <w:numId w:val="40"/>
        </w:numPr>
        <w:spacing w:line="240" w:lineRule="auto"/>
        <w:jc w:val="both"/>
        <w:rPr>
          <w:rFonts w:ascii="Times New Roman" w:hAnsi="Times New Roman"/>
          <w:bCs/>
          <w:sz w:val="20"/>
          <w:szCs w:val="20"/>
          <w:lang w:val="en-AU"/>
        </w:rPr>
      </w:pPr>
      <w:r w:rsidRPr="00A87397">
        <w:rPr>
          <w:rFonts w:ascii="Times New Roman" w:hAnsi="Times New Roman"/>
          <w:sz w:val="20"/>
          <w:szCs w:val="20"/>
        </w:rPr>
        <w:t>Yüklenici firma</w:t>
      </w:r>
      <w:r w:rsidRPr="00A87397">
        <w:rPr>
          <w:rFonts w:ascii="Times New Roman" w:hAnsi="Times New Roman"/>
          <w:bCs/>
          <w:sz w:val="20"/>
          <w:szCs w:val="20"/>
          <w:lang w:val="en-AU"/>
        </w:rPr>
        <w:t xml:space="preserve">, işbu madde hükmüne aykırı davranması halinde </w:t>
      </w:r>
      <w:r w:rsidR="00E114A7" w:rsidRPr="00A87397">
        <w:rPr>
          <w:rFonts w:ascii="Times New Roman" w:hAnsi="Times New Roman"/>
          <w:sz w:val="20"/>
          <w:szCs w:val="20"/>
        </w:rPr>
        <w:t>Sözleşme Makamı</w:t>
      </w:r>
      <w:r w:rsidRPr="00A87397">
        <w:rPr>
          <w:rFonts w:ascii="Times New Roman" w:hAnsi="Times New Roman"/>
          <w:bCs/>
          <w:sz w:val="20"/>
          <w:szCs w:val="20"/>
          <w:lang w:val="en-AU"/>
        </w:rPr>
        <w:t>’</w:t>
      </w:r>
      <w:r w:rsidR="00E114A7" w:rsidRPr="00A87397">
        <w:rPr>
          <w:rFonts w:ascii="Times New Roman" w:hAnsi="Times New Roman"/>
          <w:bCs/>
          <w:sz w:val="20"/>
          <w:szCs w:val="20"/>
          <w:lang w:val="en-AU"/>
        </w:rPr>
        <w:t>n</w:t>
      </w:r>
      <w:r w:rsidRPr="00A87397">
        <w:rPr>
          <w:rFonts w:ascii="Times New Roman" w:hAnsi="Times New Roman"/>
          <w:bCs/>
          <w:sz w:val="20"/>
          <w:szCs w:val="20"/>
          <w:lang w:val="en-AU"/>
        </w:rPr>
        <w:t xml:space="preserve">ın bu nedenle uğrayacağı tüm doğrudan ve dolaylı zararlardan her konuda ve diğer tüm konularda ceza hukuku yönünden, maddi hukuk yönünden ve diğer tüm mevzuat hükümleri yönünden münhasıran ve tek başına sorumlu olup; bu zararların tamamı tüm fer’ileri ile birlikte </w:t>
      </w:r>
      <w:r w:rsidRPr="00A87397">
        <w:rPr>
          <w:rFonts w:ascii="Times New Roman" w:hAnsi="Times New Roman"/>
          <w:sz w:val="20"/>
          <w:szCs w:val="20"/>
        </w:rPr>
        <w:t>Yüklenici firma</w:t>
      </w:r>
      <w:r w:rsidRPr="00A87397">
        <w:rPr>
          <w:rFonts w:ascii="Times New Roman" w:hAnsi="Times New Roman"/>
          <w:bCs/>
          <w:sz w:val="20"/>
          <w:szCs w:val="20"/>
          <w:lang w:val="en-AU"/>
        </w:rPr>
        <w:t xml:space="preserve">, tarafından </w:t>
      </w:r>
      <w:r w:rsidR="00E114A7" w:rsidRPr="00A87397">
        <w:rPr>
          <w:rFonts w:ascii="Times New Roman" w:hAnsi="Times New Roman"/>
          <w:sz w:val="20"/>
          <w:szCs w:val="20"/>
        </w:rPr>
        <w:t>Sözleşme Makamı</w:t>
      </w:r>
      <w:r w:rsidRPr="00A87397">
        <w:rPr>
          <w:rFonts w:ascii="Times New Roman" w:hAnsi="Times New Roman"/>
          <w:bCs/>
          <w:sz w:val="20"/>
          <w:szCs w:val="20"/>
          <w:lang w:val="en-AU"/>
        </w:rPr>
        <w:t>’</w:t>
      </w:r>
      <w:r w:rsidR="00E114A7" w:rsidRPr="00A87397">
        <w:rPr>
          <w:rFonts w:ascii="Times New Roman" w:hAnsi="Times New Roman"/>
          <w:bCs/>
          <w:sz w:val="20"/>
          <w:szCs w:val="20"/>
          <w:lang w:val="en-AU"/>
        </w:rPr>
        <w:t>n</w:t>
      </w:r>
      <w:r w:rsidRPr="00A87397">
        <w:rPr>
          <w:rFonts w:ascii="Times New Roman" w:hAnsi="Times New Roman"/>
          <w:bCs/>
          <w:sz w:val="20"/>
          <w:szCs w:val="20"/>
          <w:lang w:val="en-AU"/>
        </w:rPr>
        <w:t xml:space="preserve">ın ilk yazılı talebi ile </w:t>
      </w:r>
      <w:r w:rsidR="00E114A7" w:rsidRPr="00A87397">
        <w:rPr>
          <w:rFonts w:ascii="Times New Roman" w:hAnsi="Times New Roman"/>
          <w:sz w:val="20"/>
          <w:szCs w:val="20"/>
        </w:rPr>
        <w:t>Sözleşme Makamı</w:t>
      </w:r>
      <w:r w:rsidR="00E114A7" w:rsidRPr="00A87397">
        <w:rPr>
          <w:rFonts w:ascii="Times New Roman" w:hAnsi="Times New Roman"/>
          <w:bCs/>
          <w:sz w:val="20"/>
          <w:szCs w:val="20"/>
          <w:lang w:val="en-AU"/>
        </w:rPr>
        <w:t>’na</w:t>
      </w:r>
      <w:r w:rsidRPr="00A87397">
        <w:rPr>
          <w:rFonts w:ascii="Times New Roman" w:hAnsi="Times New Roman"/>
          <w:bCs/>
          <w:sz w:val="20"/>
          <w:szCs w:val="20"/>
          <w:lang w:val="en-AU"/>
        </w:rPr>
        <w:t xml:space="preserve"> derhal, nakden ve def’aten ödenecektir. </w:t>
      </w:r>
      <w:r w:rsidRPr="00A87397">
        <w:rPr>
          <w:rFonts w:ascii="Times New Roman" w:hAnsi="Times New Roman"/>
          <w:sz w:val="20"/>
          <w:szCs w:val="20"/>
        </w:rPr>
        <w:t>Yüklenici firma</w:t>
      </w:r>
      <w:r w:rsidRPr="00A87397">
        <w:rPr>
          <w:rFonts w:ascii="Times New Roman" w:hAnsi="Times New Roman"/>
          <w:bCs/>
          <w:sz w:val="20"/>
          <w:szCs w:val="20"/>
          <w:lang w:val="en-AU"/>
        </w:rPr>
        <w:t>, bu konulardaki tüm dava, talep ve rücu haklarından peşinen kayıtsız ve şartsız olarak bila bedel feragat etmiştir.</w:t>
      </w:r>
    </w:p>
    <w:p w14:paraId="55C1718B" w14:textId="77777777" w:rsidR="002845BB" w:rsidRPr="00E114A7" w:rsidRDefault="002845BB" w:rsidP="00E114A7">
      <w:pPr>
        <w:pStyle w:val="ListeParagraf"/>
        <w:autoSpaceDE w:val="0"/>
        <w:autoSpaceDN w:val="0"/>
        <w:adjustRightInd w:val="0"/>
        <w:spacing w:before="0" w:after="200" w:line="276" w:lineRule="auto"/>
        <w:ind w:firstLine="0"/>
        <w:jc w:val="left"/>
        <w:rPr>
          <w:rFonts w:ascii="Calibri" w:hAnsi="Calibri" w:cs="Calibri"/>
          <w:b/>
          <w:bCs/>
          <w:sz w:val="20"/>
          <w:szCs w:val="20"/>
          <w:highlight w:val="cyan"/>
          <w:lang w:eastAsia="fi-FI"/>
        </w:rPr>
      </w:pPr>
    </w:p>
    <w:p w14:paraId="5C30BDFB" w14:textId="77777777" w:rsidR="00CA5B99" w:rsidRPr="00C36C6F" w:rsidRDefault="00CA5B99" w:rsidP="00D95CBC">
      <w:pPr>
        <w:spacing w:after="120"/>
        <w:ind w:firstLine="0"/>
        <w:rPr>
          <w:sz w:val="20"/>
          <w:szCs w:val="20"/>
          <w:lang w:val="tr-TR"/>
        </w:rPr>
      </w:pPr>
    </w:p>
    <w:p w14:paraId="54F52C76"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5CB78262"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0711C970"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50698D60"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7C6184D9" w14:textId="77777777" w:rsidR="00D95CBC" w:rsidRPr="00051297" w:rsidRDefault="00D95CBC" w:rsidP="00680257">
      <w:pPr>
        <w:ind w:firstLine="0"/>
        <w:jc w:val="center"/>
        <w:rPr>
          <w:b/>
          <w:color w:val="000000"/>
          <w:sz w:val="36"/>
          <w:szCs w:val="36"/>
          <w:lang w:val="tr-TR"/>
        </w:rPr>
      </w:pPr>
      <w:r w:rsidRPr="00051297">
        <w:rPr>
          <w:b/>
          <w:lang w:val="tr-TR"/>
        </w:rPr>
        <w:br w:type="page"/>
      </w:r>
      <w:r w:rsidR="00680257" w:rsidRPr="00051297">
        <w:rPr>
          <w:b/>
          <w:color w:val="000000"/>
          <w:sz w:val="36"/>
          <w:szCs w:val="36"/>
          <w:lang w:val="tr-TR"/>
        </w:rPr>
        <w:lastRenderedPageBreak/>
        <w:t xml:space="preserve"> </w:t>
      </w:r>
    </w:p>
    <w:p w14:paraId="44326507"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5C5AA278"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1C17C923" w14:textId="77777777" w:rsidR="00D95CBC" w:rsidRPr="00051297" w:rsidRDefault="00D95CBC" w:rsidP="00D95CBC">
      <w:pPr>
        <w:pStyle w:val="Balk6"/>
        <w:ind w:firstLine="0"/>
        <w:jc w:val="center"/>
        <w:rPr>
          <w:lang w:val="tr-TR"/>
        </w:rPr>
      </w:pPr>
      <w:bookmarkStart w:id="20" w:name="_Söz.Ek-3:_Teknik_Teklif"/>
      <w:bookmarkStart w:id="21" w:name="_Toc233021556"/>
      <w:bookmarkEnd w:id="20"/>
      <w:r w:rsidRPr="0006047C">
        <w:rPr>
          <w:lang w:val="tr-TR"/>
        </w:rPr>
        <w:t>Söz. Ek-3: Teknik Teklif</w:t>
      </w:r>
      <w:bookmarkEnd w:id="21"/>
    </w:p>
    <w:p w14:paraId="578BFAA3"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301B1E86"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1B6ED652"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0620C0E3"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319487AD"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2A25CF11"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07858324"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2804A5E4"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555CDCF1"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6694DD78"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78012F37"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607D3D07"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3F9B0CAF" w14:textId="77777777" w:rsidR="00D95CBC" w:rsidRPr="00051297" w:rsidRDefault="00D95CBC" w:rsidP="00680257">
      <w:pPr>
        <w:overflowPunct w:val="0"/>
        <w:autoSpaceDE w:val="0"/>
        <w:autoSpaceDN w:val="0"/>
        <w:adjustRightInd w:val="0"/>
        <w:spacing w:after="120"/>
        <w:ind w:firstLine="0"/>
        <w:textAlignment w:val="baseline"/>
        <w:rPr>
          <w:color w:val="000000"/>
          <w:sz w:val="20"/>
          <w:szCs w:val="20"/>
          <w:lang w:val="tr-TR"/>
        </w:rPr>
      </w:pPr>
      <w:bookmarkStart w:id="22" w:name="_Toc188240402"/>
      <w:r w:rsidRPr="00051297">
        <w:rPr>
          <w:rStyle w:val="Balk1Char"/>
          <w:lang w:val="tr-TR"/>
        </w:rPr>
        <w:br w:type="page"/>
      </w:r>
      <w:bookmarkEnd w:id="22"/>
      <w:r w:rsidR="00680257" w:rsidRPr="00051297">
        <w:rPr>
          <w:sz w:val="20"/>
          <w:szCs w:val="20"/>
          <w:lang w:val="tr-TR"/>
        </w:rPr>
        <w:lastRenderedPageBreak/>
        <w:t xml:space="preserve"> </w:t>
      </w:r>
    </w:p>
    <w:p w14:paraId="3A4278EE" w14:textId="77777777" w:rsidR="00D95CBC" w:rsidRPr="00051297" w:rsidRDefault="00D95CBC" w:rsidP="00D95CBC">
      <w:pPr>
        <w:overflowPunct w:val="0"/>
        <w:autoSpaceDE w:val="0"/>
        <w:autoSpaceDN w:val="0"/>
        <w:adjustRightInd w:val="0"/>
        <w:spacing w:after="120"/>
        <w:ind w:firstLine="0"/>
        <w:jc w:val="center"/>
        <w:textAlignment w:val="baseline"/>
        <w:rPr>
          <w:b/>
          <w:bCs/>
          <w:lang w:val="tr-TR"/>
        </w:rPr>
      </w:pPr>
      <w:bookmarkStart w:id="23" w:name="_Toc232234027"/>
      <w:r w:rsidRPr="00051297">
        <w:rPr>
          <w:b/>
          <w:bCs/>
          <w:lang w:val="tr-TR"/>
        </w:rPr>
        <w:t>TEKNİK TEKLİF (Mal Alımı ihaleleri için)</w:t>
      </w:r>
      <w:r w:rsidRPr="00051297">
        <w:rPr>
          <w:b/>
          <w:bCs/>
          <w:lang w:val="tr-TR"/>
        </w:rPr>
        <w:tab/>
        <w:t xml:space="preserve">   </w:t>
      </w:r>
      <w:proofErr w:type="gramStart"/>
      <w:r w:rsidRPr="00051297">
        <w:rPr>
          <w:b/>
          <w:bCs/>
          <w:lang w:val="tr-TR"/>
        </w:rPr>
        <w:t xml:space="preserve">   (</w:t>
      </w:r>
      <w:proofErr w:type="gramEnd"/>
      <w:r w:rsidRPr="00051297">
        <w:rPr>
          <w:b/>
          <w:bCs/>
          <w:lang w:val="tr-TR"/>
        </w:rPr>
        <w:t>Söz. EK: 3b)</w:t>
      </w:r>
      <w:bookmarkEnd w:id="23"/>
    </w:p>
    <w:p w14:paraId="232616C2" w14:textId="77777777" w:rsidR="00D95CBC" w:rsidRPr="00051297" w:rsidRDefault="00D95CBC" w:rsidP="00D95CBC">
      <w:pPr>
        <w:overflowPunct w:val="0"/>
        <w:autoSpaceDE w:val="0"/>
        <w:autoSpaceDN w:val="0"/>
        <w:adjustRightInd w:val="0"/>
        <w:spacing w:after="120"/>
        <w:ind w:firstLine="0"/>
        <w:jc w:val="center"/>
        <w:textAlignment w:val="baseline"/>
        <w:rPr>
          <w:rStyle w:val="Balk1Char"/>
          <w:lang w:val="tr-TR"/>
        </w:rPr>
      </w:pPr>
    </w:p>
    <w:p w14:paraId="0743D138" w14:textId="77777777" w:rsidR="00D95CBC" w:rsidRPr="00051297" w:rsidRDefault="00D95CBC" w:rsidP="00D95CBC">
      <w:pPr>
        <w:ind w:firstLine="0"/>
        <w:jc w:val="center"/>
        <w:rPr>
          <w:b/>
          <w:sz w:val="20"/>
          <w:szCs w:val="20"/>
          <w:lang w:val="tr-TR"/>
        </w:rPr>
      </w:pPr>
      <w:bookmarkStart w:id="24" w:name="_Toc232234028"/>
      <w:r w:rsidRPr="00051297">
        <w:rPr>
          <w:b/>
          <w:sz w:val="20"/>
          <w:szCs w:val="20"/>
          <w:lang w:val="tr-TR"/>
        </w:rPr>
        <w:t>MAL ALIMI İÇİN TEKNİK TEKLİF FORMU</w:t>
      </w:r>
      <w:bookmarkEnd w:id="24"/>
    </w:p>
    <w:p w14:paraId="4FBE026C" w14:textId="77777777" w:rsidR="00D95CBC" w:rsidRPr="00051297" w:rsidRDefault="00D95CBC" w:rsidP="00D95CBC">
      <w:pPr>
        <w:spacing w:after="120"/>
        <w:ind w:firstLine="0"/>
        <w:rPr>
          <w:sz w:val="20"/>
          <w:szCs w:val="20"/>
          <w:lang w:val="tr-TR"/>
        </w:rPr>
      </w:pPr>
    </w:p>
    <w:p w14:paraId="476FC219" w14:textId="77777777" w:rsidR="00680257" w:rsidRPr="00A87397" w:rsidRDefault="00D95CBC" w:rsidP="00680257">
      <w:pPr>
        <w:pStyle w:val="Default"/>
        <w:jc w:val="both"/>
        <w:rPr>
          <w:sz w:val="20"/>
          <w:szCs w:val="20"/>
        </w:rPr>
      </w:pPr>
      <w:r w:rsidRPr="00051297">
        <w:rPr>
          <w:b/>
          <w:sz w:val="20"/>
          <w:szCs w:val="20"/>
        </w:rPr>
        <w:t>Sözleşme başlığı</w:t>
      </w:r>
      <w:r w:rsidRPr="00051297">
        <w:rPr>
          <w:b/>
          <w:sz w:val="20"/>
          <w:szCs w:val="20"/>
        </w:rPr>
        <w:tab/>
      </w:r>
      <w:r w:rsidRPr="00A87397">
        <w:rPr>
          <w:b/>
          <w:sz w:val="20"/>
          <w:szCs w:val="20"/>
        </w:rPr>
        <w:t>:</w:t>
      </w:r>
      <w:r w:rsidRPr="00A87397">
        <w:rPr>
          <w:sz w:val="20"/>
          <w:szCs w:val="20"/>
        </w:rPr>
        <w:t xml:space="preserve"> </w:t>
      </w:r>
      <w:r w:rsidR="00680257" w:rsidRPr="00A87397">
        <w:rPr>
          <w:sz w:val="20"/>
          <w:szCs w:val="20"/>
        </w:rPr>
        <w:t xml:space="preserve">2018 YILI ENDÜSTRİYEL </w:t>
      </w:r>
      <w:proofErr w:type="gramStart"/>
      <w:r w:rsidR="00680257" w:rsidRPr="00A87397">
        <w:rPr>
          <w:sz w:val="20"/>
          <w:szCs w:val="20"/>
        </w:rPr>
        <w:t>SİMBİYOZ  MALİ</w:t>
      </w:r>
      <w:proofErr w:type="gramEnd"/>
      <w:r w:rsidR="00680257" w:rsidRPr="00A87397">
        <w:rPr>
          <w:sz w:val="20"/>
          <w:szCs w:val="20"/>
        </w:rPr>
        <w:t xml:space="preserve"> DESTEK PROGRAMI kapsamında sağlanan mali destek ile </w:t>
      </w:r>
      <w:r w:rsidR="00680257" w:rsidRPr="00A87397">
        <w:rPr>
          <w:sz w:val="20"/>
          <w:szCs w:val="20"/>
          <w:lang w:eastAsia="fi-FI"/>
        </w:rPr>
        <w:t xml:space="preserve">DÖKTAŞ DÖKÜMCÜLÜK TEHLİKESİZ FAN TOZU ATIKLARININ ÇİMENTO FABRİKASINDA ALTERNATİF HAMMADDE OLARAK KULLANILMASI </w:t>
      </w:r>
      <w:r w:rsidR="00680257" w:rsidRPr="00A87397">
        <w:rPr>
          <w:sz w:val="20"/>
          <w:szCs w:val="20"/>
        </w:rPr>
        <w:t>PROJESİ’ne ait 1 Adet TOZ SEVK SİSTEMİ Temini</w:t>
      </w:r>
    </w:p>
    <w:p w14:paraId="25762342" w14:textId="77777777" w:rsidR="00D95CBC" w:rsidRPr="00A87397" w:rsidRDefault="00D95CBC" w:rsidP="00D95CBC">
      <w:pPr>
        <w:spacing w:after="120"/>
        <w:ind w:firstLine="0"/>
        <w:rPr>
          <w:sz w:val="20"/>
          <w:szCs w:val="20"/>
          <w:lang w:val="tr-TR"/>
        </w:rPr>
      </w:pPr>
    </w:p>
    <w:p w14:paraId="40335D37" w14:textId="77777777" w:rsidR="00D95CBC" w:rsidRPr="00680257" w:rsidRDefault="00D95CBC" w:rsidP="00680257">
      <w:pPr>
        <w:pStyle w:val="Default"/>
        <w:jc w:val="both"/>
        <w:rPr>
          <w:sz w:val="22"/>
          <w:szCs w:val="22"/>
          <w:lang w:eastAsia="fi-FI"/>
        </w:rPr>
      </w:pPr>
      <w:r w:rsidRPr="00A87397">
        <w:rPr>
          <w:b/>
          <w:sz w:val="20"/>
          <w:szCs w:val="20"/>
        </w:rPr>
        <w:t>Yayın referansı</w:t>
      </w:r>
      <w:r w:rsidRPr="00A87397">
        <w:rPr>
          <w:b/>
          <w:sz w:val="20"/>
          <w:szCs w:val="20"/>
        </w:rPr>
        <w:tab/>
      </w:r>
      <w:r w:rsidR="00680257" w:rsidRPr="00A87397">
        <w:rPr>
          <w:sz w:val="22"/>
          <w:szCs w:val="22"/>
          <w:lang w:eastAsia="fi-FI"/>
        </w:rPr>
        <w:t>TR41/18/ES/0001</w:t>
      </w:r>
      <w:r w:rsidR="00680257" w:rsidRPr="00680257">
        <w:rPr>
          <w:sz w:val="22"/>
          <w:szCs w:val="22"/>
          <w:lang w:eastAsia="fi-FI"/>
        </w:rPr>
        <w:t xml:space="preserve"> </w:t>
      </w:r>
    </w:p>
    <w:p w14:paraId="0D8BD057" w14:textId="77777777" w:rsidR="00D95CBC" w:rsidRPr="00051297" w:rsidRDefault="00D95CBC" w:rsidP="00D95CBC">
      <w:pPr>
        <w:spacing w:after="120"/>
        <w:ind w:firstLine="0"/>
        <w:rPr>
          <w:sz w:val="20"/>
          <w:szCs w:val="20"/>
          <w:lang w:val="tr-TR"/>
        </w:rPr>
      </w:pPr>
      <w:r w:rsidRPr="00051297">
        <w:rPr>
          <w:b/>
          <w:sz w:val="20"/>
          <w:szCs w:val="20"/>
          <w:lang w:val="tr-TR"/>
        </w:rPr>
        <w:t>İsteklinin adı</w:t>
      </w:r>
      <w:r w:rsidRPr="00051297">
        <w:rPr>
          <w:b/>
          <w:sz w:val="20"/>
          <w:szCs w:val="20"/>
          <w:lang w:val="tr-TR"/>
        </w:rPr>
        <w:tab/>
      </w:r>
      <w:r w:rsidRPr="00051297">
        <w:rPr>
          <w:b/>
          <w:sz w:val="20"/>
          <w:szCs w:val="20"/>
          <w:lang w:val="tr-TR"/>
        </w:rPr>
        <w:tab/>
        <w:t>:</w:t>
      </w:r>
      <w:r w:rsidRPr="00051297">
        <w:rPr>
          <w:sz w:val="20"/>
          <w:szCs w:val="20"/>
          <w:lang w:val="tr-TR"/>
        </w:rPr>
        <w:t xml:space="preserve"> … … … … … … … … …</w:t>
      </w:r>
    </w:p>
    <w:p w14:paraId="47C4466A" w14:textId="77777777" w:rsidR="00D95CBC" w:rsidRPr="00051297" w:rsidRDefault="00D95CBC" w:rsidP="00D95CBC">
      <w:pPr>
        <w:spacing w:after="120"/>
        <w:rPr>
          <w:sz w:val="20"/>
          <w:szCs w:val="20"/>
          <w:lang w:val="tr-TR"/>
        </w:rPr>
      </w:pPr>
    </w:p>
    <w:tbl>
      <w:tblPr>
        <w:tblW w:w="9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3526"/>
        <w:gridCol w:w="1291"/>
        <w:gridCol w:w="2268"/>
        <w:gridCol w:w="1842"/>
      </w:tblGrid>
      <w:tr w:rsidR="00D95CBC" w:rsidRPr="00051297" w14:paraId="2A57914B" w14:textId="77777777" w:rsidTr="0050790F">
        <w:trPr>
          <w:cantSplit/>
          <w:trHeight w:val="310"/>
          <w:tblHeader/>
        </w:trPr>
        <w:tc>
          <w:tcPr>
            <w:tcW w:w="756" w:type="dxa"/>
            <w:shd w:val="pct10" w:color="auto" w:fill="auto"/>
            <w:vAlign w:val="center"/>
          </w:tcPr>
          <w:p w14:paraId="4FCE1BCF" w14:textId="77777777" w:rsidR="00D95CBC" w:rsidRPr="00051297" w:rsidRDefault="00D95CBC" w:rsidP="00D95CBC">
            <w:pPr>
              <w:spacing w:before="0"/>
              <w:ind w:firstLine="0"/>
              <w:jc w:val="center"/>
              <w:rPr>
                <w:b/>
                <w:sz w:val="20"/>
                <w:szCs w:val="20"/>
                <w:lang w:val="tr-TR"/>
              </w:rPr>
            </w:pPr>
            <w:r w:rsidRPr="00051297">
              <w:rPr>
                <w:b/>
                <w:sz w:val="20"/>
                <w:szCs w:val="20"/>
                <w:lang w:val="tr-TR"/>
              </w:rPr>
              <w:lastRenderedPageBreak/>
              <w:t>A</w:t>
            </w:r>
          </w:p>
        </w:tc>
        <w:tc>
          <w:tcPr>
            <w:tcW w:w="3526" w:type="dxa"/>
            <w:shd w:val="pct10" w:color="auto" w:fill="auto"/>
            <w:vAlign w:val="center"/>
          </w:tcPr>
          <w:p w14:paraId="310DC318" w14:textId="77777777" w:rsidR="00D95CBC" w:rsidRPr="00051297" w:rsidRDefault="00D95CBC" w:rsidP="00D95CBC">
            <w:pPr>
              <w:spacing w:before="0"/>
              <w:ind w:firstLine="0"/>
              <w:jc w:val="center"/>
              <w:rPr>
                <w:b/>
                <w:sz w:val="20"/>
                <w:szCs w:val="20"/>
                <w:lang w:val="tr-TR"/>
              </w:rPr>
            </w:pPr>
            <w:r w:rsidRPr="00051297">
              <w:rPr>
                <w:b/>
                <w:sz w:val="20"/>
                <w:szCs w:val="20"/>
                <w:lang w:val="tr-TR"/>
              </w:rPr>
              <w:t>B</w:t>
            </w:r>
          </w:p>
        </w:tc>
        <w:tc>
          <w:tcPr>
            <w:tcW w:w="1291" w:type="dxa"/>
            <w:shd w:val="pct10" w:color="auto" w:fill="auto"/>
            <w:vAlign w:val="center"/>
          </w:tcPr>
          <w:p w14:paraId="780242F6" w14:textId="77777777" w:rsidR="00D95CBC" w:rsidRPr="00051297" w:rsidRDefault="00D95CBC" w:rsidP="00D95CBC">
            <w:pPr>
              <w:spacing w:before="0"/>
              <w:ind w:firstLine="0"/>
              <w:jc w:val="center"/>
              <w:rPr>
                <w:b/>
                <w:sz w:val="20"/>
                <w:szCs w:val="20"/>
                <w:lang w:val="tr-TR"/>
              </w:rPr>
            </w:pPr>
            <w:r w:rsidRPr="00051297">
              <w:rPr>
                <w:b/>
                <w:sz w:val="20"/>
                <w:szCs w:val="20"/>
                <w:lang w:val="tr-TR"/>
              </w:rPr>
              <w:t>D</w:t>
            </w:r>
          </w:p>
        </w:tc>
        <w:tc>
          <w:tcPr>
            <w:tcW w:w="2268" w:type="dxa"/>
            <w:shd w:val="pct10" w:color="auto" w:fill="auto"/>
            <w:vAlign w:val="center"/>
          </w:tcPr>
          <w:p w14:paraId="09CFD001" w14:textId="77777777" w:rsidR="00D95CBC" w:rsidRPr="00051297" w:rsidRDefault="00D95CBC" w:rsidP="00D95CBC">
            <w:pPr>
              <w:spacing w:before="0"/>
              <w:ind w:firstLine="0"/>
              <w:jc w:val="center"/>
              <w:rPr>
                <w:b/>
                <w:sz w:val="20"/>
                <w:szCs w:val="20"/>
                <w:lang w:val="tr-TR"/>
              </w:rPr>
            </w:pPr>
            <w:r w:rsidRPr="00051297">
              <w:rPr>
                <w:b/>
                <w:sz w:val="20"/>
                <w:szCs w:val="20"/>
                <w:lang w:val="tr-TR"/>
              </w:rPr>
              <w:t>E</w:t>
            </w:r>
          </w:p>
        </w:tc>
        <w:tc>
          <w:tcPr>
            <w:tcW w:w="1842" w:type="dxa"/>
            <w:tcBorders>
              <w:bottom w:val="single" w:sz="4" w:space="0" w:color="auto"/>
            </w:tcBorders>
            <w:shd w:val="pct10" w:color="auto" w:fill="auto"/>
            <w:vAlign w:val="center"/>
          </w:tcPr>
          <w:p w14:paraId="046B7AED" w14:textId="77777777" w:rsidR="00D95CBC" w:rsidRPr="00051297" w:rsidRDefault="00D95CBC" w:rsidP="00D95CBC">
            <w:pPr>
              <w:spacing w:before="0"/>
              <w:ind w:firstLine="0"/>
              <w:jc w:val="center"/>
              <w:rPr>
                <w:b/>
                <w:sz w:val="20"/>
                <w:szCs w:val="20"/>
                <w:lang w:val="tr-TR"/>
              </w:rPr>
            </w:pPr>
            <w:r w:rsidRPr="00051297">
              <w:rPr>
                <w:b/>
                <w:sz w:val="20"/>
                <w:szCs w:val="20"/>
                <w:lang w:val="tr-TR"/>
              </w:rPr>
              <w:t>F</w:t>
            </w:r>
          </w:p>
        </w:tc>
      </w:tr>
      <w:tr w:rsidR="00D95CBC" w:rsidRPr="00051297" w14:paraId="59A7C70C" w14:textId="77777777" w:rsidTr="0050790F">
        <w:trPr>
          <w:cantSplit/>
          <w:trHeight w:val="782"/>
          <w:tblHeader/>
        </w:trPr>
        <w:tc>
          <w:tcPr>
            <w:tcW w:w="756" w:type="dxa"/>
            <w:shd w:val="pct10" w:color="auto" w:fill="auto"/>
          </w:tcPr>
          <w:p w14:paraId="7C6DB0C0" w14:textId="77777777" w:rsidR="00D95CBC" w:rsidRPr="00051297" w:rsidRDefault="00D95CBC" w:rsidP="00D95CBC">
            <w:pPr>
              <w:spacing w:before="0"/>
              <w:ind w:firstLine="0"/>
              <w:jc w:val="center"/>
              <w:rPr>
                <w:b/>
                <w:sz w:val="20"/>
                <w:szCs w:val="20"/>
                <w:lang w:val="tr-TR"/>
              </w:rPr>
            </w:pPr>
            <w:r w:rsidRPr="00051297">
              <w:rPr>
                <w:b/>
                <w:sz w:val="20"/>
                <w:szCs w:val="20"/>
                <w:lang w:val="tr-TR"/>
              </w:rPr>
              <w:t xml:space="preserve">Sıra </w:t>
            </w:r>
          </w:p>
          <w:p w14:paraId="1722B308" w14:textId="77777777" w:rsidR="00D95CBC" w:rsidRPr="00051297" w:rsidRDefault="00D95CBC" w:rsidP="00D95CBC">
            <w:pPr>
              <w:spacing w:before="0"/>
              <w:ind w:firstLine="0"/>
              <w:jc w:val="center"/>
              <w:rPr>
                <w:b/>
                <w:sz w:val="20"/>
                <w:szCs w:val="20"/>
                <w:lang w:val="tr-TR"/>
              </w:rPr>
            </w:pPr>
            <w:r w:rsidRPr="00051297">
              <w:rPr>
                <w:b/>
                <w:sz w:val="20"/>
                <w:szCs w:val="20"/>
                <w:lang w:val="tr-TR"/>
              </w:rPr>
              <w:t>No</w:t>
            </w:r>
          </w:p>
        </w:tc>
        <w:tc>
          <w:tcPr>
            <w:tcW w:w="3526" w:type="dxa"/>
            <w:shd w:val="pct10" w:color="auto" w:fill="auto"/>
          </w:tcPr>
          <w:p w14:paraId="293B085C" w14:textId="77777777" w:rsidR="00D95CBC" w:rsidRPr="00051297" w:rsidRDefault="00D95CBC" w:rsidP="00D95CBC">
            <w:pPr>
              <w:spacing w:before="0"/>
              <w:ind w:firstLine="0"/>
              <w:jc w:val="center"/>
              <w:rPr>
                <w:b/>
                <w:sz w:val="20"/>
                <w:szCs w:val="20"/>
                <w:lang w:val="tr-TR"/>
              </w:rPr>
            </w:pPr>
            <w:r w:rsidRPr="00051297">
              <w:rPr>
                <w:b/>
                <w:sz w:val="20"/>
                <w:szCs w:val="20"/>
                <w:lang w:val="tr-TR"/>
              </w:rPr>
              <w:t>Teknik Özellikler</w:t>
            </w:r>
          </w:p>
        </w:tc>
        <w:tc>
          <w:tcPr>
            <w:tcW w:w="1291" w:type="dxa"/>
            <w:shd w:val="pct10" w:color="auto" w:fill="auto"/>
          </w:tcPr>
          <w:p w14:paraId="58BC6BB7" w14:textId="77777777" w:rsidR="00D95CBC" w:rsidRPr="00051297" w:rsidRDefault="00D95CBC" w:rsidP="00D95CBC">
            <w:pPr>
              <w:spacing w:before="0"/>
              <w:ind w:firstLine="0"/>
              <w:jc w:val="center"/>
              <w:rPr>
                <w:b/>
                <w:sz w:val="20"/>
                <w:szCs w:val="20"/>
                <w:lang w:val="tr-TR"/>
              </w:rPr>
            </w:pPr>
            <w:r w:rsidRPr="00051297">
              <w:rPr>
                <w:b/>
                <w:sz w:val="20"/>
                <w:szCs w:val="20"/>
                <w:lang w:val="tr-TR"/>
              </w:rPr>
              <w:t xml:space="preserve">Teklif edilen özellikler </w:t>
            </w:r>
          </w:p>
          <w:p w14:paraId="4F7D3175" w14:textId="77777777" w:rsidR="00D95CBC" w:rsidRPr="00051297" w:rsidRDefault="00D95CBC" w:rsidP="00D95CBC">
            <w:pPr>
              <w:spacing w:before="0"/>
              <w:ind w:firstLine="0"/>
              <w:jc w:val="center"/>
              <w:rPr>
                <w:b/>
                <w:sz w:val="20"/>
                <w:szCs w:val="20"/>
                <w:lang w:val="tr-TR"/>
              </w:rPr>
            </w:pPr>
            <w:r w:rsidRPr="00051297">
              <w:rPr>
                <w:b/>
                <w:sz w:val="20"/>
                <w:szCs w:val="20"/>
                <w:lang w:val="tr-TR"/>
              </w:rPr>
              <w:t>(</w:t>
            </w:r>
            <w:proofErr w:type="gramStart"/>
            <w:r w:rsidRPr="00051297">
              <w:rPr>
                <w:b/>
                <w:sz w:val="20"/>
                <w:szCs w:val="20"/>
                <w:lang w:val="tr-TR"/>
              </w:rPr>
              <w:t>marka</w:t>
            </w:r>
            <w:proofErr w:type="gramEnd"/>
            <w:r w:rsidRPr="00051297">
              <w:rPr>
                <w:b/>
                <w:sz w:val="20"/>
                <w:szCs w:val="20"/>
                <w:lang w:val="tr-TR"/>
              </w:rPr>
              <w:t xml:space="preserve"> / model dâhil)</w:t>
            </w:r>
          </w:p>
        </w:tc>
        <w:tc>
          <w:tcPr>
            <w:tcW w:w="2268" w:type="dxa"/>
            <w:shd w:val="pct10" w:color="auto" w:fill="auto"/>
          </w:tcPr>
          <w:p w14:paraId="10DF3783" w14:textId="77777777" w:rsidR="00D95CBC" w:rsidRPr="00051297" w:rsidRDefault="00D95CBC" w:rsidP="00D95CBC">
            <w:pPr>
              <w:spacing w:before="0"/>
              <w:ind w:firstLine="0"/>
              <w:jc w:val="center"/>
              <w:rPr>
                <w:b/>
                <w:sz w:val="20"/>
                <w:szCs w:val="20"/>
                <w:lang w:val="tr-TR"/>
              </w:rPr>
            </w:pPr>
            <w:r w:rsidRPr="00051297">
              <w:rPr>
                <w:b/>
                <w:sz w:val="20"/>
                <w:szCs w:val="20"/>
                <w:lang w:val="tr-TR"/>
              </w:rPr>
              <w:t xml:space="preserve"> İlgili notlar, açıklamalar,</w:t>
            </w:r>
            <w:r w:rsidRPr="00051297">
              <w:rPr>
                <w:b/>
                <w:sz w:val="20"/>
                <w:szCs w:val="20"/>
                <w:lang w:val="tr-TR"/>
              </w:rPr>
              <w:br/>
              <w:t>dokümantasyon</w:t>
            </w:r>
          </w:p>
        </w:tc>
        <w:tc>
          <w:tcPr>
            <w:tcW w:w="1842" w:type="dxa"/>
            <w:tcBorders>
              <w:bottom w:val="single" w:sz="4" w:space="0" w:color="auto"/>
            </w:tcBorders>
            <w:shd w:val="pct10" w:color="auto" w:fill="auto"/>
          </w:tcPr>
          <w:p w14:paraId="5E61668B" w14:textId="77777777" w:rsidR="00D95CBC" w:rsidRPr="00051297" w:rsidRDefault="00D95CBC" w:rsidP="00D95CBC">
            <w:pPr>
              <w:spacing w:before="0"/>
              <w:ind w:firstLine="0"/>
              <w:jc w:val="center"/>
              <w:rPr>
                <w:b/>
                <w:sz w:val="20"/>
                <w:szCs w:val="20"/>
                <w:lang w:val="tr-TR"/>
              </w:rPr>
            </w:pPr>
            <w:r w:rsidRPr="00051297">
              <w:rPr>
                <w:b/>
                <w:sz w:val="20"/>
                <w:szCs w:val="20"/>
                <w:lang w:val="tr-TR"/>
              </w:rPr>
              <w:t xml:space="preserve">Değerlendirme Komitesinin notları </w:t>
            </w:r>
          </w:p>
        </w:tc>
      </w:tr>
      <w:tr w:rsidR="00D95CBC" w:rsidRPr="00051297" w14:paraId="46FECA7F" w14:textId="77777777" w:rsidTr="0050790F">
        <w:trPr>
          <w:cantSplit/>
          <w:trHeight w:val="468"/>
        </w:trPr>
        <w:tc>
          <w:tcPr>
            <w:tcW w:w="756" w:type="dxa"/>
            <w:vAlign w:val="center"/>
          </w:tcPr>
          <w:p w14:paraId="148C0E6C" w14:textId="77777777" w:rsidR="00D95CBC" w:rsidRPr="00051297" w:rsidRDefault="00D95CBC" w:rsidP="00D95CBC">
            <w:pPr>
              <w:spacing w:before="0"/>
              <w:ind w:firstLine="0"/>
              <w:jc w:val="center"/>
              <w:rPr>
                <w:b/>
                <w:sz w:val="20"/>
                <w:szCs w:val="20"/>
                <w:lang w:val="tr-TR"/>
              </w:rPr>
            </w:pPr>
            <w:r w:rsidRPr="00051297">
              <w:rPr>
                <w:b/>
                <w:sz w:val="20"/>
                <w:szCs w:val="20"/>
                <w:lang w:val="tr-TR"/>
              </w:rPr>
              <w:t>1</w:t>
            </w:r>
          </w:p>
        </w:tc>
        <w:tc>
          <w:tcPr>
            <w:tcW w:w="3526" w:type="dxa"/>
            <w:vAlign w:val="center"/>
          </w:tcPr>
          <w:p w14:paraId="5C1210C3" w14:textId="77777777" w:rsidR="0050790F" w:rsidRPr="00111DFE" w:rsidRDefault="0050790F" w:rsidP="0050790F">
            <w:pPr>
              <w:autoSpaceDE w:val="0"/>
              <w:autoSpaceDN w:val="0"/>
              <w:adjustRightInd w:val="0"/>
              <w:ind w:firstLine="0"/>
              <w:rPr>
                <w:rFonts w:cs="Times New Roman"/>
                <w:sz w:val="20"/>
                <w:szCs w:val="20"/>
                <w:lang w:eastAsia="fi-FI"/>
              </w:rPr>
            </w:pPr>
            <w:r w:rsidRPr="00111DFE">
              <w:rPr>
                <w:rFonts w:cs="Times New Roman"/>
                <w:b/>
                <w:bCs/>
                <w:sz w:val="20"/>
                <w:szCs w:val="20"/>
                <w:lang w:val="tr-TR" w:eastAsia="fi-FI"/>
              </w:rPr>
              <w:t xml:space="preserve">SİLO:  </w:t>
            </w:r>
          </w:p>
          <w:p w14:paraId="3C19E647" w14:textId="77777777" w:rsidR="0050790F" w:rsidRPr="00111DFE" w:rsidRDefault="0050790F" w:rsidP="00EB7770">
            <w:pPr>
              <w:pStyle w:val="ListeParagraf"/>
              <w:numPr>
                <w:ilvl w:val="0"/>
                <w:numId w:val="36"/>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Silo 4 mt x 4 mt x 4 mt ölçülerinde, 73 m³ kapasitelidir. Silo taşıyıcı sistemi, gemici merdiveni, bakım kapağı, silo üstü korkuluğu ile beraber</w:t>
            </w:r>
            <w:r w:rsidRPr="00111DFE">
              <w:rPr>
                <w:rFonts w:cs="Times New Roman"/>
                <w:b/>
                <w:bCs/>
                <w:sz w:val="20"/>
                <w:szCs w:val="20"/>
                <w:lang w:eastAsia="fi-FI"/>
              </w:rPr>
              <w:t xml:space="preserve"> </w:t>
            </w:r>
            <w:r w:rsidRPr="00111DFE">
              <w:rPr>
                <w:rFonts w:cs="Times New Roman"/>
                <w:sz w:val="20"/>
                <w:szCs w:val="20"/>
                <w:lang w:eastAsia="fi-FI"/>
              </w:rPr>
              <w:t>imalatını ve montajını kapsar.</w:t>
            </w:r>
          </w:p>
          <w:p w14:paraId="48A3F8AD" w14:textId="77777777" w:rsidR="0050790F" w:rsidRPr="00111DFE" w:rsidRDefault="0050790F" w:rsidP="00EB7770">
            <w:pPr>
              <w:pStyle w:val="ListeParagraf"/>
              <w:numPr>
                <w:ilvl w:val="0"/>
                <w:numId w:val="36"/>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 xml:space="preserve">Yüklenici firma yapılacak olan silonun çelik ve inşaat statik projeleri hazırlatacak proje müellifi tarafından imzalanmış kopyalarını Döktaş’a verecektir. </w:t>
            </w:r>
          </w:p>
          <w:p w14:paraId="5587D83E" w14:textId="77777777" w:rsidR="0050790F" w:rsidRPr="00111DFE" w:rsidRDefault="0050790F" w:rsidP="00EB7770">
            <w:pPr>
              <w:pStyle w:val="ListeParagraf"/>
              <w:numPr>
                <w:ilvl w:val="0"/>
                <w:numId w:val="36"/>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 xml:space="preserve">Silonun temel </w:t>
            </w:r>
            <w:proofErr w:type="gramStart"/>
            <w:r w:rsidRPr="00111DFE">
              <w:rPr>
                <w:rFonts w:cs="Times New Roman"/>
                <w:sz w:val="20"/>
                <w:szCs w:val="20"/>
                <w:lang w:eastAsia="fi-FI"/>
              </w:rPr>
              <w:t>inşaatı  ve</w:t>
            </w:r>
            <w:proofErr w:type="gramEnd"/>
            <w:r w:rsidRPr="00111DFE">
              <w:rPr>
                <w:rFonts w:cs="Times New Roman"/>
                <w:sz w:val="20"/>
                <w:szCs w:val="20"/>
                <w:lang w:eastAsia="fi-FI"/>
              </w:rPr>
              <w:t xml:space="preserve"> hafriyatı projeye uygun olarak   yüklenici tarafından yapılacaktır.</w:t>
            </w:r>
          </w:p>
          <w:p w14:paraId="577FA2BB" w14:textId="77777777" w:rsidR="0050790F" w:rsidRPr="00111DFE" w:rsidRDefault="0050790F" w:rsidP="00EB7770">
            <w:pPr>
              <w:pStyle w:val="ListeParagraf"/>
              <w:numPr>
                <w:ilvl w:val="0"/>
                <w:numId w:val="36"/>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 xml:space="preserve">Silonun hesabı depolanacak malzeme yükü net </w:t>
            </w:r>
            <w:proofErr w:type="gramStart"/>
            <w:r w:rsidRPr="00111DFE">
              <w:rPr>
                <w:rFonts w:cs="Times New Roman"/>
                <w:sz w:val="20"/>
                <w:szCs w:val="20"/>
                <w:lang w:eastAsia="fi-FI"/>
              </w:rPr>
              <w:t>60 ton</w:t>
            </w:r>
            <w:proofErr w:type="gramEnd"/>
            <w:r w:rsidRPr="00111DFE">
              <w:rPr>
                <w:rFonts w:cs="Times New Roman"/>
                <w:sz w:val="20"/>
                <w:szCs w:val="20"/>
                <w:lang w:eastAsia="fi-FI"/>
              </w:rPr>
              <w:t xml:space="preserve"> kabul edilecek, hesap için zemin emniyet gerilmesi 0,8 kg/cm² alınacaktır.</w:t>
            </w:r>
          </w:p>
          <w:p w14:paraId="5692C277" w14:textId="77777777" w:rsidR="0050790F" w:rsidRPr="00111DFE" w:rsidRDefault="0050790F" w:rsidP="00EB7770">
            <w:pPr>
              <w:pStyle w:val="ListeParagraf"/>
              <w:numPr>
                <w:ilvl w:val="0"/>
                <w:numId w:val="36"/>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Yapılacak çelik imalat Döktaş’ın belirleyeceği bir kontrol mühendisi tarafından montaj öncesi kontrol edilecektir.</w:t>
            </w:r>
          </w:p>
          <w:p w14:paraId="573B2399" w14:textId="77777777" w:rsidR="0050790F" w:rsidRPr="00111DFE" w:rsidRDefault="0050790F" w:rsidP="00EB7770">
            <w:pPr>
              <w:pStyle w:val="ListeParagraf"/>
              <w:numPr>
                <w:ilvl w:val="0"/>
                <w:numId w:val="36"/>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 xml:space="preserve">İmalat tamamen yeni malzemeden, cıvatalı bağlantılı, kumlanmış malzemeden yapılacaktır. İmalat bitimi iki kat astar + bir kat RAL 5024 renk dış hava şartlarına </w:t>
            </w:r>
            <w:proofErr w:type="gramStart"/>
            <w:r w:rsidRPr="00111DFE">
              <w:rPr>
                <w:rFonts w:cs="Times New Roman"/>
                <w:sz w:val="20"/>
                <w:szCs w:val="20"/>
                <w:lang w:eastAsia="fi-FI"/>
              </w:rPr>
              <w:t>mukavim  ve</w:t>
            </w:r>
            <w:proofErr w:type="gramEnd"/>
            <w:r w:rsidRPr="00111DFE">
              <w:rPr>
                <w:rFonts w:cs="Times New Roman"/>
                <w:sz w:val="20"/>
                <w:szCs w:val="20"/>
                <w:lang w:eastAsia="fi-FI"/>
              </w:rPr>
              <w:t xml:space="preserve"> korozyona dayanıklı yağlıboya ile boyanacaktır. </w:t>
            </w:r>
          </w:p>
          <w:p w14:paraId="12D192A8" w14:textId="77777777" w:rsidR="0050790F" w:rsidRPr="00111DFE" w:rsidRDefault="0050790F" w:rsidP="00EB7770">
            <w:pPr>
              <w:pStyle w:val="ListeParagraf"/>
              <w:numPr>
                <w:ilvl w:val="0"/>
                <w:numId w:val="36"/>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Her türlü sarf malzemesi oksijen, taş, cıvata vb. temini yüklenici firmaya aittir</w:t>
            </w:r>
          </w:p>
          <w:p w14:paraId="0CF3E3FE" w14:textId="77777777" w:rsidR="0050790F" w:rsidRPr="00111DFE" w:rsidRDefault="0050790F" w:rsidP="00EB7770">
            <w:pPr>
              <w:pStyle w:val="ListeParagraf"/>
              <w:numPr>
                <w:ilvl w:val="0"/>
                <w:numId w:val="36"/>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Pnömatik aktüatörlü kesici, silo bas boşaltması için sızdırmaz körük, silo seviye sensörleri, egzoz filtresi ve emniyet ventili temini ve montajı yüklenici firmaya aittir.</w:t>
            </w:r>
          </w:p>
          <w:p w14:paraId="037E3A27" w14:textId="77777777" w:rsidR="00D95CBC" w:rsidRPr="00051297" w:rsidRDefault="00D95CBC" w:rsidP="00D95CBC">
            <w:pPr>
              <w:spacing w:before="0"/>
              <w:ind w:firstLine="0"/>
              <w:rPr>
                <w:sz w:val="20"/>
                <w:szCs w:val="20"/>
                <w:lang w:val="tr-TR"/>
              </w:rPr>
            </w:pPr>
          </w:p>
        </w:tc>
        <w:tc>
          <w:tcPr>
            <w:tcW w:w="1291" w:type="dxa"/>
            <w:vAlign w:val="center"/>
          </w:tcPr>
          <w:p w14:paraId="1C89AA75" w14:textId="77777777" w:rsidR="00D95CBC" w:rsidRPr="00051297" w:rsidRDefault="00D95CBC" w:rsidP="00D95CBC">
            <w:pPr>
              <w:spacing w:before="0"/>
              <w:ind w:firstLine="0"/>
              <w:rPr>
                <w:sz w:val="20"/>
                <w:szCs w:val="20"/>
                <w:lang w:val="tr-TR"/>
              </w:rPr>
            </w:pPr>
          </w:p>
        </w:tc>
        <w:tc>
          <w:tcPr>
            <w:tcW w:w="2268" w:type="dxa"/>
            <w:vAlign w:val="center"/>
          </w:tcPr>
          <w:p w14:paraId="685D1E7F" w14:textId="77777777" w:rsidR="00D95CBC" w:rsidRPr="00051297" w:rsidRDefault="00D95CBC" w:rsidP="00D95CBC">
            <w:pPr>
              <w:spacing w:before="0"/>
              <w:ind w:firstLine="0"/>
              <w:rPr>
                <w:sz w:val="20"/>
                <w:szCs w:val="20"/>
                <w:lang w:val="tr-TR"/>
              </w:rPr>
            </w:pPr>
          </w:p>
        </w:tc>
        <w:tc>
          <w:tcPr>
            <w:tcW w:w="1842" w:type="dxa"/>
            <w:tcBorders>
              <w:bottom w:val="single" w:sz="4" w:space="0" w:color="auto"/>
            </w:tcBorders>
            <w:shd w:val="thinHorzCross" w:color="auto" w:fill="auto"/>
            <w:vAlign w:val="center"/>
          </w:tcPr>
          <w:p w14:paraId="5767DFBA" w14:textId="77777777" w:rsidR="00D95CBC" w:rsidRPr="00051297" w:rsidRDefault="00D95CBC" w:rsidP="00D95CBC">
            <w:pPr>
              <w:spacing w:before="0"/>
              <w:ind w:firstLine="0"/>
              <w:rPr>
                <w:sz w:val="20"/>
                <w:szCs w:val="20"/>
                <w:lang w:val="tr-TR"/>
              </w:rPr>
            </w:pPr>
          </w:p>
        </w:tc>
      </w:tr>
      <w:tr w:rsidR="00D95CBC" w:rsidRPr="00051297" w14:paraId="7798294A" w14:textId="77777777" w:rsidTr="0050790F">
        <w:trPr>
          <w:cantSplit/>
          <w:trHeight w:val="418"/>
        </w:trPr>
        <w:tc>
          <w:tcPr>
            <w:tcW w:w="756" w:type="dxa"/>
            <w:vAlign w:val="center"/>
          </w:tcPr>
          <w:p w14:paraId="37AB4181" w14:textId="77777777" w:rsidR="00D95CBC" w:rsidRPr="00051297" w:rsidRDefault="00D95CBC" w:rsidP="00D95CBC">
            <w:pPr>
              <w:spacing w:before="0"/>
              <w:ind w:firstLine="0"/>
              <w:jc w:val="center"/>
              <w:rPr>
                <w:b/>
                <w:sz w:val="20"/>
                <w:szCs w:val="20"/>
                <w:lang w:val="tr-TR"/>
              </w:rPr>
            </w:pPr>
            <w:r w:rsidRPr="00051297">
              <w:rPr>
                <w:b/>
                <w:sz w:val="20"/>
                <w:szCs w:val="20"/>
                <w:lang w:val="tr-TR"/>
              </w:rPr>
              <w:t>2</w:t>
            </w:r>
          </w:p>
        </w:tc>
        <w:tc>
          <w:tcPr>
            <w:tcW w:w="3526" w:type="dxa"/>
            <w:vAlign w:val="center"/>
          </w:tcPr>
          <w:p w14:paraId="3FFCC3C3" w14:textId="77777777" w:rsidR="0050790F" w:rsidRPr="00111DFE" w:rsidRDefault="0050790F" w:rsidP="0050790F">
            <w:pPr>
              <w:autoSpaceDE w:val="0"/>
              <w:autoSpaceDN w:val="0"/>
              <w:adjustRightInd w:val="0"/>
              <w:rPr>
                <w:rFonts w:cs="Times New Roman"/>
                <w:b/>
                <w:sz w:val="20"/>
                <w:szCs w:val="20"/>
              </w:rPr>
            </w:pPr>
            <w:r w:rsidRPr="00111DFE">
              <w:rPr>
                <w:rFonts w:cs="Times New Roman"/>
                <w:b/>
                <w:sz w:val="20"/>
                <w:szCs w:val="20"/>
              </w:rPr>
              <w:t xml:space="preserve">Pnomotik Sevk Sistemi </w:t>
            </w:r>
          </w:p>
          <w:p w14:paraId="5EEED7C5" w14:textId="77777777" w:rsidR="0050790F" w:rsidRPr="00111DFE" w:rsidRDefault="0050790F" w:rsidP="0050790F">
            <w:pPr>
              <w:autoSpaceDE w:val="0"/>
              <w:autoSpaceDN w:val="0"/>
              <w:adjustRightInd w:val="0"/>
              <w:rPr>
                <w:rFonts w:cs="Times New Roman"/>
                <w:b/>
                <w:bCs/>
                <w:sz w:val="20"/>
                <w:szCs w:val="20"/>
                <w:lang w:val="tr-TR" w:eastAsia="fi-FI"/>
              </w:rPr>
            </w:pPr>
          </w:p>
          <w:p w14:paraId="0BD888CC" w14:textId="77777777" w:rsidR="0050790F" w:rsidRPr="00111DFE" w:rsidRDefault="0050790F" w:rsidP="00EB7770">
            <w:pPr>
              <w:pStyle w:val="ListeParagraf"/>
              <w:numPr>
                <w:ilvl w:val="0"/>
                <w:numId w:val="37"/>
              </w:numPr>
              <w:autoSpaceDE w:val="0"/>
              <w:autoSpaceDN w:val="0"/>
              <w:adjustRightInd w:val="0"/>
              <w:spacing w:before="0" w:after="200" w:line="276" w:lineRule="auto"/>
              <w:rPr>
                <w:rFonts w:cs="Times New Roman"/>
                <w:sz w:val="20"/>
                <w:szCs w:val="20"/>
                <w:lang w:eastAsia="fi-FI"/>
              </w:rPr>
            </w:pPr>
            <w:r w:rsidRPr="00111DFE">
              <w:rPr>
                <w:rFonts w:cs="Times New Roman"/>
                <w:bCs/>
                <w:sz w:val="20"/>
                <w:szCs w:val="20"/>
                <w:lang w:eastAsia="fi-FI"/>
              </w:rPr>
              <w:lastRenderedPageBreak/>
              <w:t xml:space="preserve">Kullanılacak 4 adet </w:t>
            </w:r>
            <w:r w:rsidRPr="00111DFE">
              <w:rPr>
                <w:rFonts w:cs="Times New Roman"/>
                <w:sz w:val="20"/>
                <w:szCs w:val="20"/>
              </w:rPr>
              <w:t>Pnomotik Sevk Sistemi</w:t>
            </w:r>
            <w:r w:rsidRPr="00111DFE">
              <w:rPr>
                <w:rFonts w:cs="Times New Roman"/>
                <w:bCs/>
                <w:sz w:val="20"/>
                <w:szCs w:val="20"/>
                <w:lang w:eastAsia="fi-FI"/>
              </w:rPr>
              <w:t>, 120’</w:t>
            </w:r>
            <w:proofErr w:type="gramStart"/>
            <w:r w:rsidRPr="00111DFE">
              <w:rPr>
                <w:rFonts w:cs="Times New Roman"/>
                <w:bCs/>
                <w:sz w:val="20"/>
                <w:szCs w:val="20"/>
                <w:lang w:eastAsia="fi-FI"/>
              </w:rPr>
              <w:t xml:space="preserve">şer </w:t>
            </w:r>
            <w:r w:rsidRPr="00111DFE">
              <w:rPr>
                <w:rFonts w:cs="Times New Roman"/>
                <w:sz w:val="20"/>
                <w:szCs w:val="20"/>
                <w:lang w:eastAsia="fi-FI"/>
              </w:rPr>
              <w:t xml:space="preserve"> litre</w:t>
            </w:r>
            <w:proofErr w:type="gramEnd"/>
            <w:r w:rsidRPr="00111DFE">
              <w:rPr>
                <w:rFonts w:cs="Times New Roman"/>
                <w:sz w:val="20"/>
                <w:szCs w:val="20"/>
                <w:lang w:eastAsia="fi-FI"/>
              </w:rPr>
              <w:t xml:space="preserve"> kapasiteli olacaktır.</w:t>
            </w:r>
          </w:p>
          <w:p w14:paraId="0D04A0A0" w14:textId="77777777" w:rsidR="0050790F" w:rsidRPr="00111DFE" w:rsidRDefault="0050790F" w:rsidP="00EB7770">
            <w:pPr>
              <w:pStyle w:val="ListeParagraf"/>
              <w:numPr>
                <w:ilvl w:val="0"/>
                <w:numId w:val="37"/>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rPr>
              <w:t xml:space="preserve">Pnomotik Sevk Sistemi </w:t>
            </w:r>
            <w:r w:rsidRPr="00111DFE">
              <w:rPr>
                <w:rFonts w:cs="Times New Roman"/>
                <w:sz w:val="20"/>
                <w:szCs w:val="20"/>
                <w:lang w:eastAsia="fi-FI"/>
              </w:rPr>
              <w:t>için ihtiyaç duyulan tüm ekipmanların temini yüklenici firmaya aittir.</w:t>
            </w:r>
          </w:p>
          <w:p w14:paraId="0592DB8B" w14:textId="77777777" w:rsidR="0050790F" w:rsidRPr="00111DFE" w:rsidRDefault="0050790F" w:rsidP="00EB7770">
            <w:pPr>
              <w:pStyle w:val="ListeParagraf"/>
              <w:numPr>
                <w:ilvl w:val="0"/>
                <w:numId w:val="37"/>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 xml:space="preserve">Otomasyon panosu ve işçilik Müteahhit e aittir. Döktaş sadece kumanda panosuna kadar elektrik ve ihtiyaç duyulan </w:t>
            </w:r>
            <w:r w:rsidRPr="00111DFE">
              <w:rPr>
                <w:rFonts w:cs="Times New Roman"/>
                <w:sz w:val="20"/>
                <w:szCs w:val="20"/>
              </w:rPr>
              <w:t>Pnomotik Sevk Sistemi</w:t>
            </w:r>
            <w:r w:rsidRPr="00111DFE">
              <w:rPr>
                <w:rFonts w:cs="Times New Roman"/>
                <w:sz w:val="20"/>
                <w:szCs w:val="20"/>
                <w:lang w:eastAsia="fi-FI"/>
              </w:rPr>
              <w:t xml:space="preserve"> kadar havayı getirecektir. </w:t>
            </w:r>
          </w:p>
          <w:p w14:paraId="6DFD068F" w14:textId="7AF2B90A" w:rsidR="0050790F" w:rsidRPr="00111DFE" w:rsidRDefault="0050790F" w:rsidP="00EB7770">
            <w:pPr>
              <w:pStyle w:val="ListeParagraf"/>
              <w:numPr>
                <w:ilvl w:val="0"/>
                <w:numId w:val="37"/>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 xml:space="preserve">Sistemin sevk basıncı 2 </w:t>
            </w:r>
            <w:r w:rsidR="00C62E71">
              <w:rPr>
                <w:rFonts w:cs="Times New Roman"/>
                <w:sz w:val="20"/>
                <w:szCs w:val="20"/>
                <w:lang w:eastAsia="fi-FI"/>
              </w:rPr>
              <w:t xml:space="preserve">- </w:t>
            </w:r>
            <w:r w:rsidRPr="00111DFE">
              <w:rPr>
                <w:rFonts w:cs="Times New Roman"/>
                <w:sz w:val="20"/>
                <w:szCs w:val="20"/>
                <w:lang w:eastAsia="fi-FI"/>
              </w:rPr>
              <w:t>3 bar olacaktır, gerekli yerlerde hava takviye üniteleri konacaktır</w:t>
            </w:r>
          </w:p>
          <w:p w14:paraId="1EF19C74" w14:textId="77777777" w:rsidR="00D95CBC" w:rsidRPr="00051297" w:rsidRDefault="00D95CBC" w:rsidP="00D95CBC">
            <w:pPr>
              <w:spacing w:before="0"/>
              <w:ind w:firstLine="0"/>
              <w:rPr>
                <w:sz w:val="20"/>
                <w:szCs w:val="20"/>
                <w:lang w:val="tr-TR"/>
              </w:rPr>
            </w:pPr>
          </w:p>
        </w:tc>
        <w:tc>
          <w:tcPr>
            <w:tcW w:w="1291" w:type="dxa"/>
            <w:vAlign w:val="center"/>
          </w:tcPr>
          <w:p w14:paraId="360BD566" w14:textId="77777777" w:rsidR="00D95CBC" w:rsidRPr="00051297" w:rsidRDefault="00D95CBC" w:rsidP="00D95CBC">
            <w:pPr>
              <w:spacing w:before="0"/>
              <w:ind w:firstLine="0"/>
              <w:rPr>
                <w:sz w:val="20"/>
                <w:szCs w:val="20"/>
                <w:lang w:val="tr-TR"/>
              </w:rPr>
            </w:pPr>
            <w:r w:rsidRPr="00051297">
              <w:rPr>
                <w:sz w:val="20"/>
                <w:szCs w:val="20"/>
                <w:lang w:val="tr-TR"/>
              </w:rPr>
              <w:lastRenderedPageBreak/>
              <w:t xml:space="preserve"> </w:t>
            </w:r>
          </w:p>
        </w:tc>
        <w:tc>
          <w:tcPr>
            <w:tcW w:w="2268" w:type="dxa"/>
            <w:vAlign w:val="center"/>
          </w:tcPr>
          <w:p w14:paraId="7F0679ED" w14:textId="77777777" w:rsidR="00D95CBC" w:rsidRPr="00051297" w:rsidRDefault="00D95CBC" w:rsidP="00D95CBC">
            <w:pPr>
              <w:spacing w:before="0"/>
              <w:ind w:firstLine="0"/>
              <w:rPr>
                <w:sz w:val="20"/>
                <w:szCs w:val="20"/>
                <w:lang w:val="tr-TR"/>
              </w:rPr>
            </w:pPr>
          </w:p>
        </w:tc>
        <w:tc>
          <w:tcPr>
            <w:tcW w:w="1842" w:type="dxa"/>
            <w:tcBorders>
              <w:bottom w:val="single" w:sz="4" w:space="0" w:color="auto"/>
            </w:tcBorders>
            <w:shd w:val="thinHorzCross" w:color="auto" w:fill="auto"/>
            <w:vAlign w:val="center"/>
          </w:tcPr>
          <w:p w14:paraId="36806B11" w14:textId="77777777" w:rsidR="00D95CBC" w:rsidRPr="00051297" w:rsidRDefault="00D95CBC" w:rsidP="00D95CBC">
            <w:pPr>
              <w:spacing w:before="0"/>
              <w:ind w:firstLine="0"/>
              <w:rPr>
                <w:sz w:val="20"/>
                <w:szCs w:val="20"/>
                <w:lang w:val="tr-TR"/>
              </w:rPr>
            </w:pPr>
          </w:p>
        </w:tc>
      </w:tr>
      <w:tr w:rsidR="00D95CBC" w:rsidRPr="00051297" w14:paraId="70CADB7A" w14:textId="77777777" w:rsidTr="0050790F">
        <w:trPr>
          <w:cantSplit/>
          <w:trHeight w:val="423"/>
        </w:trPr>
        <w:tc>
          <w:tcPr>
            <w:tcW w:w="756" w:type="dxa"/>
            <w:vAlign w:val="center"/>
          </w:tcPr>
          <w:p w14:paraId="2374EBFA" w14:textId="77777777" w:rsidR="00D95CBC" w:rsidRPr="00051297" w:rsidRDefault="00D95CBC" w:rsidP="00D95CBC">
            <w:pPr>
              <w:spacing w:before="0"/>
              <w:ind w:firstLine="0"/>
              <w:jc w:val="center"/>
              <w:rPr>
                <w:b/>
                <w:sz w:val="20"/>
                <w:szCs w:val="20"/>
                <w:lang w:val="tr-TR"/>
              </w:rPr>
            </w:pPr>
            <w:r w:rsidRPr="00051297">
              <w:rPr>
                <w:b/>
                <w:sz w:val="20"/>
                <w:szCs w:val="20"/>
                <w:lang w:val="tr-TR"/>
              </w:rPr>
              <w:t>3</w:t>
            </w:r>
          </w:p>
        </w:tc>
        <w:tc>
          <w:tcPr>
            <w:tcW w:w="3526" w:type="dxa"/>
            <w:vAlign w:val="center"/>
          </w:tcPr>
          <w:p w14:paraId="578DA578" w14:textId="77777777" w:rsidR="0050790F" w:rsidRPr="00111DFE" w:rsidRDefault="0050790F" w:rsidP="0050790F">
            <w:pPr>
              <w:autoSpaceDE w:val="0"/>
              <w:autoSpaceDN w:val="0"/>
              <w:adjustRightInd w:val="0"/>
              <w:rPr>
                <w:rFonts w:cs="Times New Roman"/>
                <w:b/>
                <w:bCs/>
                <w:sz w:val="20"/>
                <w:szCs w:val="20"/>
                <w:lang w:val="tr-TR" w:eastAsia="fi-FI"/>
              </w:rPr>
            </w:pPr>
            <w:r w:rsidRPr="00111DFE">
              <w:rPr>
                <w:rFonts w:cs="Times New Roman"/>
                <w:b/>
                <w:bCs/>
                <w:sz w:val="20"/>
                <w:szCs w:val="20"/>
                <w:lang w:val="tr-TR" w:eastAsia="fi-FI"/>
              </w:rPr>
              <w:t>BORULAMA</w:t>
            </w:r>
          </w:p>
          <w:p w14:paraId="7011C9A7" w14:textId="77777777" w:rsidR="0050790F" w:rsidRPr="00A87397" w:rsidRDefault="0050790F" w:rsidP="0050790F">
            <w:pPr>
              <w:autoSpaceDE w:val="0"/>
              <w:autoSpaceDN w:val="0"/>
              <w:adjustRightInd w:val="0"/>
              <w:rPr>
                <w:rFonts w:cs="Times New Roman"/>
                <w:b/>
                <w:bCs/>
                <w:sz w:val="20"/>
                <w:szCs w:val="20"/>
                <w:lang w:val="tr-TR" w:eastAsia="fi-FI"/>
              </w:rPr>
            </w:pPr>
          </w:p>
          <w:p w14:paraId="7571FC6F" w14:textId="39EA5221" w:rsidR="0050790F" w:rsidRPr="00111DFE" w:rsidRDefault="009D1E93" w:rsidP="00EB7770">
            <w:pPr>
              <w:pStyle w:val="ListeParagraf"/>
              <w:numPr>
                <w:ilvl w:val="0"/>
                <w:numId w:val="38"/>
              </w:numPr>
              <w:autoSpaceDE w:val="0"/>
              <w:autoSpaceDN w:val="0"/>
              <w:adjustRightInd w:val="0"/>
              <w:spacing w:before="0" w:after="200" w:line="276" w:lineRule="auto"/>
              <w:rPr>
                <w:rFonts w:cs="Times New Roman"/>
                <w:sz w:val="20"/>
                <w:szCs w:val="20"/>
                <w:lang w:eastAsia="fi-FI"/>
              </w:rPr>
            </w:pPr>
            <w:r w:rsidRPr="00A87397">
              <w:rPr>
                <w:rFonts w:cs="Times New Roman"/>
                <w:bCs/>
                <w:sz w:val="20"/>
                <w:szCs w:val="20"/>
                <w:lang w:eastAsia="fi-FI"/>
              </w:rPr>
              <w:t xml:space="preserve">İhale dosyası ekine bulunan </w:t>
            </w:r>
            <w:r w:rsidR="0050790F" w:rsidRPr="00A87397">
              <w:rPr>
                <w:rFonts w:cs="Times New Roman"/>
                <w:bCs/>
                <w:sz w:val="20"/>
                <w:szCs w:val="20"/>
                <w:lang w:eastAsia="fi-FI"/>
              </w:rPr>
              <w:t>Proje</w:t>
            </w:r>
            <w:r w:rsidRPr="00A87397">
              <w:rPr>
                <w:rFonts w:cs="Times New Roman"/>
                <w:bCs/>
                <w:sz w:val="20"/>
                <w:szCs w:val="20"/>
                <w:lang w:eastAsia="fi-FI"/>
              </w:rPr>
              <w:t xml:space="preserve"> teknik resminde </w:t>
            </w:r>
            <w:r w:rsidR="0050790F" w:rsidRPr="00A87397">
              <w:rPr>
                <w:rFonts w:cs="Times New Roman"/>
                <w:bCs/>
                <w:sz w:val="20"/>
                <w:szCs w:val="20"/>
                <w:lang w:eastAsia="fi-FI"/>
              </w:rPr>
              <w:t xml:space="preserve">gösterildiği şekilde </w:t>
            </w:r>
            <w:r w:rsidR="0050790F" w:rsidRPr="00111DFE">
              <w:rPr>
                <w:rFonts w:cs="Times New Roman"/>
                <w:bCs/>
                <w:sz w:val="20"/>
                <w:szCs w:val="20"/>
                <w:lang w:eastAsia="fi-FI"/>
              </w:rPr>
              <w:t>yaklaşık 250 mt, 3</w:t>
            </w:r>
            <w:r w:rsidR="0050790F" w:rsidRPr="00111DFE">
              <w:rPr>
                <w:rFonts w:cs="Times New Roman"/>
                <w:sz w:val="20"/>
                <w:szCs w:val="20"/>
                <w:lang w:eastAsia="fi-FI"/>
              </w:rPr>
              <w:t>" çelik SCH 40 çelik çekme boru kullanılacaktır. Flanş +</w:t>
            </w:r>
            <w:r w:rsidR="005846CE">
              <w:rPr>
                <w:rFonts w:cs="Times New Roman"/>
                <w:sz w:val="20"/>
                <w:szCs w:val="20"/>
                <w:lang w:eastAsia="fi-FI"/>
              </w:rPr>
              <w:t>conta +</w:t>
            </w:r>
            <w:r w:rsidR="0050790F" w:rsidRPr="00111DFE">
              <w:rPr>
                <w:rFonts w:cs="Times New Roman"/>
                <w:sz w:val="20"/>
                <w:szCs w:val="20"/>
                <w:lang w:eastAsia="fi-FI"/>
              </w:rPr>
              <w:t xml:space="preserve"> cıvata bağlantılı olacaktır. İmalat bitimi iki kat astar + bir kat RAL 9002 renk dış hava şartlarına </w:t>
            </w:r>
            <w:proofErr w:type="gramStart"/>
            <w:r w:rsidR="0050790F" w:rsidRPr="00111DFE">
              <w:rPr>
                <w:rFonts w:cs="Times New Roman"/>
                <w:sz w:val="20"/>
                <w:szCs w:val="20"/>
                <w:lang w:eastAsia="fi-FI"/>
              </w:rPr>
              <w:t>mukavim  ve</w:t>
            </w:r>
            <w:proofErr w:type="gramEnd"/>
            <w:r w:rsidR="0050790F" w:rsidRPr="00111DFE">
              <w:rPr>
                <w:rFonts w:cs="Times New Roman"/>
                <w:sz w:val="20"/>
                <w:szCs w:val="20"/>
                <w:lang w:eastAsia="fi-FI"/>
              </w:rPr>
              <w:t xml:space="preserve"> korozyona dayanıklı  yağlıboya ile boyanacaktır.  </w:t>
            </w:r>
          </w:p>
          <w:p w14:paraId="30EE1667" w14:textId="77777777" w:rsidR="0050790F" w:rsidRPr="00111DFE" w:rsidRDefault="0050790F" w:rsidP="00EB7770">
            <w:pPr>
              <w:pStyle w:val="ListeParagraf"/>
              <w:numPr>
                <w:ilvl w:val="0"/>
                <w:numId w:val="38"/>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 xml:space="preserve">Boruların taşıması için Fabrika cephesinde 4 mt aralıklar </w:t>
            </w:r>
            <w:proofErr w:type="gramStart"/>
            <w:r w:rsidRPr="00111DFE">
              <w:rPr>
                <w:rFonts w:cs="Times New Roman"/>
                <w:sz w:val="20"/>
                <w:szCs w:val="20"/>
                <w:lang w:eastAsia="fi-FI"/>
              </w:rPr>
              <w:t>ile  mevcut</w:t>
            </w:r>
            <w:proofErr w:type="gramEnd"/>
            <w:r w:rsidRPr="00111DFE">
              <w:rPr>
                <w:rFonts w:cs="Times New Roman"/>
                <w:sz w:val="20"/>
                <w:szCs w:val="20"/>
                <w:lang w:eastAsia="fi-FI"/>
              </w:rPr>
              <w:t xml:space="preserve"> bulunan INP 260 kolonlara  konsollar kaynatılacaktır. </w:t>
            </w:r>
          </w:p>
          <w:p w14:paraId="38DE2C6F" w14:textId="77777777" w:rsidR="00D95CBC" w:rsidRPr="00051297" w:rsidRDefault="0050790F" w:rsidP="0050790F">
            <w:pPr>
              <w:spacing w:before="0"/>
              <w:ind w:firstLine="0"/>
              <w:rPr>
                <w:sz w:val="20"/>
                <w:szCs w:val="20"/>
                <w:lang w:val="tr-TR"/>
              </w:rPr>
            </w:pPr>
            <w:r w:rsidRPr="00111DFE">
              <w:rPr>
                <w:rFonts w:cs="Times New Roman"/>
                <w:sz w:val="20"/>
                <w:szCs w:val="20"/>
                <w:lang w:eastAsia="fi-FI"/>
              </w:rPr>
              <w:t>Dönüşlerde 90° deveboynu dirsek kullanılacaktır. Flanş + cıvata bağlantılı olacaktır beton takviyesi olmayacaktır</w:t>
            </w:r>
          </w:p>
        </w:tc>
        <w:tc>
          <w:tcPr>
            <w:tcW w:w="1291" w:type="dxa"/>
            <w:vAlign w:val="center"/>
          </w:tcPr>
          <w:p w14:paraId="3E5B6EF3" w14:textId="77777777" w:rsidR="00D95CBC" w:rsidRPr="00051297" w:rsidRDefault="00D95CBC" w:rsidP="00D95CBC">
            <w:pPr>
              <w:spacing w:before="0"/>
              <w:ind w:firstLine="0"/>
              <w:rPr>
                <w:sz w:val="20"/>
                <w:szCs w:val="20"/>
                <w:lang w:val="tr-TR"/>
              </w:rPr>
            </w:pPr>
            <w:r w:rsidRPr="00051297">
              <w:rPr>
                <w:sz w:val="20"/>
                <w:szCs w:val="20"/>
                <w:lang w:val="tr-TR"/>
              </w:rPr>
              <w:t xml:space="preserve"> </w:t>
            </w:r>
          </w:p>
        </w:tc>
        <w:tc>
          <w:tcPr>
            <w:tcW w:w="2268" w:type="dxa"/>
            <w:vAlign w:val="center"/>
          </w:tcPr>
          <w:p w14:paraId="54BC24D6" w14:textId="77777777" w:rsidR="00D95CBC" w:rsidRPr="00051297" w:rsidRDefault="00D95CBC" w:rsidP="00D95CBC">
            <w:pPr>
              <w:spacing w:before="0"/>
              <w:ind w:firstLine="0"/>
              <w:rPr>
                <w:sz w:val="20"/>
                <w:szCs w:val="20"/>
                <w:lang w:val="tr-TR"/>
              </w:rPr>
            </w:pPr>
          </w:p>
        </w:tc>
        <w:tc>
          <w:tcPr>
            <w:tcW w:w="1842" w:type="dxa"/>
            <w:tcBorders>
              <w:bottom w:val="nil"/>
            </w:tcBorders>
            <w:shd w:val="thinHorzCross" w:color="auto" w:fill="auto"/>
            <w:vAlign w:val="center"/>
          </w:tcPr>
          <w:p w14:paraId="50DE074C" w14:textId="77777777" w:rsidR="00D95CBC" w:rsidRPr="00051297" w:rsidRDefault="00D95CBC" w:rsidP="00D95CBC">
            <w:pPr>
              <w:spacing w:before="0"/>
              <w:ind w:firstLine="0"/>
              <w:rPr>
                <w:sz w:val="20"/>
                <w:szCs w:val="20"/>
                <w:lang w:val="tr-TR"/>
              </w:rPr>
            </w:pPr>
          </w:p>
        </w:tc>
      </w:tr>
      <w:tr w:rsidR="00D95CBC" w:rsidRPr="00051297" w14:paraId="7ACBAB3F" w14:textId="77777777" w:rsidTr="0050790F">
        <w:trPr>
          <w:cantSplit/>
          <w:trHeight w:val="208"/>
        </w:trPr>
        <w:tc>
          <w:tcPr>
            <w:tcW w:w="756" w:type="dxa"/>
            <w:tcBorders>
              <w:bottom w:val="single" w:sz="4" w:space="0" w:color="auto"/>
            </w:tcBorders>
            <w:vAlign w:val="center"/>
          </w:tcPr>
          <w:p w14:paraId="3152D49A" w14:textId="77777777" w:rsidR="00D95CBC" w:rsidRPr="00051297" w:rsidRDefault="0050790F" w:rsidP="00D95CBC">
            <w:pPr>
              <w:spacing w:before="0"/>
              <w:ind w:firstLine="0"/>
              <w:jc w:val="center"/>
              <w:rPr>
                <w:b/>
                <w:sz w:val="20"/>
                <w:szCs w:val="20"/>
                <w:lang w:val="tr-TR"/>
              </w:rPr>
            </w:pPr>
            <w:r>
              <w:rPr>
                <w:b/>
                <w:sz w:val="20"/>
                <w:szCs w:val="20"/>
                <w:lang w:val="tr-TR"/>
              </w:rPr>
              <w:lastRenderedPageBreak/>
              <w:t>4</w:t>
            </w:r>
          </w:p>
        </w:tc>
        <w:tc>
          <w:tcPr>
            <w:tcW w:w="3526" w:type="dxa"/>
            <w:tcBorders>
              <w:bottom w:val="single" w:sz="4" w:space="0" w:color="auto"/>
            </w:tcBorders>
            <w:vAlign w:val="center"/>
          </w:tcPr>
          <w:p w14:paraId="51B2E665" w14:textId="77777777" w:rsidR="0050790F" w:rsidRPr="00111DFE" w:rsidRDefault="0050790F" w:rsidP="0050790F">
            <w:pPr>
              <w:autoSpaceDE w:val="0"/>
              <w:autoSpaceDN w:val="0"/>
              <w:adjustRightInd w:val="0"/>
              <w:rPr>
                <w:rFonts w:cs="Times New Roman"/>
                <w:b/>
                <w:bCs/>
                <w:sz w:val="20"/>
                <w:szCs w:val="20"/>
                <w:lang w:val="tr-TR" w:eastAsia="fi-FI"/>
              </w:rPr>
            </w:pPr>
            <w:r w:rsidRPr="00111DFE">
              <w:rPr>
                <w:rFonts w:cs="Times New Roman"/>
                <w:b/>
                <w:bCs/>
                <w:sz w:val="20"/>
                <w:szCs w:val="20"/>
                <w:lang w:val="tr-TR" w:eastAsia="fi-FI"/>
              </w:rPr>
              <w:t>HELEZONLU GÖTÜRÜCÜ</w:t>
            </w:r>
          </w:p>
          <w:p w14:paraId="573D9159" w14:textId="77777777" w:rsidR="0050790F" w:rsidRPr="00111DFE" w:rsidRDefault="0050790F" w:rsidP="0050790F">
            <w:pPr>
              <w:autoSpaceDE w:val="0"/>
              <w:autoSpaceDN w:val="0"/>
              <w:adjustRightInd w:val="0"/>
              <w:rPr>
                <w:rFonts w:cs="Times New Roman"/>
                <w:b/>
                <w:bCs/>
                <w:sz w:val="20"/>
                <w:szCs w:val="20"/>
                <w:lang w:val="tr-TR" w:eastAsia="fi-FI"/>
              </w:rPr>
            </w:pPr>
          </w:p>
          <w:p w14:paraId="6FFDE94F" w14:textId="77777777" w:rsidR="0050790F" w:rsidRPr="00111DFE" w:rsidRDefault="0050790F" w:rsidP="00EB7770">
            <w:pPr>
              <w:pStyle w:val="ListeParagraf"/>
              <w:numPr>
                <w:ilvl w:val="0"/>
                <w:numId w:val="39"/>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 xml:space="preserve">Mevcut bunkerlerden dökülen tozlar helezon ile </w:t>
            </w:r>
            <w:r w:rsidRPr="00111DFE">
              <w:rPr>
                <w:rFonts w:cs="Times New Roman"/>
                <w:sz w:val="20"/>
                <w:szCs w:val="20"/>
              </w:rPr>
              <w:t>Pnomotik Sevk Sistemine</w:t>
            </w:r>
            <w:r w:rsidRPr="00111DFE">
              <w:rPr>
                <w:rFonts w:cs="Times New Roman"/>
                <w:sz w:val="20"/>
                <w:szCs w:val="20"/>
                <w:lang w:eastAsia="fi-FI"/>
              </w:rPr>
              <w:t xml:space="preserve"> verilecektir. Yüklenici firma mevcutlardan ölçü alarak </w:t>
            </w:r>
            <w:r w:rsidRPr="00111DFE">
              <w:rPr>
                <w:rFonts w:ascii="Cambria Math" w:hAnsi="Cambria Math" w:cs="Cambria Math"/>
                <w:sz w:val="20"/>
                <w:szCs w:val="20"/>
                <w:lang w:eastAsia="fi-FI"/>
              </w:rPr>
              <w:t>∅</w:t>
            </w:r>
            <w:r w:rsidRPr="00111DFE">
              <w:rPr>
                <w:rFonts w:cs="Times New Roman"/>
                <w:sz w:val="20"/>
                <w:szCs w:val="20"/>
                <w:lang w:eastAsia="fi-FI"/>
              </w:rPr>
              <w:t xml:space="preserve"> 200 x 3000 mm boyunda 4 adet helezon imalatını ve montajını yapacaktır. </w:t>
            </w:r>
          </w:p>
          <w:p w14:paraId="7AEC5DB4" w14:textId="65738D54" w:rsidR="0050790F" w:rsidRPr="00111DFE" w:rsidRDefault="0050790F" w:rsidP="00EB7770">
            <w:pPr>
              <w:pStyle w:val="ListeParagraf"/>
              <w:numPr>
                <w:ilvl w:val="0"/>
                <w:numId w:val="39"/>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 xml:space="preserve">Helezon redüktörü 2,2 kW, 30 dev/dk.  Helezon malzemesi St 52-3 ve rulmanlar toza karşı kapaklı </w:t>
            </w:r>
            <w:r w:rsidR="005846CE">
              <w:rPr>
                <w:rFonts w:cs="Times New Roman"/>
                <w:sz w:val="20"/>
                <w:szCs w:val="20"/>
                <w:lang w:eastAsia="fi-FI"/>
              </w:rPr>
              <w:t xml:space="preserve">2 RS </w:t>
            </w:r>
            <w:proofErr w:type="gramStart"/>
            <w:r w:rsidRPr="00111DFE">
              <w:rPr>
                <w:rFonts w:cs="Times New Roman"/>
                <w:sz w:val="20"/>
                <w:szCs w:val="20"/>
                <w:lang w:eastAsia="fi-FI"/>
              </w:rPr>
              <w:t>ve  yerli</w:t>
            </w:r>
            <w:proofErr w:type="gramEnd"/>
            <w:r w:rsidRPr="00111DFE">
              <w:rPr>
                <w:rFonts w:cs="Times New Roman"/>
                <w:sz w:val="20"/>
                <w:szCs w:val="20"/>
                <w:lang w:eastAsia="fi-FI"/>
              </w:rPr>
              <w:t xml:space="preserve"> menşeili olacaktır.</w:t>
            </w:r>
          </w:p>
          <w:p w14:paraId="58D3B2B5" w14:textId="77777777" w:rsidR="0050790F" w:rsidRPr="00111DFE" w:rsidRDefault="0050790F" w:rsidP="00EB7770">
            <w:pPr>
              <w:pStyle w:val="ListeParagraf"/>
              <w:numPr>
                <w:ilvl w:val="0"/>
                <w:numId w:val="39"/>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Helezon imalatına başlanmadan teknik resimleri Döktaş a verilecek ve onay alınacaktır.</w:t>
            </w:r>
          </w:p>
          <w:p w14:paraId="4C7BAE62" w14:textId="77777777" w:rsidR="0050790F" w:rsidRPr="00111DFE" w:rsidRDefault="0050790F" w:rsidP="00EB7770">
            <w:pPr>
              <w:pStyle w:val="ListeParagraf"/>
              <w:numPr>
                <w:ilvl w:val="0"/>
                <w:numId w:val="39"/>
              </w:numPr>
              <w:autoSpaceDE w:val="0"/>
              <w:autoSpaceDN w:val="0"/>
              <w:adjustRightInd w:val="0"/>
              <w:spacing w:before="0" w:after="200" w:line="276" w:lineRule="auto"/>
              <w:rPr>
                <w:rFonts w:cs="Times New Roman"/>
                <w:sz w:val="20"/>
                <w:szCs w:val="20"/>
                <w:lang w:eastAsia="fi-FI"/>
              </w:rPr>
            </w:pPr>
            <w:r w:rsidRPr="00111DFE">
              <w:rPr>
                <w:rFonts w:cs="Times New Roman"/>
                <w:sz w:val="20"/>
                <w:szCs w:val="20"/>
                <w:lang w:eastAsia="fi-FI"/>
              </w:rPr>
              <w:t>Helezonlarda sistem arızlarına karşı Big bag ile toz alabilmek için klapeli ikinci bir döküş ağzı olacaktır</w:t>
            </w:r>
          </w:p>
          <w:p w14:paraId="3FDDBD45" w14:textId="77777777" w:rsidR="00D95CBC" w:rsidRPr="00051297" w:rsidRDefault="00D95CBC" w:rsidP="00D95CBC">
            <w:pPr>
              <w:spacing w:before="0"/>
              <w:ind w:firstLine="0"/>
              <w:rPr>
                <w:sz w:val="20"/>
                <w:szCs w:val="20"/>
                <w:lang w:val="tr-TR"/>
              </w:rPr>
            </w:pPr>
          </w:p>
        </w:tc>
        <w:tc>
          <w:tcPr>
            <w:tcW w:w="1291" w:type="dxa"/>
            <w:tcBorders>
              <w:bottom w:val="single" w:sz="4" w:space="0" w:color="auto"/>
            </w:tcBorders>
            <w:vAlign w:val="center"/>
          </w:tcPr>
          <w:p w14:paraId="38B2C779" w14:textId="77777777" w:rsidR="00D95CBC" w:rsidRPr="00051297" w:rsidRDefault="00D95CBC" w:rsidP="00D95CBC">
            <w:pPr>
              <w:spacing w:before="0"/>
              <w:ind w:firstLine="0"/>
              <w:rPr>
                <w:sz w:val="20"/>
                <w:szCs w:val="20"/>
                <w:lang w:val="tr-TR"/>
              </w:rPr>
            </w:pPr>
          </w:p>
        </w:tc>
        <w:tc>
          <w:tcPr>
            <w:tcW w:w="2268" w:type="dxa"/>
            <w:tcBorders>
              <w:bottom w:val="single" w:sz="4" w:space="0" w:color="auto"/>
            </w:tcBorders>
            <w:vAlign w:val="center"/>
          </w:tcPr>
          <w:p w14:paraId="3D9B4AC5" w14:textId="77777777" w:rsidR="00D95CBC" w:rsidRPr="00051297" w:rsidRDefault="00D95CBC" w:rsidP="00D95CBC">
            <w:pPr>
              <w:spacing w:before="0"/>
              <w:ind w:firstLine="0"/>
              <w:rPr>
                <w:sz w:val="20"/>
                <w:szCs w:val="20"/>
                <w:lang w:val="tr-TR"/>
              </w:rPr>
            </w:pPr>
          </w:p>
        </w:tc>
        <w:tc>
          <w:tcPr>
            <w:tcW w:w="1842" w:type="dxa"/>
            <w:tcBorders>
              <w:top w:val="nil"/>
              <w:bottom w:val="single" w:sz="4" w:space="0" w:color="auto"/>
            </w:tcBorders>
            <w:shd w:val="thinHorzCross" w:color="auto" w:fill="auto"/>
            <w:vAlign w:val="center"/>
          </w:tcPr>
          <w:p w14:paraId="09902AEE" w14:textId="77777777" w:rsidR="00D95CBC" w:rsidRPr="00051297" w:rsidRDefault="00D95CBC" w:rsidP="00D95CBC">
            <w:pPr>
              <w:spacing w:before="0"/>
              <w:ind w:firstLine="0"/>
              <w:rPr>
                <w:sz w:val="20"/>
                <w:szCs w:val="20"/>
                <w:lang w:val="tr-TR"/>
              </w:rPr>
            </w:pPr>
          </w:p>
        </w:tc>
      </w:tr>
      <w:tr w:rsidR="0050790F" w:rsidRPr="00051297" w14:paraId="4B19B1BC" w14:textId="77777777" w:rsidTr="0050790F">
        <w:trPr>
          <w:cantSplit/>
          <w:trHeight w:val="251"/>
        </w:trPr>
        <w:tc>
          <w:tcPr>
            <w:tcW w:w="756" w:type="dxa"/>
            <w:tcBorders>
              <w:top w:val="single" w:sz="4" w:space="0" w:color="auto"/>
            </w:tcBorders>
            <w:vAlign w:val="center"/>
          </w:tcPr>
          <w:p w14:paraId="72759854" w14:textId="77777777" w:rsidR="0050790F" w:rsidRPr="00051297" w:rsidRDefault="0050790F" w:rsidP="00D95CBC">
            <w:pPr>
              <w:spacing w:before="0"/>
              <w:jc w:val="center"/>
              <w:rPr>
                <w:b/>
                <w:sz w:val="20"/>
                <w:szCs w:val="20"/>
                <w:lang w:val="tr-TR"/>
              </w:rPr>
            </w:pPr>
            <w:r>
              <w:rPr>
                <w:b/>
                <w:sz w:val="20"/>
                <w:szCs w:val="20"/>
                <w:lang w:val="tr-TR"/>
              </w:rPr>
              <w:lastRenderedPageBreak/>
              <w:t>65</w:t>
            </w:r>
          </w:p>
        </w:tc>
        <w:tc>
          <w:tcPr>
            <w:tcW w:w="3526" w:type="dxa"/>
            <w:tcBorders>
              <w:top w:val="single" w:sz="4" w:space="0" w:color="auto"/>
            </w:tcBorders>
            <w:vAlign w:val="center"/>
          </w:tcPr>
          <w:p w14:paraId="2461C5E1" w14:textId="77777777" w:rsidR="0050790F" w:rsidRPr="00111DFE" w:rsidRDefault="0050790F" w:rsidP="0050790F">
            <w:pPr>
              <w:pStyle w:val="Maintitle"/>
              <w:ind w:firstLine="360"/>
              <w:jc w:val="center"/>
              <w:rPr>
                <w:rFonts w:cs="Times New Roman"/>
                <w:sz w:val="20"/>
                <w:szCs w:val="20"/>
              </w:rPr>
            </w:pPr>
            <w:r w:rsidRPr="00111DFE">
              <w:rPr>
                <w:rFonts w:cs="Times New Roman"/>
                <w:sz w:val="20"/>
                <w:szCs w:val="20"/>
              </w:rPr>
              <w:t>Pnomotik Sevk Sistemi Elektrik Şartnamesi</w:t>
            </w:r>
          </w:p>
          <w:p w14:paraId="55F109DA" w14:textId="77777777" w:rsidR="0050790F" w:rsidRPr="00111DFE" w:rsidRDefault="0050790F" w:rsidP="0050790F">
            <w:pPr>
              <w:rPr>
                <w:rFonts w:cs="Times New Roman"/>
                <w:sz w:val="20"/>
                <w:szCs w:val="20"/>
                <w:lang w:val="fi-FI"/>
              </w:rPr>
            </w:pPr>
          </w:p>
          <w:p w14:paraId="1B13C41E" w14:textId="77777777" w:rsidR="0050790F" w:rsidRPr="00111DFE"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 xml:space="preserve">Kumanda sistemi merkez bir panodan yönetilecektir. Pano IP65 koruma sınıfında olacaktır.  </w:t>
            </w:r>
          </w:p>
          <w:p w14:paraId="60577728" w14:textId="77777777" w:rsidR="0050790F" w:rsidRPr="00111DFE"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Ana kumanda panosu ile tüm diğer sistemde kullanılan elektrik ekipmanlarında kablo kanalı   veya metal boru kullanılacaktır.</w:t>
            </w:r>
          </w:p>
          <w:p w14:paraId="16832595" w14:textId="77777777" w:rsidR="0050790F" w:rsidRPr="00111DFE"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Merkez Pano girişinde Sistem Besleme Gerilimi 24 V DC dönüştürülecektir.</w:t>
            </w:r>
          </w:p>
          <w:p w14:paraId="404575C2" w14:textId="77777777" w:rsidR="0050790F" w:rsidRPr="00111DFE"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PLC ve HMI kendine özgü ve her Pnömatik sevk ediciin ayrı besleme sigortası bulunacaktır.</w:t>
            </w:r>
          </w:p>
          <w:p w14:paraId="43C368E5" w14:textId="77777777" w:rsidR="0050790F" w:rsidRPr="00111DFE"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 xml:space="preserve">Katagori 4 sınıfı emniyet rölesi kullanılacaktır. </w:t>
            </w:r>
          </w:p>
          <w:p w14:paraId="3A9BF5BA" w14:textId="77777777" w:rsidR="0050790F" w:rsidRPr="00111DFE"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Her Pnömatik sevk ediciin yanında ve merkez pano üzerinde acil stop bulunacaktır.</w:t>
            </w:r>
          </w:p>
          <w:p w14:paraId="0C2EC6ED" w14:textId="77777777" w:rsidR="0050790F" w:rsidRPr="00111DFE"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Acil Sistemi sadece merkez panodan resetlenebilecektir.</w:t>
            </w:r>
          </w:p>
          <w:p w14:paraId="79922A37" w14:textId="77777777" w:rsidR="0050790F" w:rsidRPr="00111DFE"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Acil butonuna basıldığında sistem dahilindeki motor ve valflerin enerjisi elektriksel olarak kesilecek ve sistem dahilindeki tüm hava tahliye edilecektir.</w:t>
            </w:r>
          </w:p>
          <w:p w14:paraId="776A820E" w14:textId="77777777" w:rsidR="0050790F" w:rsidRPr="00111DFE" w:rsidRDefault="0050790F" w:rsidP="0050790F">
            <w:pPr>
              <w:pStyle w:val="ListeParagraf"/>
              <w:rPr>
                <w:rFonts w:cs="Times New Roman"/>
                <w:sz w:val="20"/>
                <w:szCs w:val="20"/>
                <w:lang w:val="fi-FI"/>
              </w:rPr>
            </w:pPr>
          </w:p>
          <w:p w14:paraId="4C0C3983" w14:textId="77777777" w:rsidR="0050790F" w:rsidRPr="00111DFE"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Merkez panoda tüm Pnömatik sevk edicileri ve toz silosunu kontrol eden PLC ve tüm proses detaylarını, giriş çıkış bilgileri ve arizi durumları gösteren oparatör paneli bulunacaktır.</w:t>
            </w:r>
          </w:p>
          <w:p w14:paraId="0C073C1F" w14:textId="60F5F756" w:rsidR="0050790F" w:rsidRPr="00BC4B3F"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 xml:space="preserve">PLC ve Operatör Paneli ve diğer tüm elektriksel ekipmanlar </w:t>
            </w:r>
            <w:r w:rsidR="00F0330B">
              <w:rPr>
                <w:rFonts w:cs="Times New Roman"/>
                <w:sz w:val="20"/>
                <w:szCs w:val="20"/>
                <w:lang w:val="fi-FI"/>
              </w:rPr>
              <w:t xml:space="preserve">uluslararası  standartlara uygun olmalıdır. </w:t>
            </w:r>
          </w:p>
          <w:p w14:paraId="0C9A2976" w14:textId="77777777" w:rsidR="0050790F" w:rsidRPr="00111DFE"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PLC ve Operatör Paneli Profinet ile haberleşecektir.</w:t>
            </w:r>
          </w:p>
          <w:p w14:paraId="11355030" w14:textId="77777777" w:rsidR="0050790F" w:rsidRPr="00111DFE"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PLC üzerinde hem operatör paneli hemde gerekli durumlarda PC bağlanabilmesi için minimum 2 adet Profinet portu bulunmalıdır.</w:t>
            </w:r>
          </w:p>
          <w:p w14:paraId="4551FD61" w14:textId="77777777" w:rsidR="0050790F" w:rsidRPr="00111DFE"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PLC üzerinde Programı ve donanımsal tasarımı yedekleyen hafıza kartı olmalıdır.</w:t>
            </w:r>
          </w:p>
          <w:p w14:paraId="75725810" w14:textId="77777777" w:rsidR="0050790F" w:rsidRPr="00111DFE"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 xml:space="preserve">PLC çıkış kartları 24 V DC gerilim üretecektir. Harici röle </w:t>
            </w:r>
            <w:r w:rsidRPr="00111DFE">
              <w:rPr>
                <w:rFonts w:cs="Times New Roman"/>
                <w:sz w:val="20"/>
                <w:szCs w:val="20"/>
                <w:lang w:val="fi-FI"/>
              </w:rPr>
              <w:lastRenderedPageBreak/>
              <w:t>ile güçlendirilerek bobinlere aktarılacaktır.</w:t>
            </w:r>
          </w:p>
          <w:p w14:paraId="3EA9583F" w14:textId="77777777" w:rsidR="0050790F" w:rsidRPr="00111DFE"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Profinet haberleşme kablo ve soketleri endüstriyel şartlara uygun olmalıdır.</w:t>
            </w:r>
          </w:p>
          <w:p w14:paraId="01AB3B3D" w14:textId="77777777" w:rsidR="0050790F" w:rsidRPr="00111DFE"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Operatör Paneli Minimum 7”, renkli ve dokunmatik ekran olacaktır.Gerekli durumlarda Klavye ve Mause aynı anda bağlanabilme özelliğinde olmalıdır.</w:t>
            </w:r>
          </w:p>
          <w:p w14:paraId="210C382D" w14:textId="77777777" w:rsidR="0050790F" w:rsidRPr="00111DFE"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Pnömatik sevk ediciler ve merkez pano arasındaki haberleşme gerilimin doğrudan kablo ile aktarılması veya Profinet olarak sağlanacaktır.</w:t>
            </w:r>
          </w:p>
          <w:p w14:paraId="6CD3E5D9" w14:textId="77777777" w:rsidR="0050790F" w:rsidRPr="00111DFE"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Sadece herhangibir Bus sistemi (Profibus, CanBus, ModBus vs.)  ile haberleşen cihaz sistemde kullanılamaz.</w:t>
            </w:r>
          </w:p>
          <w:p w14:paraId="18259BF6" w14:textId="77777777" w:rsidR="0050790F" w:rsidRPr="00111DFE"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Pnömatik sevk edicilerden herhangi birinde arizi durum meydana geldiğinde diğer Pnömatik sevk ediciler görevlerine devam edeceklerdir. Oluşan arizi durum giderildikten sonra merkez panodan resetlenmeden Pnömatik sevk edici devreye girmeyecektir.</w:t>
            </w:r>
          </w:p>
          <w:p w14:paraId="75DCF605" w14:textId="77777777" w:rsidR="0050790F" w:rsidRPr="00111DFE" w:rsidRDefault="0050790F" w:rsidP="0050790F">
            <w:pPr>
              <w:pStyle w:val="ListeParagraf"/>
              <w:rPr>
                <w:rFonts w:cs="Times New Roman"/>
                <w:sz w:val="20"/>
                <w:szCs w:val="20"/>
                <w:lang w:val="fi-FI"/>
              </w:rPr>
            </w:pPr>
          </w:p>
          <w:p w14:paraId="38D70CDC" w14:textId="77777777" w:rsidR="0050790F" w:rsidRPr="00111DFE"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Tüm sensör ve bobinlerin çalışma gerilimleri 24 V DC olacaktır.</w:t>
            </w:r>
          </w:p>
          <w:p w14:paraId="2D153541" w14:textId="77777777" w:rsidR="0050790F" w:rsidRPr="00111DFE"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Röleler kontakları min 8A güce dayanıklı, LED durum göstergeli ve bas bırak test butonlu olacak şekilde olmalıdır. Röle ve altlığı ayrı olmalı arizi durumda sadece röle değiştirilebilmelidir.</w:t>
            </w:r>
          </w:p>
          <w:p w14:paraId="21A8D695" w14:textId="77777777" w:rsidR="0050790F" w:rsidRPr="00111DFE"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Her Pnömatik sevk ediciin basıncı operatör panelinden takip edilecektir. Basınç sensörleri 4-20 mA çıkış sinyali üretecektir.</w:t>
            </w:r>
          </w:p>
          <w:p w14:paraId="653CCF0B" w14:textId="77777777" w:rsidR="0050790F" w:rsidRPr="00111DFE" w:rsidRDefault="0050790F" w:rsidP="0050790F">
            <w:pPr>
              <w:pStyle w:val="ListeParagraf"/>
              <w:rPr>
                <w:rFonts w:cs="Times New Roman"/>
                <w:sz w:val="20"/>
                <w:szCs w:val="20"/>
                <w:lang w:val="fi-FI"/>
              </w:rPr>
            </w:pPr>
          </w:p>
          <w:p w14:paraId="68DFCCAF" w14:textId="77777777" w:rsidR="0050790F" w:rsidRPr="00111DFE"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Tüm sistemi kapsayan kullanılan bütün elektriksel ve mekaniksel ekipmanları kodlayacak şekilde detaylı elektrik projesi çizilecektir.</w:t>
            </w:r>
          </w:p>
          <w:p w14:paraId="6CBC40CB" w14:textId="77777777" w:rsidR="0050790F" w:rsidRPr="00111DFE" w:rsidRDefault="0050790F" w:rsidP="00EB7770">
            <w:pPr>
              <w:pStyle w:val="ListeParagraf"/>
              <w:numPr>
                <w:ilvl w:val="0"/>
                <w:numId w:val="42"/>
              </w:numPr>
              <w:spacing w:before="0"/>
              <w:jc w:val="left"/>
              <w:rPr>
                <w:rFonts w:cs="Times New Roman"/>
                <w:sz w:val="20"/>
                <w:szCs w:val="20"/>
                <w:lang w:val="fi-FI"/>
              </w:rPr>
            </w:pPr>
            <w:r w:rsidRPr="00111DFE">
              <w:rPr>
                <w:rFonts w:cs="Times New Roman"/>
                <w:sz w:val="20"/>
                <w:szCs w:val="20"/>
                <w:lang w:val="fi-FI"/>
              </w:rPr>
              <w:t xml:space="preserve">Ekipman kodları projedeki sayfa ve sutun bilgilerini </w:t>
            </w:r>
            <w:r w:rsidRPr="00111DFE">
              <w:rPr>
                <w:rFonts w:cs="Times New Roman"/>
                <w:sz w:val="20"/>
                <w:szCs w:val="20"/>
                <w:lang w:val="fi-FI"/>
              </w:rPr>
              <w:lastRenderedPageBreak/>
              <w:t>içermelidir. Üretilen kodlar ilgili ekipmana etiketlenecektir.</w:t>
            </w:r>
          </w:p>
          <w:p w14:paraId="0D0EA92E" w14:textId="77777777" w:rsidR="0050790F" w:rsidRPr="00111DFE" w:rsidRDefault="0050790F" w:rsidP="00EB7770">
            <w:pPr>
              <w:pStyle w:val="stBilgi"/>
              <w:numPr>
                <w:ilvl w:val="0"/>
                <w:numId w:val="41"/>
              </w:numPr>
              <w:tabs>
                <w:tab w:val="clear" w:pos="4153"/>
                <w:tab w:val="clear" w:pos="8306"/>
              </w:tabs>
              <w:spacing w:before="0"/>
              <w:jc w:val="left"/>
              <w:rPr>
                <w:rFonts w:cs="Times New Roman"/>
                <w:sz w:val="20"/>
                <w:szCs w:val="20"/>
                <w:lang w:val="fi-FI"/>
              </w:rPr>
            </w:pPr>
            <w:r w:rsidRPr="00111DFE">
              <w:rPr>
                <w:rFonts w:cs="Times New Roman"/>
                <w:sz w:val="20"/>
                <w:szCs w:val="20"/>
                <w:lang w:val="fi-FI"/>
              </w:rPr>
              <w:t>Pano İçi Kablo Renkleri</w:t>
            </w:r>
          </w:p>
          <w:p w14:paraId="067CFFE3" w14:textId="77777777" w:rsidR="0050790F" w:rsidRPr="00111DFE" w:rsidRDefault="0050790F" w:rsidP="0050790F">
            <w:pPr>
              <w:pStyle w:val="stBilgi"/>
              <w:tabs>
                <w:tab w:val="clear" w:pos="4153"/>
                <w:tab w:val="clear" w:pos="8306"/>
              </w:tabs>
              <w:ind w:left="720"/>
              <w:rPr>
                <w:rFonts w:cs="Times New Roman"/>
                <w:sz w:val="20"/>
                <w:szCs w:val="20"/>
                <w:lang w:val="fi-FI"/>
              </w:rPr>
            </w:pPr>
            <w:r w:rsidRPr="00111DFE">
              <w:rPr>
                <w:rFonts w:cs="Times New Roman"/>
                <w:sz w:val="20"/>
                <w:szCs w:val="20"/>
                <w:lang w:val="fi-FI"/>
              </w:rPr>
              <w:t>Kahverengi : 24 V DC Besleme Kabloları</w:t>
            </w:r>
          </w:p>
          <w:p w14:paraId="04716775" w14:textId="77777777" w:rsidR="0050790F" w:rsidRPr="00111DFE" w:rsidRDefault="0050790F" w:rsidP="0050790F">
            <w:pPr>
              <w:pStyle w:val="stBilgi"/>
              <w:tabs>
                <w:tab w:val="clear" w:pos="4153"/>
                <w:tab w:val="clear" w:pos="8306"/>
              </w:tabs>
              <w:ind w:left="720"/>
              <w:rPr>
                <w:rFonts w:cs="Times New Roman"/>
                <w:sz w:val="20"/>
                <w:szCs w:val="20"/>
                <w:lang w:val="fi-FI"/>
              </w:rPr>
            </w:pPr>
            <w:r w:rsidRPr="00111DFE">
              <w:rPr>
                <w:rFonts w:cs="Times New Roman"/>
                <w:sz w:val="20"/>
                <w:szCs w:val="20"/>
                <w:lang w:val="fi-FI"/>
              </w:rPr>
              <w:t>Mavi : 0 V DC besleme Kabloları</w:t>
            </w:r>
          </w:p>
          <w:p w14:paraId="0D9AABA1" w14:textId="77777777" w:rsidR="0050790F" w:rsidRPr="00111DFE" w:rsidRDefault="0050790F" w:rsidP="0050790F">
            <w:pPr>
              <w:pStyle w:val="stBilgi"/>
              <w:tabs>
                <w:tab w:val="clear" w:pos="4153"/>
                <w:tab w:val="clear" w:pos="8306"/>
              </w:tabs>
              <w:ind w:left="720"/>
              <w:rPr>
                <w:rFonts w:cs="Times New Roman"/>
                <w:sz w:val="20"/>
                <w:szCs w:val="20"/>
                <w:lang w:val="fi-FI"/>
              </w:rPr>
            </w:pPr>
            <w:r w:rsidRPr="00111DFE">
              <w:rPr>
                <w:rFonts w:cs="Times New Roman"/>
                <w:sz w:val="20"/>
                <w:szCs w:val="20"/>
                <w:lang w:val="fi-FI"/>
              </w:rPr>
              <w:t>Sarı : Giriş sinyal kabloları</w:t>
            </w:r>
          </w:p>
          <w:p w14:paraId="01B6F4D7" w14:textId="77777777" w:rsidR="0050790F" w:rsidRPr="00111DFE" w:rsidRDefault="0050790F" w:rsidP="0050790F">
            <w:pPr>
              <w:pStyle w:val="stBilgi"/>
              <w:tabs>
                <w:tab w:val="clear" w:pos="4153"/>
                <w:tab w:val="clear" w:pos="8306"/>
              </w:tabs>
              <w:ind w:left="720"/>
              <w:rPr>
                <w:rFonts w:cs="Times New Roman"/>
                <w:sz w:val="20"/>
                <w:szCs w:val="20"/>
                <w:lang w:val="fi-FI"/>
              </w:rPr>
            </w:pPr>
            <w:r w:rsidRPr="00111DFE">
              <w:rPr>
                <w:rFonts w:cs="Times New Roman"/>
                <w:sz w:val="20"/>
                <w:szCs w:val="20"/>
                <w:lang w:val="fi-FI"/>
              </w:rPr>
              <w:t>Mor : Çıkış Sinyal Kabloları</w:t>
            </w:r>
          </w:p>
          <w:p w14:paraId="62DB9C2B" w14:textId="77777777" w:rsidR="0050790F" w:rsidRPr="00111DFE" w:rsidRDefault="0050790F" w:rsidP="0050790F">
            <w:pPr>
              <w:pStyle w:val="stBilgi"/>
              <w:tabs>
                <w:tab w:val="clear" w:pos="4153"/>
                <w:tab w:val="clear" w:pos="8306"/>
              </w:tabs>
              <w:ind w:left="720"/>
              <w:rPr>
                <w:rFonts w:cs="Times New Roman"/>
                <w:sz w:val="20"/>
                <w:szCs w:val="20"/>
                <w:lang w:val="fi-FI"/>
              </w:rPr>
            </w:pPr>
            <w:r w:rsidRPr="00111DFE">
              <w:rPr>
                <w:rFonts w:cs="Times New Roman"/>
                <w:sz w:val="20"/>
                <w:szCs w:val="20"/>
                <w:lang w:val="fi-FI"/>
              </w:rPr>
              <w:t>Kırmızı : 220 V AC kablolar</w:t>
            </w:r>
          </w:p>
          <w:p w14:paraId="1E030314" w14:textId="77777777" w:rsidR="0050790F" w:rsidRPr="00111DFE" w:rsidRDefault="0050790F" w:rsidP="0050790F">
            <w:pPr>
              <w:pStyle w:val="stBilgi"/>
              <w:tabs>
                <w:tab w:val="clear" w:pos="4153"/>
                <w:tab w:val="clear" w:pos="8306"/>
              </w:tabs>
              <w:ind w:left="720"/>
              <w:rPr>
                <w:rFonts w:cs="Times New Roman"/>
                <w:sz w:val="20"/>
                <w:szCs w:val="20"/>
                <w:lang w:val="fi-FI"/>
              </w:rPr>
            </w:pPr>
            <w:r w:rsidRPr="00111DFE">
              <w:rPr>
                <w:rFonts w:cs="Times New Roman"/>
                <w:sz w:val="20"/>
                <w:szCs w:val="20"/>
                <w:lang w:val="fi-FI"/>
              </w:rPr>
              <w:t>Siyah : 380 V AC kablolar</w:t>
            </w:r>
          </w:p>
          <w:p w14:paraId="7499DE7E" w14:textId="77777777" w:rsidR="0050790F" w:rsidRPr="00111DFE" w:rsidRDefault="0050790F" w:rsidP="00EB7770">
            <w:pPr>
              <w:pStyle w:val="stBilgi"/>
              <w:numPr>
                <w:ilvl w:val="0"/>
                <w:numId w:val="41"/>
              </w:numPr>
              <w:tabs>
                <w:tab w:val="clear" w:pos="4153"/>
                <w:tab w:val="clear" w:pos="8306"/>
              </w:tabs>
              <w:spacing w:before="0"/>
              <w:jc w:val="left"/>
              <w:rPr>
                <w:rFonts w:cs="Times New Roman"/>
                <w:sz w:val="20"/>
                <w:szCs w:val="20"/>
                <w:lang w:val="fi-FI"/>
              </w:rPr>
            </w:pPr>
            <w:r w:rsidRPr="00111DFE">
              <w:rPr>
                <w:rFonts w:cs="Times New Roman"/>
                <w:sz w:val="20"/>
                <w:szCs w:val="20"/>
                <w:lang w:val="fi-FI"/>
              </w:rPr>
              <w:t>Pano dışı kablolama dış kılıfı yağa ve toza ve dış ortam şatlarına uygun Poliüretan malzemeden yapılmış olacak. Kablo damarları ise çok telli ve esnek olacak.</w:t>
            </w:r>
          </w:p>
          <w:p w14:paraId="4DF98BDF" w14:textId="77777777" w:rsidR="0050790F" w:rsidRPr="00111DFE" w:rsidRDefault="0050790F" w:rsidP="00EB7770">
            <w:pPr>
              <w:pStyle w:val="stBilgi"/>
              <w:numPr>
                <w:ilvl w:val="0"/>
                <w:numId w:val="41"/>
              </w:numPr>
              <w:tabs>
                <w:tab w:val="clear" w:pos="4153"/>
                <w:tab w:val="clear" w:pos="8306"/>
              </w:tabs>
              <w:spacing w:before="0"/>
              <w:jc w:val="left"/>
              <w:rPr>
                <w:rFonts w:cs="Times New Roman"/>
                <w:sz w:val="20"/>
                <w:szCs w:val="20"/>
                <w:lang w:val="fi-FI"/>
              </w:rPr>
            </w:pPr>
            <w:r w:rsidRPr="00111DFE">
              <w:rPr>
                <w:rFonts w:cs="Times New Roman"/>
                <w:sz w:val="20"/>
                <w:szCs w:val="20"/>
                <w:lang w:val="fi-FI"/>
              </w:rPr>
              <w:t>Basınç sensörü kabloları elektriksel gürültüye karşı korumalı olacak. (Ekranlı/sheilded).</w:t>
            </w:r>
          </w:p>
          <w:p w14:paraId="7977CCD7" w14:textId="77777777" w:rsidR="0050790F" w:rsidRPr="00051297" w:rsidRDefault="0050790F" w:rsidP="00D95CBC">
            <w:pPr>
              <w:spacing w:before="0"/>
              <w:ind w:firstLine="0"/>
              <w:rPr>
                <w:sz w:val="20"/>
                <w:szCs w:val="20"/>
                <w:lang w:val="tr-TR"/>
              </w:rPr>
            </w:pPr>
          </w:p>
        </w:tc>
        <w:tc>
          <w:tcPr>
            <w:tcW w:w="1291" w:type="dxa"/>
            <w:tcBorders>
              <w:top w:val="single" w:sz="4" w:space="0" w:color="auto"/>
            </w:tcBorders>
            <w:vAlign w:val="center"/>
          </w:tcPr>
          <w:p w14:paraId="03FA445A" w14:textId="77777777" w:rsidR="0050790F" w:rsidRPr="00051297" w:rsidRDefault="0050790F" w:rsidP="00D95CBC">
            <w:pPr>
              <w:spacing w:before="0"/>
              <w:ind w:firstLine="0"/>
              <w:rPr>
                <w:sz w:val="20"/>
                <w:szCs w:val="20"/>
                <w:lang w:val="tr-TR"/>
              </w:rPr>
            </w:pPr>
          </w:p>
        </w:tc>
        <w:tc>
          <w:tcPr>
            <w:tcW w:w="2268" w:type="dxa"/>
            <w:tcBorders>
              <w:top w:val="single" w:sz="4" w:space="0" w:color="auto"/>
            </w:tcBorders>
            <w:vAlign w:val="center"/>
          </w:tcPr>
          <w:p w14:paraId="331CE812" w14:textId="77777777" w:rsidR="0050790F" w:rsidRPr="00051297" w:rsidRDefault="0050790F" w:rsidP="00D95CBC">
            <w:pPr>
              <w:spacing w:before="0"/>
              <w:ind w:firstLine="0"/>
              <w:rPr>
                <w:sz w:val="20"/>
                <w:szCs w:val="20"/>
                <w:lang w:val="tr-TR"/>
              </w:rPr>
            </w:pPr>
          </w:p>
        </w:tc>
        <w:tc>
          <w:tcPr>
            <w:tcW w:w="1842" w:type="dxa"/>
            <w:tcBorders>
              <w:top w:val="single" w:sz="4" w:space="0" w:color="auto"/>
              <w:bottom w:val="nil"/>
            </w:tcBorders>
            <w:shd w:val="thinHorzCross" w:color="auto" w:fill="auto"/>
            <w:vAlign w:val="center"/>
          </w:tcPr>
          <w:p w14:paraId="76FFB6EE" w14:textId="77777777" w:rsidR="0050790F" w:rsidRPr="00051297" w:rsidRDefault="0050790F" w:rsidP="00D95CBC">
            <w:pPr>
              <w:spacing w:before="0"/>
              <w:ind w:firstLine="0"/>
              <w:rPr>
                <w:sz w:val="20"/>
                <w:szCs w:val="20"/>
                <w:lang w:val="tr-TR"/>
              </w:rPr>
            </w:pPr>
          </w:p>
        </w:tc>
      </w:tr>
    </w:tbl>
    <w:p w14:paraId="33C45B14" w14:textId="77777777" w:rsidR="00D95CBC" w:rsidRPr="00051297" w:rsidRDefault="00D95CBC" w:rsidP="00D95CBC">
      <w:pPr>
        <w:spacing w:after="120"/>
        <w:ind w:firstLine="0"/>
        <w:rPr>
          <w:b/>
          <w:sz w:val="20"/>
          <w:szCs w:val="20"/>
          <w:lang w:val="tr-TR"/>
        </w:rPr>
      </w:pPr>
      <w:r w:rsidRPr="00051297">
        <w:rPr>
          <w:b/>
          <w:sz w:val="20"/>
          <w:szCs w:val="20"/>
          <w:lang w:val="tr-TR"/>
        </w:rPr>
        <w:lastRenderedPageBreak/>
        <w:t>B Sütunu</w:t>
      </w:r>
      <w:r w:rsidRPr="00051297">
        <w:rPr>
          <w:b/>
          <w:sz w:val="20"/>
          <w:szCs w:val="20"/>
          <w:lang w:val="tr-TR"/>
        </w:rPr>
        <w:tab/>
        <w:t>: “Teknik Özellikler”</w:t>
      </w:r>
    </w:p>
    <w:p w14:paraId="0EE6E9AE" w14:textId="77777777" w:rsidR="00D95CBC" w:rsidRPr="00051297" w:rsidRDefault="00D95CBC" w:rsidP="00EB7770">
      <w:pPr>
        <w:numPr>
          <w:ilvl w:val="0"/>
          <w:numId w:val="26"/>
        </w:numPr>
        <w:tabs>
          <w:tab w:val="clear" w:pos="720"/>
        </w:tabs>
        <w:spacing w:after="120"/>
        <w:ind w:left="714" w:hanging="357"/>
        <w:rPr>
          <w:sz w:val="20"/>
          <w:szCs w:val="20"/>
          <w:lang w:val="tr-TR"/>
        </w:rPr>
      </w:pPr>
      <w:r w:rsidRPr="00051297">
        <w:rPr>
          <w:sz w:val="20"/>
          <w:szCs w:val="20"/>
          <w:lang w:val="tr-TR"/>
        </w:rPr>
        <w:t>İstenen özellikleri gösterir, Söz.EK2’deki “Teknik Şartname”</w:t>
      </w:r>
      <w:r>
        <w:rPr>
          <w:sz w:val="20"/>
          <w:szCs w:val="20"/>
          <w:lang w:val="tr-TR"/>
        </w:rPr>
        <w:t>de belirtilen Teknik Özellikler</w:t>
      </w:r>
      <w:r w:rsidRPr="00051297">
        <w:rPr>
          <w:sz w:val="20"/>
          <w:szCs w:val="20"/>
          <w:lang w:val="tr-TR"/>
        </w:rPr>
        <w:t xml:space="preserve"> ile aynıdır.</w:t>
      </w:r>
    </w:p>
    <w:p w14:paraId="4B9F82C4" w14:textId="77777777" w:rsidR="00D95CBC" w:rsidRPr="00051297" w:rsidRDefault="00D95CBC" w:rsidP="00D95CBC">
      <w:pPr>
        <w:spacing w:after="120"/>
        <w:ind w:firstLine="0"/>
        <w:rPr>
          <w:sz w:val="20"/>
          <w:szCs w:val="20"/>
          <w:lang w:val="tr-TR"/>
        </w:rPr>
      </w:pPr>
      <w:r w:rsidRPr="00051297">
        <w:rPr>
          <w:b/>
          <w:sz w:val="20"/>
          <w:szCs w:val="20"/>
          <w:lang w:val="tr-TR"/>
        </w:rPr>
        <w:t>D Sütunu</w:t>
      </w:r>
      <w:r w:rsidRPr="00051297">
        <w:rPr>
          <w:b/>
          <w:sz w:val="20"/>
          <w:szCs w:val="20"/>
          <w:lang w:val="tr-TR"/>
        </w:rPr>
        <w:tab/>
        <w:t xml:space="preserve">: </w:t>
      </w:r>
      <w:r w:rsidRPr="00051297">
        <w:rPr>
          <w:sz w:val="20"/>
          <w:szCs w:val="20"/>
          <w:lang w:val="tr-TR"/>
        </w:rPr>
        <w:t>“</w:t>
      </w:r>
      <w:r w:rsidRPr="00051297">
        <w:rPr>
          <w:b/>
          <w:sz w:val="20"/>
          <w:szCs w:val="20"/>
          <w:lang w:val="tr-TR"/>
        </w:rPr>
        <w:t>Teklif edilen özellikler</w:t>
      </w:r>
      <w:r w:rsidRPr="00051297">
        <w:rPr>
          <w:sz w:val="20"/>
          <w:szCs w:val="20"/>
          <w:lang w:val="tr-TR"/>
        </w:rPr>
        <w:t>”</w:t>
      </w:r>
    </w:p>
    <w:p w14:paraId="416868C7" w14:textId="77777777" w:rsidR="00D95CBC" w:rsidRPr="00051297" w:rsidRDefault="00D95CBC" w:rsidP="00EB7770">
      <w:pPr>
        <w:numPr>
          <w:ilvl w:val="0"/>
          <w:numId w:val="26"/>
        </w:numPr>
        <w:tabs>
          <w:tab w:val="clear" w:pos="720"/>
        </w:tabs>
        <w:spacing w:after="120"/>
        <w:ind w:left="714" w:hanging="357"/>
        <w:rPr>
          <w:sz w:val="20"/>
          <w:szCs w:val="20"/>
          <w:lang w:val="tr-TR"/>
        </w:rPr>
      </w:pPr>
      <w:r w:rsidRPr="00051297">
        <w:rPr>
          <w:sz w:val="20"/>
          <w:szCs w:val="20"/>
          <w:lang w:val="tr-TR"/>
        </w:rPr>
        <w:t xml:space="preserve">İstekli tarafından doldurulacaktır ve teklif edilen ürünlerin detaylı özelliklerini </w:t>
      </w:r>
      <w:proofErr w:type="gramStart"/>
      <w:r w:rsidRPr="00051297">
        <w:rPr>
          <w:sz w:val="20"/>
          <w:szCs w:val="20"/>
          <w:lang w:val="tr-TR"/>
        </w:rPr>
        <w:t>içerecektir(</w:t>
      </w:r>
      <w:proofErr w:type="gramEnd"/>
      <w:r w:rsidRPr="00051297">
        <w:rPr>
          <w:sz w:val="20"/>
          <w:szCs w:val="20"/>
          <w:lang w:val="tr-TR"/>
        </w:rPr>
        <w:t>“uygun” veya “evet” gibi kelimeler yeterli değildir).</w:t>
      </w:r>
    </w:p>
    <w:p w14:paraId="5D887062" w14:textId="77777777" w:rsidR="00D95CBC" w:rsidRPr="00051297" w:rsidRDefault="00D95CBC" w:rsidP="00D95CBC">
      <w:pPr>
        <w:spacing w:after="120"/>
        <w:ind w:firstLine="0"/>
        <w:rPr>
          <w:sz w:val="20"/>
          <w:szCs w:val="20"/>
          <w:lang w:val="tr-TR"/>
        </w:rPr>
      </w:pPr>
      <w:r w:rsidRPr="00051297">
        <w:rPr>
          <w:b/>
          <w:sz w:val="20"/>
          <w:szCs w:val="20"/>
          <w:lang w:val="tr-TR"/>
        </w:rPr>
        <w:t>E Sütunu</w:t>
      </w:r>
      <w:r w:rsidRPr="00051297">
        <w:rPr>
          <w:b/>
          <w:sz w:val="20"/>
          <w:szCs w:val="20"/>
          <w:lang w:val="tr-TR"/>
        </w:rPr>
        <w:tab/>
        <w:t xml:space="preserve">: </w:t>
      </w:r>
      <w:r w:rsidRPr="00051297">
        <w:rPr>
          <w:sz w:val="20"/>
          <w:szCs w:val="20"/>
          <w:lang w:val="tr-TR"/>
        </w:rPr>
        <w:t>“</w:t>
      </w:r>
      <w:r w:rsidRPr="00051297">
        <w:rPr>
          <w:b/>
          <w:sz w:val="20"/>
          <w:szCs w:val="20"/>
          <w:lang w:val="tr-TR"/>
        </w:rPr>
        <w:t>İlgili notlar, açıklamalar, dokümantasyon</w:t>
      </w:r>
      <w:r w:rsidRPr="00051297">
        <w:rPr>
          <w:sz w:val="20"/>
          <w:szCs w:val="20"/>
          <w:lang w:val="tr-TR"/>
        </w:rPr>
        <w:t>”</w:t>
      </w:r>
    </w:p>
    <w:p w14:paraId="564C547D" w14:textId="77777777" w:rsidR="00D95CBC" w:rsidRPr="00051297" w:rsidRDefault="00D95CBC" w:rsidP="00EB7770">
      <w:pPr>
        <w:numPr>
          <w:ilvl w:val="0"/>
          <w:numId w:val="26"/>
        </w:numPr>
        <w:tabs>
          <w:tab w:val="clear" w:pos="720"/>
        </w:tabs>
        <w:spacing w:after="120"/>
        <w:ind w:left="714" w:hanging="357"/>
        <w:rPr>
          <w:sz w:val="20"/>
          <w:szCs w:val="20"/>
          <w:lang w:val="tr-TR"/>
        </w:rPr>
      </w:pPr>
      <w:r w:rsidRPr="00051297">
        <w:rPr>
          <w:sz w:val="20"/>
          <w:szCs w:val="20"/>
          <w:lang w:val="tr-TR"/>
        </w:rPr>
        <w:t>İsteklinin teklif ettiği ürün hakkında açıklama yapmalı ve ilgili dokümanlara referans vermelidir.</w:t>
      </w:r>
    </w:p>
    <w:p w14:paraId="49522709" w14:textId="77777777" w:rsidR="00D95CBC" w:rsidRPr="00051297" w:rsidRDefault="00D95CBC" w:rsidP="00D95CBC">
      <w:pPr>
        <w:spacing w:after="120"/>
        <w:ind w:firstLine="0"/>
        <w:rPr>
          <w:sz w:val="20"/>
          <w:szCs w:val="20"/>
          <w:lang w:val="tr-TR"/>
        </w:rPr>
      </w:pPr>
      <w:r w:rsidRPr="00051297">
        <w:rPr>
          <w:b/>
          <w:sz w:val="20"/>
          <w:szCs w:val="20"/>
          <w:lang w:val="tr-TR"/>
        </w:rPr>
        <w:t>F Sütunu</w:t>
      </w:r>
      <w:r w:rsidRPr="00051297">
        <w:rPr>
          <w:b/>
          <w:sz w:val="20"/>
          <w:szCs w:val="20"/>
          <w:lang w:val="tr-TR"/>
        </w:rPr>
        <w:tab/>
        <w:t xml:space="preserve">: </w:t>
      </w:r>
      <w:r w:rsidRPr="00051297">
        <w:rPr>
          <w:sz w:val="20"/>
          <w:szCs w:val="20"/>
          <w:lang w:val="tr-TR"/>
        </w:rPr>
        <w:t>“</w:t>
      </w:r>
      <w:r w:rsidRPr="00051297">
        <w:rPr>
          <w:b/>
          <w:sz w:val="20"/>
          <w:szCs w:val="20"/>
          <w:lang w:val="tr-TR"/>
        </w:rPr>
        <w:t>Değerlendirme Komitesi notları</w:t>
      </w:r>
      <w:r w:rsidRPr="00051297">
        <w:rPr>
          <w:sz w:val="20"/>
          <w:szCs w:val="20"/>
          <w:lang w:val="tr-TR"/>
        </w:rPr>
        <w:t>”</w:t>
      </w:r>
    </w:p>
    <w:p w14:paraId="6FB06620" w14:textId="77777777" w:rsidR="00D95CBC" w:rsidRPr="00051297" w:rsidRDefault="00D95CBC" w:rsidP="00EB7770">
      <w:pPr>
        <w:numPr>
          <w:ilvl w:val="0"/>
          <w:numId w:val="26"/>
        </w:numPr>
        <w:tabs>
          <w:tab w:val="clear" w:pos="720"/>
        </w:tabs>
        <w:spacing w:after="120"/>
        <w:ind w:left="714" w:hanging="357"/>
        <w:rPr>
          <w:sz w:val="20"/>
          <w:szCs w:val="20"/>
          <w:lang w:val="tr-TR"/>
        </w:rPr>
      </w:pPr>
      <w:r w:rsidRPr="00051297">
        <w:rPr>
          <w:sz w:val="20"/>
          <w:szCs w:val="20"/>
          <w:lang w:val="tr-TR"/>
        </w:rPr>
        <w:t xml:space="preserve">Komisyon (Komite) üyelerinin doldurması için boş bırakılacaktır. </w:t>
      </w:r>
    </w:p>
    <w:p w14:paraId="5D4ABC01" w14:textId="77777777" w:rsidR="00D95CBC" w:rsidRPr="00051297" w:rsidRDefault="00D95CBC" w:rsidP="00D95CBC">
      <w:pPr>
        <w:spacing w:after="120"/>
        <w:ind w:firstLine="0"/>
        <w:rPr>
          <w:sz w:val="20"/>
          <w:szCs w:val="20"/>
          <w:lang w:val="tr-TR"/>
        </w:rPr>
      </w:pPr>
      <w:r w:rsidRPr="00051297">
        <w:rPr>
          <w:sz w:val="20"/>
          <w:szCs w:val="20"/>
          <w:lang w:val="tr-TR"/>
        </w:rPr>
        <w:t xml:space="preserve">Verilen bilgiler ve dokümanlar teklif edilen modelleri, varsa farklı seçenekleri açık olarak belirtmelidir. Teklif edilen özelliklerle istenen özelliklerin kıyaslaması komite üyeleri tarafından kolaylıkla yapılabilmelidir. </w:t>
      </w:r>
    </w:p>
    <w:p w14:paraId="171B5F3D" w14:textId="77777777" w:rsidR="00D95CBC" w:rsidRPr="00051297" w:rsidRDefault="00D95CBC" w:rsidP="00D95CBC">
      <w:pPr>
        <w:spacing w:after="120"/>
        <w:ind w:firstLine="0"/>
        <w:rPr>
          <w:sz w:val="20"/>
          <w:szCs w:val="20"/>
          <w:lang w:val="tr-TR"/>
        </w:rPr>
      </w:pPr>
      <w:r w:rsidRPr="00051297">
        <w:rPr>
          <w:sz w:val="20"/>
          <w:szCs w:val="20"/>
          <w:lang w:val="tr-TR"/>
        </w:rPr>
        <w:t>Komite üyelerinin verilen teklifleri tam olarak anlamaları gerekmektedir. Yeterli açıklıkta bulunmayan teklifler Değerlendirme Komitesi tarafından reddedilebilir.</w:t>
      </w:r>
    </w:p>
    <w:p w14:paraId="102157B8" w14:textId="77777777" w:rsidR="00D95CBC" w:rsidRPr="0050790F" w:rsidRDefault="00D95CBC" w:rsidP="00D95CBC">
      <w:pPr>
        <w:spacing w:after="120"/>
        <w:ind w:firstLine="0"/>
        <w:rPr>
          <w:sz w:val="20"/>
          <w:szCs w:val="20"/>
          <w:u w:val="single"/>
          <w:lang w:val="tr-TR"/>
        </w:rPr>
      </w:pPr>
    </w:p>
    <w:p w14:paraId="6A2ED5EE" w14:textId="77777777" w:rsidR="00D95CBC" w:rsidRPr="0050790F" w:rsidRDefault="00D95CBC" w:rsidP="00D95CBC">
      <w:pPr>
        <w:spacing w:after="120"/>
        <w:ind w:firstLine="0"/>
        <w:rPr>
          <w:sz w:val="20"/>
          <w:szCs w:val="20"/>
          <w:u w:val="single"/>
          <w:lang w:val="tr-TR"/>
        </w:rPr>
      </w:pPr>
      <w:r w:rsidRPr="0050790F">
        <w:rPr>
          <w:sz w:val="20"/>
          <w:szCs w:val="20"/>
          <w:u w:val="single"/>
          <w:lang w:val="tr-TR"/>
        </w:rPr>
        <w:t>Fiyat teklifi ayrı zarfa konmalı ve kapalı olarak Teknik Teklif ile birlikte teslim edilmelidir.</w:t>
      </w:r>
    </w:p>
    <w:p w14:paraId="21D1EC1F" w14:textId="77777777" w:rsidR="00D95CBC" w:rsidRPr="00051297" w:rsidRDefault="00D95CBC" w:rsidP="00D95CBC">
      <w:pPr>
        <w:spacing w:after="120"/>
        <w:ind w:firstLine="0"/>
        <w:rPr>
          <w:b/>
          <w:sz w:val="20"/>
          <w:szCs w:val="20"/>
          <w:lang w:val="tr-TR"/>
        </w:rPr>
      </w:pPr>
    </w:p>
    <w:p w14:paraId="0D5C20E1" w14:textId="77777777" w:rsidR="00D95CBC" w:rsidRPr="00051297" w:rsidRDefault="00D95CBC" w:rsidP="00D95CBC">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İsteklinin Kaşesi</w:t>
      </w:r>
    </w:p>
    <w:p w14:paraId="22661362" w14:textId="77777777" w:rsidR="00D95CBC" w:rsidRPr="00051297" w:rsidRDefault="00D95CBC" w:rsidP="00D95CBC">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 xml:space="preserve">  Yetkili İmza</w:t>
      </w:r>
    </w:p>
    <w:p w14:paraId="4102608E" w14:textId="77777777" w:rsidR="00D95CBC" w:rsidRPr="00051297" w:rsidRDefault="00D95CBC" w:rsidP="00D95CBC">
      <w:pPr>
        <w:spacing w:after="120"/>
        <w:ind w:firstLine="0"/>
        <w:rPr>
          <w:b/>
          <w:sz w:val="20"/>
          <w:szCs w:val="20"/>
          <w:lang w:val="tr-TR"/>
        </w:rPr>
      </w:pPr>
    </w:p>
    <w:p w14:paraId="133F0C25" w14:textId="77777777" w:rsidR="00D95CBC" w:rsidRPr="00051297" w:rsidRDefault="00D95CBC" w:rsidP="00D74FD3">
      <w:pPr>
        <w:overflowPunct w:val="0"/>
        <w:autoSpaceDE w:val="0"/>
        <w:autoSpaceDN w:val="0"/>
        <w:adjustRightInd w:val="0"/>
        <w:spacing w:after="120"/>
        <w:ind w:firstLine="0"/>
        <w:textAlignment w:val="baseline"/>
        <w:rPr>
          <w:b/>
          <w:color w:val="000000"/>
          <w:lang w:val="tr-TR"/>
        </w:rPr>
      </w:pPr>
    </w:p>
    <w:p w14:paraId="74C191C6" w14:textId="77777777" w:rsidR="00D95CBC" w:rsidRPr="00051297" w:rsidRDefault="00D95CBC" w:rsidP="00D95CBC">
      <w:pPr>
        <w:overflowPunct w:val="0"/>
        <w:autoSpaceDE w:val="0"/>
        <w:autoSpaceDN w:val="0"/>
        <w:adjustRightInd w:val="0"/>
        <w:spacing w:after="120"/>
        <w:jc w:val="center"/>
        <w:textAlignment w:val="baseline"/>
        <w:rPr>
          <w:b/>
          <w:color w:val="000000"/>
          <w:lang w:val="tr-TR"/>
        </w:rPr>
      </w:pPr>
    </w:p>
    <w:p w14:paraId="41024AD2" w14:textId="77777777" w:rsidR="00D95CBC" w:rsidRPr="00051297" w:rsidRDefault="00D95CBC" w:rsidP="00D95CBC">
      <w:pPr>
        <w:overflowPunct w:val="0"/>
        <w:autoSpaceDE w:val="0"/>
        <w:autoSpaceDN w:val="0"/>
        <w:adjustRightInd w:val="0"/>
        <w:spacing w:after="120"/>
        <w:jc w:val="center"/>
        <w:textAlignment w:val="baseline"/>
        <w:rPr>
          <w:b/>
          <w:color w:val="000000"/>
          <w:lang w:val="tr-TR"/>
        </w:rPr>
      </w:pPr>
    </w:p>
    <w:p w14:paraId="0FFD37BA" w14:textId="77777777" w:rsidR="00D95CBC" w:rsidRPr="00051297" w:rsidRDefault="00D95CBC" w:rsidP="00D95CBC">
      <w:pPr>
        <w:overflowPunct w:val="0"/>
        <w:autoSpaceDE w:val="0"/>
        <w:autoSpaceDN w:val="0"/>
        <w:adjustRightInd w:val="0"/>
        <w:spacing w:after="120"/>
        <w:jc w:val="center"/>
        <w:textAlignment w:val="baseline"/>
        <w:rPr>
          <w:b/>
          <w:color w:val="000000"/>
          <w:lang w:val="tr-TR"/>
        </w:rPr>
      </w:pPr>
    </w:p>
    <w:p w14:paraId="004FA175" w14:textId="77777777" w:rsidR="00D95CBC" w:rsidRPr="00051297" w:rsidRDefault="00D95CBC" w:rsidP="00D95CBC">
      <w:pPr>
        <w:overflowPunct w:val="0"/>
        <w:autoSpaceDE w:val="0"/>
        <w:autoSpaceDN w:val="0"/>
        <w:adjustRightInd w:val="0"/>
        <w:spacing w:after="120"/>
        <w:jc w:val="center"/>
        <w:textAlignment w:val="baseline"/>
        <w:rPr>
          <w:b/>
          <w:color w:val="000000"/>
          <w:lang w:val="tr-TR"/>
        </w:rPr>
      </w:pPr>
    </w:p>
    <w:p w14:paraId="09F1B28A" w14:textId="77777777" w:rsidR="00D95CBC" w:rsidRPr="00051297" w:rsidRDefault="00D95CBC" w:rsidP="00D95CBC">
      <w:pPr>
        <w:overflowPunct w:val="0"/>
        <w:autoSpaceDE w:val="0"/>
        <w:autoSpaceDN w:val="0"/>
        <w:adjustRightInd w:val="0"/>
        <w:spacing w:after="120"/>
        <w:jc w:val="center"/>
        <w:textAlignment w:val="baseline"/>
        <w:rPr>
          <w:b/>
          <w:color w:val="000000"/>
          <w:lang w:val="tr-TR"/>
        </w:rPr>
      </w:pPr>
    </w:p>
    <w:p w14:paraId="185B11FB" w14:textId="77777777" w:rsidR="00D95CBC" w:rsidRPr="00051297" w:rsidRDefault="00D95CBC" w:rsidP="00D95CBC">
      <w:pPr>
        <w:overflowPunct w:val="0"/>
        <w:autoSpaceDE w:val="0"/>
        <w:autoSpaceDN w:val="0"/>
        <w:adjustRightInd w:val="0"/>
        <w:spacing w:after="120"/>
        <w:jc w:val="center"/>
        <w:textAlignment w:val="baseline"/>
        <w:rPr>
          <w:b/>
          <w:color w:val="000000"/>
          <w:lang w:val="tr-TR"/>
        </w:rPr>
      </w:pPr>
    </w:p>
    <w:p w14:paraId="78CD94BA" w14:textId="77777777" w:rsidR="00D95CBC" w:rsidRPr="00051297" w:rsidRDefault="00D95CBC" w:rsidP="00D95CBC">
      <w:pPr>
        <w:overflowPunct w:val="0"/>
        <w:autoSpaceDE w:val="0"/>
        <w:autoSpaceDN w:val="0"/>
        <w:adjustRightInd w:val="0"/>
        <w:spacing w:after="120"/>
        <w:jc w:val="center"/>
        <w:textAlignment w:val="baseline"/>
        <w:rPr>
          <w:b/>
          <w:color w:val="000000"/>
          <w:lang w:val="tr-TR"/>
        </w:rPr>
      </w:pPr>
    </w:p>
    <w:p w14:paraId="01CF8A43" w14:textId="77777777" w:rsidR="00D95CBC" w:rsidRPr="00051297" w:rsidRDefault="00D95CBC" w:rsidP="00D95CBC">
      <w:pPr>
        <w:overflowPunct w:val="0"/>
        <w:autoSpaceDE w:val="0"/>
        <w:autoSpaceDN w:val="0"/>
        <w:adjustRightInd w:val="0"/>
        <w:spacing w:after="120"/>
        <w:jc w:val="center"/>
        <w:textAlignment w:val="baseline"/>
        <w:rPr>
          <w:b/>
          <w:color w:val="000000"/>
          <w:lang w:val="tr-TR"/>
        </w:rPr>
      </w:pPr>
    </w:p>
    <w:p w14:paraId="11F7F0C1" w14:textId="77777777" w:rsidR="00D95CBC" w:rsidRPr="00051297" w:rsidRDefault="00D95CBC" w:rsidP="00D95CBC">
      <w:pPr>
        <w:overflowPunct w:val="0"/>
        <w:autoSpaceDE w:val="0"/>
        <w:autoSpaceDN w:val="0"/>
        <w:adjustRightInd w:val="0"/>
        <w:spacing w:after="120"/>
        <w:jc w:val="center"/>
        <w:textAlignment w:val="baseline"/>
        <w:rPr>
          <w:b/>
          <w:color w:val="000000"/>
          <w:lang w:val="tr-TR"/>
        </w:rPr>
      </w:pPr>
    </w:p>
    <w:p w14:paraId="6FDBC95F" w14:textId="77777777" w:rsidR="00D95CBC" w:rsidRPr="00051297" w:rsidRDefault="00D95CBC" w:rsidP="00D95CBC">
      <w:pPr>
        <w:overflowPunct w:val="0"/>
        <w:autoSpaceDE w:val="0"/>
        <w:autoSpaceDN w:val="0"/>
        <w:adjustRightInd w:val="0"/>
        <w:spacing w:after="120"/>
        <w:jc w:val="center"/>
        <w:textAlignment w:val="baseline"/>
        <w:rPr>
          <w:b/>
          <w:color w:val="000000"/>
          <w:lang w:val="tr-TR"/>
        </w:rPr>
      </w:pPr>
    </w:p>
    <w:p w14:paraId="5DC92743" w14:textId="77777777" w:rsidR="00D95CBC" w:rsidRPr="00051297" w:rsidRDefault="00D95CBC" w:rsidP="00D95CBC">
      <w:pPr>
        <w:pStyle w:val="Balk6"/>
        <w:ind w:firstLine="0"/>
        <w:jc w:val="center"/>
        <w:rPr>
          <w:lang w:val="tr-TR"/>
        </w:rPr>
      </w:pPr>
      <w:bookmarkStart w:id="25" w:name="_Söz.Ek-4:_Mali_Teklif"/>
      <w:bookmarkStart w:id="26" w:name="_Toc233021557"/>
      <w:bookmarkEnd w:id="25"/>
      <w:r w:rsidRPr="00051297">
        <w:rPr>
          <w:lang w:val="tr-TR"/>
        </w:rPr>
        <w:t>Söz. Ek-4: Mali Teklif</w:t>
      </w:r>
      <w:bookmarkEnd w:id="26"/>
    </w:p>
    <w:p w14:paraId="08F428F5"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19D3FCE6"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7499B860"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48433D40" w14:textId="77777777" w:rsidR="00D95CBC" w:rsidRPr="00051297" w:rsidRDefault="00D95CBC" w:rsidP="00D95CBC">
      <w:pPr>
        <w:overflowPunct w:val="0"/>
        <w:autoSpaceDE w:val="0"/>
        <w:autoSpaceDN w:val="0"/>
        <w:adjustRightInd w:val="0"/>
        <w:spacing w:after="120"/>
        <w:jc w:val="center"/>
        <w:textAlignment w:val="baseline"/>
        <w:rPr>
          <w:color w:val="000000"/>
          <w:lang w:val="tr-TR"/>
        </w:rPr>
      </w:pPr>
      <w:r w:rsidRPr="00051297">
        <w:rPr>
          <w:color w:val="000000"/>
          <w:highlight w:val="lightGray"/>
          <w:lang w:val="tr-TR"/>
        </w:rPr>
        <w:t>(</w:t>
      </w:r>
      <w:r w:rsidRPr="00051297">
        <w:rPr>
          <w:color w:val="000000"/>
          <w:sz w:val="20"/>
          <w:szCs w:val="20"/>
          <w:highlight w:val="lightGray"/>
          <w:lang w:val="tr-TR"/>
        </w:rPr>
        <w:t>İhale kapsamında tekliflerin sunulması aşamasında Mali Teklifler ayrı bir zarf içerisinde kapalı olarak sunulacaktır</w:t>
      </w:r>
      <w:r w:rsidRPr="00051297">
        <w:rPr>
          <w:color w:val="000000"/>
          <w:highlight w:val="lightGray"/>
          <w:lang w:val="tr-TR"/>
        </w:rPr>
        <w:t>)</w:t>
      </w:r>
    </w:p>
    <w:p w14:paraId="56919C30" w14:textId="77777777" w:rsidR="00D95CBC" w:rsidRPr="00051297" w:rsidRDefault="00D95CBC" w:rsidP="00D95CBC">
      <w:pPr>
        <w:overflowPunct w:val="0"/>
        <w:autoSpaceDE w:val="0"/>
        <w:autoSpaceDN w:val="0"/>
        <w:adjustRightInd w:val="0"/>
        <w:spacing w:after="120"/>
        <w:jc w:val="center"/>
        <w:textAlignment w:val="baseline"/>
        <w:rPr>
          <w:b/>
          <w:color w:val="000000"/>
          <w:lang w:val="tr-TR"/>
        </w:rPr>
      </w:pPr>
    </w:p>
    <w:p w14:paraId="2B21B268" w14:textId="77777777" w:rsidR="00D95CBC" w:rsidRPr="00051297" w:rsidRDefault="00D95CBC" w:rsidP="00D95CBC">
      <w:pPr>
        <w:overflowPunct w:val="0"/>
        <w:autoSpaceDE w:val="0"/>
        <w:autoSpaceDN w:val="0"/>
        <w:adjustRightInd w:val="0"/>
        <w:spacing w:after="120"/>
        <w:jc w:val="center"/>
        <w:textAlignment w:val="baseline"/>
        <w:rPr>
          <w:b/>
          <w:color w:val="000000"/>
          <w:lang w:val="tr-TR"/>
        </w:rPr>
      </w:pPr>
    </w:p>
    <w:p w14:paraId="46C618DF" w14:textId="77777777" w:rsidR="00D95CBC" w:rsidRPr="00051297" w:rsidRDefault="00D95CBC" w:rsidP="00D95CBC">
      <w:pPr>
        <w:overflowPunct w:val="0"/>
        <w:autoSpaceDE w:val="0"/>
        <w:autoSpaceDN w:val="0"/>
        <w:adjustRightInd w:val="0"/>
        <w:spacing w:after="120"/>
        <w:jc w:val="center"/>
        <w:textAlignment w:val="baseline"/>
        <w:rPr>
          <w:b/>
          <w:color w:val="000000"/>
          <w:lang w:val="tr-TR"/>
        </w:rPr>
      </w:pPr>
    </w:p>
    <w:p w14:paraId="38B4FBBA" w14:textId="77777777" w:rsidR="00D95CBC" w:rsidRPr="00051297" w:rsidRDefault="00D95CBC" w:rsidP="00D95CBC">
      <w:pPr>
        <w:overflowPunct w:val="0"/>
        <w:autoSpaceDE w:val="0"/>
        <w:autoSpaceDN w:val="0"/>
        <w:adjustRightInd w:val="0"/>
        <w:spacing w:after="120"/>
        <w:jc w:val="center"/>
        <w:textAlignment w:val="baseline"/>
        <w:rPr>
          <w:b/>
          <w:color w:val="000000"/>
          <w:lang w:val="tr-TR"/>
        </w:rPr>
      </w:pPr>
    </w:p>
    <w:p w14:paraId="1229EACF" w14:textId="77777777" w:rsidR="00D95CBC" w:rsidRPr="00051297" w:rsidRDefault="00D95CBC" w:rsidP="00D95CBC">
      <w:pPr>
        <w:overflowPunct w:val="0"/>
        <w:autoSpaceDE w:val="0"/>
        <w:autoSpaceDN w:val="0"/>
        <w:adjustRightInd w:val="0"/>
        <w:spacing w:after="120"/>
        <w:jc w:val="center"/>
        <w:textAlignment w:val="baseline"/>
        <w:rPr>
          <w:b/>
          <w:color w:val="000000"/>
          <w:lang w:val="tr-TR"/>
        </w:rPr>
      </w:pPr>
    </w:p>
    <w:p w14:paraId="6D21D1AD" w14:textId="77777777" w:rsidR="00D95CBC" w:rsidRPr="00051297" w:rsidRDefault="00D95CBC" w:rsidP="00D95CBC">
      <w:pPr>
        <w:overflowPunct w:val="0"/>
        <w:autoSpaceDE w:val="0"/>
        <w:autoSpaceDN w:val="0"/>
        <w:adjustRightInd w:val="0"/>
        <w:spacing w:after="120"/>
        <w:jc w:val="center"/>
        <w:textAlignment w:val="baseline"/>
        <w:rPr>
          <w:b/>
          <w:color w:val="000000"/>
          <w:lang w:val="tr-TR"/>
        </w:rPr>
      </w:pPr>
    </w:p>
    <w:p w14:paraId="4575C8D1" w14:textId="77777777" w:rsidR="00D95CBC" w:rsidRPr="00051297" w:rsidRDefault="00D95CBC" w:rsidP="00D95CBC">
      <w:pPr>
        <w:overflowPunct w:val="0"/>
        <w:autoSpaceDE w:val="0"/>
        <w:autoSpaceDN w:val="0"/>
        <w:adjustRightInd w:val="0"/>
        <w:spacing w:after="120"/>
        <w:jc w:val="center"/>
        <w:textAlignment w:val="baseline"/>
        <w:rPr>
          <w:b/>
          <w:color w:val="000000"/>
          <w:lang w:val="tr-TR"/>
        </w:rPr>
      </w:pPr>
    </w:p>
    <w:p w14:paraId="52A5D437" w14:textId="77777777" w:rsidR="00D95CBC" w:rsidRPr="00051297" w:rsidRDefault="00D95CBC" w:rsidP="00D95CBC">
      <w:pPr>
        <w:overflowPunct w:val="0"/>
        <w:autoSpaceDE w:val="0"/>
        <w:autoSpaceDN w:val="0"/>
        <w:adjustRightInd w:val="0"/>
        <w:spacing w:after="120"/>
        <w:jc w:val="center"/>
        <w:textAlignment w:val="baseline"/>
        <w:rPr>
          <w:b/>
          <w:color w:val="000000"/>
          <w:lang w:val="tr-TR"/>
        </w:rPr>
      </w:pPr>
    </w:p>
    <w:p w14:paraId="3ECB1719" w14:textId="77777777" w:rsidR="00D95CBC" w:rsidRPr="00051297" w:rsidRDefault="00D95CBC" w:rsidP="00D95CBC">
      <w:pPr>
        <w:overflowPunct w:val="0"/>
        <w:autoSpaceDE w:val="0"/>
        <w:autoSpaceDN w:val="0"/>
        <w:adjustRightInd w:val="0"/>
        <w:spacing w:after="120"/>
        <w:jc w:val="center"/>
        <w:textAlignment w:val="baseline"/>
        <w:rPr>
          <w:b/>
          <w:color w:val="000000"/>
          <w:lang w:val="tr-TR"/>
        </w:rPr>
      </w:pPr>
    </w:p>
    <w:p w14:paraId="1042011D" w14:textId="77777777" w:rsidR="00D95CBC" w:rsidRPr="00051297" w:rsidRDefault="00D95CBC" w:rsidP="00D95CBC">
      <w:pPr>
        <w:overflowPunct w:val="0"/>
        <w:autoSpaceDE w:val="0"/>
        <w:autoSpaceDN w:val="0"/>
        <w:adjustRightInd w:val="0"/>
        <w:spacing w:after="120"/>
        <w:jc w:val="center"/>
        <w:textAlignment w:val="baseline"/>
        <w:rPr>
          <w:b/>
          <w:color w:val="000000"/>
          <w:lang w:val="tr-TR"/>
        </w:rPr>
      </w:pPr>
    </w:p>
    <w:p w14:paraId="4F315FA5" w14:textId="77777777" w:rsidR="00D95CBC" w:rsidRPr="00051297" w:rsidRDefault="00D95CBC" w:rsidP="00D95CBC">
      <w:pPr>
        <w:overflowPunct w:val="0"/>
        <w:autoSpaceDE w:val="0"/>
        <w:autoSpaceDN w:val="0"/>
        <w:adjustRightInd w:val="0"/>
        <w:spacing w:after="120"/>
        <w:jc w:val="center"/>
        <w:textAlignment w:val="baseline"/>
        <w:rPr>
          <w:b/>
          <w:color w:val="000000"/>
          <w:lang w:val="tr-TR"/>
        </w:rPr>
      </w:pPr>
    </w:p>
    <w:p w14:paraId="342F19EE" w14:textId="77777777" w:rsidR="00D95CBC" w:rsidRPr="00051297" w:rsidRDefault="00D95CBC" w:rsidP="00D74FD3">
      <w:pPr>
        <w:overflowPunct w:val="0"/>
        <w:autoSpaceDE w:val="0"/>
        <w:autoSpaceDN w:val="0"/>
        <w:adjustRightInd w:val="0"/>
        <w:spacing w:after="120"/>
        <w:ind w:firstLine="0"/>
        <w:jc w:val="center"/>
        <w:textAlignment w:val="baseline"/>
        <w:rPr>
          <w:b/>
          <w:color w:val="000000"/>
          <w:lang w:val="tr-TR"/>
        </w:rPr>
      </w:pPr>
      <w:r w:rsidRPr="00051297">
        <w:rPr>
          <w:b/>
          <w:color w:val="000000"/>
          <w:lang w:val="tr-TR"/>
        </w:rPr>
        <w:lastRenderedPageBreak/>
        <w:br w:type="page"/>
      </w:r>
    </w:p>
    <w:p w14:paraId="0E0282E6" w14:textId="77777777" w:rsidR="00D95CBC" w:rsidRPr="00051297" w:rsidRDefault="00D95CBC" w:rsidP="00D95CBC">
      <w:pPr>
        <w:overflowPunct w:val="0"/>
        <w:autoSpaceDE w:val="0"/>
        <w:autoSpaceDN w:val="0"/>
        <w:adjustRightInd w:val="0"/>
        <w:spacing w:after="120"/>
        <w:ind w:firstLine="0"/>
        <w:textAlignment w:val="baseline"/>
        <w:rPr>
          <w:b/>
          <w:color w:val="000000"/>
          <w:lang w:val="tr-TR"/>
        </w:rPr>
      </w:pPr>
    </w:p>
    <w:p w14:paraId="11647751" w14:textId="77777777" w:rsidR="00D95CBC" w:rsidRPr="00051297" w:rsidRDefault="00D95CBC" w:rsidP="00D95CBC">
      <w:pPr>
        <w:overflowPunct w:val="0"/>
        <w:autoSpaceDE w:val="0"/>
        <w:autoSpaceDN w:val="0"/>
        <w:adjustRightInd w:val="0"/>
        <w:spacing w:after="120"/>
        <w:ind w:firstLine="0"/>
        <w:textAlignment w:val="baseline"/>
        <w:rPr>
          <w:b/>
          <w:color w:val="000000"/>
          <w:lang w:val="tr-TR"/>
        </w:rPr>
      </w:pPr>
    </w:p>
    <w:p w14:paraId="56421606" w14:textId="77777777" w:rsidR="00D95CBC" w:rsidRPr="00051297" w:rsidRDefault="00D95CBC" w:rsidP="00D74FD3">
      <w:pPr>
        <w:ind w:firstLine="0"/>
        <w:jc w:val="center"/>
        <w:rPr>
          <w:rFonts w:cs="Arial"/>
          <w:b/>
          <w:color w:val="000000"/>
          <w:sz w:val="20"/>
          <w:lang w:val="tr-TR" w:eastAsia="en-GB"/>
        </w:rPr>
      </w:pPr>
    </w:p>
    <w:p w14:paraId="4053B57A" w14:textId="77777777" w:rsidR="00D95CBC" w:rsidRPr="00051297" w:rsidRDefault="00D95CBC" w:rsidP="00D95CBC">
      <w:pPr>
        <w:ind w:firstLine="0"/>
        <w:rPr>
          <w:rFonts w:cs="Arial"/>
          <w:color w:val="000000"/>
          <w:sz w:val="20"/>
          <w:lang w:val="tr-TR" w:eastAsia="en-GB"/>
        </w:rPr>
      </w:pPr>
    </w:p>
    <w:p w14:paraId="6665E63B" w14:textId="77777777" w:rsidR="00D95CBC" w:rsidRPr="00051297" w:rsidRDefault="00D95CBC" w:rsidP="00D95CBC">
      <w:pPr>
        <w:overflowPunct w:val="0"/>
        <w:autoSpaceDE w:val="0"/>
        <w:autoSpaceDN w:val="0"/>
        <w:adjustRightInd w:val="0"/>
        <w:spacing w:after="120"/>
        <w:ind w:firstLine="0"/>
        <w:jc w:val="center"/>
        <w:textAlignment w:val="baseline"/>
        <w:rPr>
          <w:b/>
          <w:color w:val="000000"/>
          <w:lang w:val="tr-TR"/>
        </w:rPr>
      </w:pPr>
      <w:r w:rsidRPr="00051297">
        <w:rPr>
          <w:b/>
          <w:color w:val="000000"/>
          <w:lang w:val="tr-TR"/>
        </w:rPr>
        <w:t>Mal Alımı İhaleleri İçin</w:t>
      </w:r>
    </w:p>
    <w:p w14:paraId="6E3E4843" w14:textId="77777777" w:rsidR="00D95CBC" w:rsidRPr="00051297" w:rsidRDefault="00D95CBC" w:rsidP="00D95CBC">
      <w:pPr>
        <w:pStyle w:val="titredoc"/>
        <w:spacing w:after="120"/>
        <w:ind w:firstLine="0"/>
        <w:jc w:val="left"/>
        <w:rPr>
          <w:rFonts w:ascii="Times New Roman" w:hAnsi="Times New Roman"/>
          <w:b/>
          <w:szCs w:val="28"/>
          <w:lang w:val="tr-TR"/>
        </w:rPr>
      </w:pPr>
    </w:p>
    <w:p w14:paraId="66672295" w14:textId="77777777" w:rsidR="00D95CBC" w:rsidRPr="00051297" w:rsidRDefault="00D95CBC" w:rsidP="00D95CBC">
      <w:pPr>
        <w:pStyle w:val="titredoc"/>
        <w:spacing w:after="120"/>
        <w:ind w:firstLine="0"/>
        <w:jc w:val="left"/>
        <w:rPr>
          <w:rFonts w:ascii="Times New Roman" w:hAnsi="Times New Roman"/>
          <w:b/>
          <w:sz w:val="24"/>
          <w:szCs w:val="24"/>
          <w:lang w:val="tr-TR"/>
        </w:rPr>
      </w:pPr>
      <w:r w:rsidRPr="00051297">
        <w:rPr>
          <w:rFonts w:ascii="Times New Roman" w:hAnsi="Times New Roman"/>
          <w:b/>
          <w:sz w:val="24"/>
          <w:szCs w:val="24"/>
          <w:lang w:val="tr-TR"/>
        </w:rPr>
        <w:t>MALİ TEKLİF FORMU                                                                   Söz. EK:4b</w:t>
      </w:r>
    </w:p>
    <w:p w14:paraId="1DA68BDE" w14:textId="77777777" w:rsidR="00D95CBC" w:rsidRPr="00051297" w:rsidRDefault="00D95CBC" w:rsidP="00D95CBC">
      <w:pPr>
        <w:ind w:firstLine="0"/>
        <w:rPr>
          <w:lang w:val="tr-TR" w:eastAsia="en-GB"/>
        </w:rPr>
      </w:pPr>
    </w:p>
    <w:p w14:paraId="1950800B" w14:textId="77777777" w:rsidR="00D95CBC" w:rsidRPr="00051297" w:rsidRDefault="00D95CBC" w:rsidP="00D95CBC">
      <w:pPr>
        <w:spacing w:after="120"/>
        <w:ind w:firstLine="0"/>
        <w:rPr>
          <w:lang w:val="tr-TR"/>
        </w:rPr>
      </w:pPr>
    </w:p>
    <w:p w14:paraId="404CE8E8" w14:textId="77777777" w:rsidR="00D74FD3" w:rsidRPr="00051297" w:rsidRDefault="00D74FD3" w:rsidP="00D74FD3">
      <w:pPr>
        <w:spacing w:after="120"/>
        <w:ind w:firstLine="0"/>
        <w:rPr>
          <w:lang w:val="tr-TR"/>
        </w:rPr>
      </w:pPr>
    </w:p>
    <w:p w14:paraId="618FEDFC" w14:textId="77777777" w:rsidR="00D74FD3" w:rsidRPr="00A87397" w:rsidRDefault="00D74FD3" w:rsidP="00D74FD3">
      <w:pPr>
        <w:spacing w:after="120"/>
        <w:ind w:firstLine="0"/>
        <w:rPr>
          <w:sz w:val="20"/>
          <w:szCs w:val="20"/>
          <w:lang w:val="tr-TR"/>
        </w:rPr>
      </w:pPr>
      <w:r w:rsidRPr="00A87397">
        <w:rPr>
          <w:sz w:val="20"/>
          <w:szCs w:val="20"/>
          <w:lang w:val="tr-TR"/>
        </w:rPr>
        <w:t>Sözleşme başlığı</w:t>
      </w:r>
      <w:r w:rsidRPr="00A87397">
        <w:rPr>
          <w:sz w:val="20"/>
          <w:szCs w:val="20"/>
          <w:lang w:val="tr-TR"/>
        </w:rPr>
        <w:tab/>
        <w:t xml:space="preserve">: </w:t>
      </w:r>
      <w:r w:rsidRPr="00A87397">
        <w:rPr>
          <w:rFonts w:cs="Times New Roman"/>
          <w:sz w:val="20"/>
          <w:szCs w:val="20"/>
          <w:lang w:val="tr-TR"/>
        </w:rPr>
        <w:t xml:space="preserve">2018 YILI ENDÜSTRİYEL </w:t>
      </w:r>
      <w:proofErr w:type="gramStart"/>
      <w:r w:rsidRPr="00A87397">
        <w:rPr>
          <w:rFonts w:cs="Times New Roman"/>
          <w:sz w:val="20"/>
          <w:szCs w:val="20"/>
          <w:lang w:val="tr-TR"/>
        </w:rPr>
        <w:t>SİMBİYOZ  MALİ</w:t>
      </w:r>
      <w:proofErr w:type="gramEnd"/>
      <w:r w:rsidRPr="00A87397">
        <w:rPr>
          <w:rFonts w:cs="Times New Roman"/>
          <w:sz w:val="20"/>
          <w:szCs w:val="20"/>
          <w:lang w:val="tr-TR"/>
        </w:rPr>
        <w:t xml:space="preserve"> DESTEK PROGRAMI kapsamında sağlanan mali destek ile </w:t>
      </w:r>
      <w:r w:rsidRPr="00A87397">
        <w:rPr>
          <w:rFonts w:cs="Times New Roman"/>
          <w:sz w:val="20"/>
          <w:szCs w:val="20"/>
          <w:lang w:eastAsia="fi-FI"/>
        </w:rPr>
        <w:t xml:space="preserve">DÖKTAŞ DÖKÜMCÜLÜK TEHLİKESİZ FAN TOZU ATIKLARININ ÇİMENTO FABRİKASINDA ALTERNATİF HAMMADDE OLARAK KULLANILMASI </w:t>
      </w:r>
      <w:r w:rsidRPr="00A87397">
        <w:rPr>
          <w:rFonts w:cs="Times New Roman"/>
          <w:sz w:val="20"/>
          <w:szCs w:val="20"/>
          <w:lang w:val="tr-TR"/>
        </w:rPr>
        <w:t xml:space="preserve">PROJESİ’ne ait 1 Adet </w:t>
      </w:r>
      <w:r w:rsidRPr="00A87397">
        <w:rPr>
          <w:rFonts w:cs="Times New Roman"/>
          <w:sz w:val="20"/>
          <w:szCs w:val="20"/>
        </w:rPr>
        <w:t>TOZ SEVK SİSTEMİ</w:t>
      </w:r>
      <w:r w:rsidRPr="00A87397">
        <w:rPr>
          <w:rFonts w:cs="Times New Roman"/>
          <w:sz w:val="20"/>
          <w:szCs w:val="20"/>
          <w:lang w:val="tr-TR"/>
        </w:rPr>
        <w:t xml:space="preserve"> Temini</w:t>
      </w:r>
      <w:r w:rsidRPr="00A87397">
        <w:rPr>
          <w:sz w:val="20"/>
          <w:szCs w:val="20"/>
          <w:lang w:val="tr-TR"/>
        </w:rPr>
        <w:t xml:space="preserve"> </w:t>
      </w:r>
    </w:p>
    <w:p w14:paraId="69A9D75A" w14:textId="77777777" w:rsidR="00D74FD3" w:rsidRPr="00D74FD3" w:rsidRDefault="00D74FD3" w:rsidP="00D74FD3">
      <w:pPr>
        <w:pStyle w:val="Default"/>
        <w:jc w:val="both"/>
        <w:rPr>
          <w:rFonts w:ascii="Calibri" w:hAnsi="Calibri" w:cs="Calibri"/>
          <w:sz w:val="22"/>
          <w:szCs w:val="22"/>
          <w:lang w:eastAsia="fi-FI"/>
        </w:rPr>
      </w:pPr>
      <w:r w:rsidRPr="00A87397">
        <w:rPr>
          <w:sz w:val="20"/>
          <w:szCs w:val="20"/>
        </w:rPr>
        <w:t>Yayın referansı</w:t>
      </w:r>
      <w:r w:rsidRPr="00A87397">
        <w:rPr>
          <w:sz w:val="20"/>
          <w:szCs w:val="20"/>
        </w:rPr>
        <w:tab/>
        <w:t xml:space="preserve">: </w:t>
      </w:r>
      <w:r w:rsidRPr="00A87397">
        <w:rPr>
          <w:sz w:val="22"/>
          <w:szCs w:val="22"/>
          <w:lang w:eastAsia="fi-FI"/>
        </w:rPr>
        <w:t>TR41/18/ES/0001</w:t>
      </w:r>
      <w:r w:rsidRPr="00D74FD3">
        <w:rPr>
          <w:rFonts w:ascii="Calibri" w:hAnsi="Calibri" w:cs="Calibri"/>
          <w:sz w:val="22"/>
          <w:szCs w:val="22"/>
          <w:lang w:eastAsia="fi-FI"/>
        </w:rPr>
        <w:t xml:space="preserve"> </w:t>
      </w:r>
    </w:p>
    <w:p w14:paraId="33B78CBC" w14:textId="77777777" w:rsidR="00D95CBC" w:rsidRPr="00051297" w:rsidRDefault="00D95CBC" w:rsidP="00D95CBC">
      <w:pPr>
        <w:spacing w:after="120"/>
        <w:ind w:firstLine="0"/>
        <w:rPr>
          <w:sz w:val="20"/>
          <w:szCs w:val="20"/>
          <w:lang w:val="tr-TR"/>
        </w:rPr>
      </w:pPr>
      <w:r w:rsidRPr="00051297">
        <w:rPr>
          <w:b/>
          <w:sz w:val="20"/>
          <w:szCs w:val="20"/>
          <w:lang w:val="tr-TR"/>
        </w:rPr>
        <w:t>İsteklinin adı</w:t>
      </w:r>
      <w:r w:rsidRPr="00051297">
        <w:rPr>
          <w:b/>
          <w:sz w:val="20"/>
          <w:szCs w:val="20"/>
          <w:lang w:val="tr-TR"/>
        </w:rPr>
        <w:tab/>
      </w:r>
      <w:r w:rsidRPr="00051297">
        <w:rPr>
          <w:b/>
          <w:sz w:val="20"/>
          <w:szCs w:val="20"/>
          <w:lang w:val="tr-TR"/>
        </w:rPr>
        <w:tab/>
        <w:t>:</w:t>
      </w:r>
      <w:r w:rsidRPr="00051297">
        <w:rPr>
          <w:sz w:val="20"/>
          <w:szCs w:val="20"/>
          <w:lang w:val="tr-TR"/>
        </w:rPr>
        <w:t xml:space="preserve"> … … … … … … … … … </w:t>
      </w:r>
    </w:p>
    <w:p w14:paraId="239ED780" w14:textId="77777777" w:rsidR="00D95CBC" w:rsidRPr="00051297" w:rsidRDefault="00D95CBC" w:rsidP="00D95CBC">
      <w:pPr>
        <w:spacing w:after="120"/>
        <w:outlineLvl w:val="0"/>
        <w:rPr>
          <w:sz w:val="20"/>
          <w:szCs w:val="20"/>
          <w:lang w:val="tr-TR"/>
        </w:rPr>
      </w:pPr>
    </w:p>
    <w:tbl>
      <w:tblPr>
        <w:tblW w:w="5571" w:type="pct"/>
        <w:tblInd w:w="-5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5"/>
        <w:gridCol w:w="999"/>
        <w:gridCol w:w="3033"/>
        <w:gridCol w:w="2791"/>
        <w:gridCol w:w="1470"/>
        <w:gridCol w:w="1616"/>
      </w:tblGrid>
      <w:tr w:rsidR="00D95CBC" w:rsidRPr="00051297" w14:paraId="580E3586" w14:textId="77777777" w:rsidTr="00D74FD3">
        <w:tc>
          <w:tcPr>
            <w:tcW w:w="815" w:type="dxa"/>
            <w:shd w:val="pct10" w:color="auto" w:fill="auto"/>
          </w:tcPr>
          <w:p w14:paraId="1FBDFCC1" w14:textId="77777777" w:rsidR="00D95CBC" w:rsidRPr="00051297" w:rsidRDefault="00D95CBC" w:rsidP="00D95CBC">
            <w:pPr>
              <w:spacing w:before="0"/>
              <w:ind w:firstLine="0"/>
              <w:jc w:val="center"/>
              <w:rPr>
                <w:b/>
                <w:sz w:val="20"/>
                <w:szCs w:val="20"/>
                <w:lang w:val="tr-TR"/>
              </w:rPr>
            </w:pPr>
            <w:r w:rsidRPr="00051297">
              <w:rPr>
                <w:b/>
                <w:sz w:val="20"/>
                <w:szCs w:val="20"/>
                <w:lang w:val="tr-TR"/>
              </w:rPr>
              <w:t>Sıra</w:t>
            </w:r>
          </w:p>
          <w:p w14:paraId="569634E1" w14:textId="77777777" w:rsidR="00D95CBC" w:rsidRPr="00051297" w:rsidRDefault="00D95CBC" w:rsidP="00D95CBC">
            <w:pPr>
              <w:spacing w:before="0"/>
              <w:ind w:firstLine="0"/>
              <w:jc w:val="center"/>
              <w:rPr>
                <w:b/>
                <w:sz w:val="20"/>
                <w:szCs w:val="20"/>
                <w:lang w:val="tr-TR"/>
              </w:rPr>
            </w:pPr>
            <w:r w:rsidRPr="00051297">
              <w:rPr>
                <w:b/>
                <w:sz w:val="20"/>
                <w:szCs w:val="20"/>
                <w:lang w:val="tr-TR"/>
              </w:rPr>
              <w:t>No</w:t>
            </w:r>
          </w:p>
        </w:tc>
        <w:tc>
          <w:tcPr>
            <w:tcW w:w="999" w:type="dxa"/>
            <w:shd w:val="pct10" w:color="auto" w:fill="auto"/>
          </w:tcPr>
          <w:p w14:paraId="5B77817D" w14:textId="77777777" w:rsidR="00D95CBC" w:rsidRPr="00051297" w:rsidRDefault="00D95CBC" w:rsidP="00D95CBC">
            <w:pPr>
              <w:spacing w:before="0"/>
              <w:ind w:firstLine="0"/>
              <w:jc w:val="center"/>
              <w:rPr>
                <w:b/>
                <w:sz w:val="20"/>
                <w:szCs w:val="20"/>
                <w:lang w:val="tr-TR"/>
              </w:rPr>
            </w:pPr>
            <w:r w:rsidRPr="00051297">
              <w:rPr>
                <w:b/>
                <w:sz w:val="20"/>
                <w:szCs w:val="20"/>
                <w:lang w:val="tr-TR"/>
              </w:rPr>
              <w:t>Miktar</w:t>
            </w:r>
          </w:p>
        </w:tc>
        <w:tc>
          <w:tcPr>
            <w:tcW w:w="3033" w:type="dxa"/>
            <w:shd w:val="pct10" w:color="auto" w:fill="auto"/>
          </w:tcPr>
          <w:p w14:paraId="12AF8BE1" w14:textId="77777777" w:rsidR="00D95CBC" w:rsidRPr="00051297" w:rsidRDefault="00D95CBC" w:rsidP="00D95CBC">
            <w:pPr>
              <w:spacing w:before="0"/>
              <w:ind w:firstLine="0"/>
              <w:jc w:val="center"/>
              <w:rPr>
                <w:b/>
                <w:sz w:val="20"/>
                <w:szCs w:val="20"/>
                <w:lang w:val="tr-TR"/>
              </w:rPr>
            </w:pPr>
            <w:r w:rsidRPr="00051297">
              <w:rPr>
                <w:b/>
                <w:sz w:val="20"/>
                <w:szCs w:val="20"/>
                <w:lang w:val="tr-TR"/>
              </w:rPr>
              <w:t>Teklif Edilen Özellikler (Marka/Model Dâhil)</w:t>
            </w:r>
          </w:p>
        </w:tc>
        <w:tc>
          <w:tcPr>
            <w:tcW w:w="2791" w:type="dxa"/>
            <w:shd w:val="pct10" w:color="auto" w:fill="auto"/>
          </w:tcPr>
          <w:p w14:paraId="7395E6B1" w14:textId="77777777" w:rsidR="00D95CBC" w:rsidRPr="00051297" w:rsidRDefault="00D95CBC" w:rsidP="00D95CBC">
            <w:pPr>
              <w:spacing w:before="0"/>
              <w:ind w:firstLine="0"/>
              <w:jc w:val="center"/>
              <w:rPr>
                <w:b/>
                <w:sz w:val="20"/>
                <w:szCs w:val="20"/>
                <w:lang w:val="tr-TR"/>
              </w:rPr>
            </w:pPr>
            <w:r w:rsidRPr="00051297">
              <w:rPr>
                <w:b/>
                <w:sz w:val="20"/>
                <w:szCs w:val="20"/>
                <w:lang w:val="tr-TR"/>
              </w:rPr>
              <w:t>&lt;DDP&gt; &lt;Kabul Yeri&gt; Teslimat İçin Birim Fiyatlar (TL)</w:t>
            </w:r>
          </w:p>
        </w:tc>
        <w:tc>
          <w:tcPr>
            <w:tcW w:w="1470" w:type="dxa"/>
            <w:shd w:val="pct10" w:color="auto" w:fill="auto"/>
          </w:tcPr>
          <w:p w14:paraId="58BFF7BB" w14:textId="77777777" w:rsidR="00D95CBC" w:rsidRPr="00051297" w:rsidRDefault="00D95CBC" w:rsidP="00D95CBC">
            <w:pPr>
              <w:spacing w:before="0"/>
              <w:ind w:firstLine="0"/>
              <w:jc w:val="center"/>
              <w:rPr>
                <w:b/>
                <w:sz w:val="20"/>
                <w:szCs w:val="20"/>
                <w:lang w:val="tr-TR"/>
              </w:rPr>
            </w:pPr>
            <w:r w:rsidRPr="00051297">
              <w:rPr>
                <w:b/>
                <w:sz w:val="20"/>
                <w:szCs w:val="20"/>
                <w:lang w:val="tr-TR"/>
              </w:rPr>
              <w:t>Toplam</w:t>
            </w:r>
          </w:p>
          <w:p w14:paraId="578F9C45" w14:textId="77777777" w:rsidR="00D95CBC" w:rsidRPr="00051297" w:rsidRDefault="00D95CBC" w:rsidP="00D95CBC">
            <w:pPr>
              <w:spacing w:before="0"/>
              <w:ind w:firstLine="0"/>
              <w:jc w:val="center"/>
              <w:rPr>
                <w:b/>
                <w:sz w:val="20"/>
                <w:szCs w:val="20"/>
                <w:lang w:val="tr-TR"/>
              </w:rPr>
            </w:pPr>
            <w:r w:rsidRPr="00051297">
              <w:rPr>
                <w:b/>
                <w:sz w:val="20"/>
                <w:szCs w:val="20"/>
                <w:lang w:val="tr-TR"/>
              </w:rPr>
              <w:t>(KDV Hariç TL)</w:t>
            </w:r>
          </w:p>
        </w:tc>
        <w:tc>
          <w:tcPr>
            <w:tcW w:w="1616" w:type="dxa"/>
            <w:tcBorders>
              <w:top w:val="single" w:sz="4" w:space="0" w:color="auto"/>
              <w:right w:val="single" w:sz="4" w:space="0" w:color="auto"/>
            </w:tcBorders>
            <w:shd w:val="pct10" w:color="auto" w:fill="auto"/>
          </w:tcPr>
          <w:p w14:paraId="3B6AED04" w14:textId="77777777" w:rsidR="00D95CBC" w:rsidRPr="00051297" w:rsidRDefault="00D95CBC" w:rsidP="00D95CBC">
            <w:pPr>
              <w:spacing w:before="0"/>
              <w:ind w:firstLine="0"/>
              <w:jc w:val="center"/>
              <w:rPr>
                <w:b/>
                <w:sz w:val="20"/>
                <w:szCs w:val="20"/>
                <w:lang w:val="tr-TR"/>
              </w:rPr>
            </w:pPr>
            <w:r w:rsidRPr="00051297">
              <w:rPr>
                <w:b/>
                <w:sz w:val="20"/>
                <w:szCs w:val="20"/>
                <w:lang w:val="tr-TR"/>
              </w:rPr>
              <w:t>Toplam</w:t>
            </w:r>
          </w:p>
          <w:p w14:paraId="10138627" w14:textId="77777777" w:rsidR="00D95CBC" w:rsidRPr="00051297" w:rsidRDefault="00D95CBC" w:rsidP="00D95CBC">
            <w:pPr>
              <w:spacing w:before="0"/>
              <w:ind w:firstLine="0"/>
              <w:jc w:val="center"/>
              <w:rPr>
                <w:b/>
                <w:sz w:val="20"/>
                <w:szCs w:val="20"/>
                <w:lang w:val="tr-TR"/>
              </w:rPr>
            </w:pPr>
            <w:r w:rsidRPr="00051297">
              <w:rPr>
                <w:b/>
                <w:sz w:val="20"/>
                <w:szCs w:val="20"/>
                <w:lang w:val="tr-TR"/>
              </w:rPr>
              <w:t>(KDV Dâhil TL)</w:t>
            </w:r>
          </w:p>
        </w:tc>
      </w:tr>
      <w:tr w:rsidR="00D95CBC" w:rsidRPr="00051297" w14:paraId="1606AC2C" w14:textId="77777777" w:rsidTr="00D74FD3">
        <w:trPr>
          <w:trHeight w:val="397"/>
        </w:trPr>
        <w:tc>
          <w:tcPr>
            <w:tcW w:w="815" w:type="dxa"/>
            <w:vAlign w:val="center"/>
          </w:tcPr>
          <w:p w14:paraId="342827BA" w14:textId="77777777" w:rsidR="00D95CBC" w:rsidRPr="00051297" w:rsidRDefault="00D95CBC" w:rsidP="00D95CBC">
            <w:pPr>
              <w:spacing w:before="0"/>
              <w:ind w:firstLine="0"/>
              <w:jc w:val="center"/>
              <w:rPr>
                <w:b/>
                <w:sz w:val="20"/>
                <w:szCs w:val="20"/>
                <w:lang w:val="tr-TR"/>
              </w:rPr>
            </w:pPr>
            <w:r w:rsidRPr="00051297">
              <w:rPr>
                <w:b/>
                <w:sz w:val="20"/>
                <w:szCs w:val="20"/>
                <w:lang w:val="tr-TR"/>
              </w:rPr>
              <w:t>1</w:t>
            </w:r>
          </w:p>
        </w:tc>
        <w:tc>
          <w:tcPr>
            <w:tcW w:w="999" w:type="dxa"/>
            <w:vAlign w:val="center"/>
          </w:tcPr>
          <w:p w14:paraId="0388E071" w14:textId="77777777" w:rsidR="00D95CBC" w:rsidRPr="00051297" w:rsidRDefault="00D74FD3" w:rsidP="00D95CBC">
            <w:pPr>
              <w:spacing w:before="0"/>
              <w:ind w:firstLine="0"/>
              <w:rPr>
                <w:sz w:val="20"/>
                <w:szCs w:val="20"/>
                <w:lang w:val="tr-TR"/>
              </w:rPr>
            </w:pPr>
            <w:r>
              <w:rPr>
                <w:sz w:val="20"/>
                <w:szCs w:val="20"/>
                <w:lang w:val="tr-TR"/>
              </w:rPr>
              <w:t>1 ADET</w:t>
            </w:r>
          </w:p>
        </w:tc>
        <w:tc>
          <w:tcPr>
            <w:tcW w:w="3033" w:type="dxa"/>
            <w:vAlign w:val="center"/>
          </w:tcPr>
          <w:p w14:paraId="351708AC" w14:textId="77777777" w:rsidR="00D95CBC" w:rsidRPr="00051297" w:rsidRDefault="00D74FD3" w:rsidP="00D95CBC">
            <w:pPr>
              <w:spacing w:before="0"/>
              <w:ind w:firstLine="0"/>
              <w:rPr>
                <w:sz w:val="20"/>
                <w:szCs w:val="20"/>
                <w:lang w:val="tr-TR"/>
              </w:rPr>
            </w:pPr>
            <w:r>
              <w:rPr>
                <w:sz w:val="20"/>
                <w:szCs w:val="20"/>
                <w:lang w:val="tr-TR"/>
              </w:rPr>
              <w:t>TOZ SEVK SİSTEMİ</w:t>
            </w:r>
          </w:p>
        </w:tc>
        <w:tc>
          <w:tcPr>
            <w:tcW w:w="2791" w:type="dxa"/>
            <w:vAlign w:val="center"/>
          </w:tcPr>
          <w:p w14:paraId="4FB47C1C" w14:textId="77777777" w:rsidR="00D95CBC" w:rsidRPr="00051297" w:rsidRDefault="00D95CBC" w:rsidP="00D95CBC">
            <w:pPr>
              <w:spacing w:before="0"/>
              <w:ind w:firstLine="0"/>
              <w:rPr>
                <w:sz w:val="20"/>
                <w:szCs w:val="20"/>
                <w:lang w:val="tr-TR"/>
              </w:rPr>
            </w:pPr>
          </w:p>
        </w:tc>
        <w:tc>
          <w:tcPr>
            <w:tcW w:w="1470" w:type="dxa"/>
            <w:vAlign w:val="center"/>
          </w:tcPr>
          <w:p w14:paraId="5A0A1EE7" w14:textId="77777777" w:rsidR="00D95CBC" w:rsidRPr="00051297" w:rsidRDefault="00D95CBC" w:rsidP="00D95CBC">
            <w:pPr>
              <w:spacing w:before="0"/>
              <w:ind w:firstLine="0"/>
              <w:rPr>
                <w:sz w:val="20"/>
                <w:szCs w:val="20"/>
                <w:lang w:val="tr-TR"/>
              </w:rPr>
            </w:pPr>
          </w:p>
        </w:tc>
        <w:tc>
          <w:tcPr>
            <w:tcW w:w="1616" w:type="dxa"/>
          </w:tcPr>
          <w:p w14:paraId="515070DD" w14:textId="77777777" w:rsidR="00D95CBC" w:rsidRPr="00051297" w:rsidRDefault="00D95CBC" w:rsidP="00D95CBC">
            <w:pPr>
              <w:spacing w:before="0"/>
              <w:ind w:firstLine="0"/>
              <w:rPr>
                <w:sz w:val="20"/>
                <w:szCs w:val="20"/>
                <w:lang w:val="tr-TR"/>
              </w:rPr>
            </w:pPr>
          </w:p>
        </w:tc>
      </w:tr>
      <w:tr w:rsidR="00D95CBC" w:rsidRPr="00051297" w14:paraId="3BAC51E1" w14:textId="77777777" w:rsidTr="00D74FD3">
        <w:trPr>
          <w:trHeight w:val="397"/>
        </w:trPr>
        <w:tc>
          <w:tcPr>
            <w:tcW w:w="815" w:type="dxa"/>
            <w:vAlign w:val="center"/>
          </w:tcPr>
          <w:p w14:paraId="1907DE51" w14:textId="77777777" w:rsidR="00D95CBC" w:rsidRPr="00051297" w:rsidRDefault="00D95CBC" w:rsidP="00D95CBC">
            <w:pPr>
              <w:spacing w:before="0"/>
              <w:ind w:firstLine="0"/>
              <w:jc w:val="center"/>
              <w:rPr>
                <w:b/>
                <w:sz w:val="20"/>
                <w:szCs w:val="20"/>
                <w:lang w:val="tr-TR"/>
              </w:rPr>
            </w:pPr>
            <w:r w:rsidRPr="00051297">
              <w:rPr>
                <w:b/>
                <w:sz w:val="20"/>
                <w:szCs w:val="20"/>
                <w:lang w:val="tr-TR"/>
              </w:rPr>
              <w:t>2</w:t>
            </w:r>
          </w:p>
        </w:tc>
        <w:tc>
          <w:tcPr>
            <w:tcW w:w="999" w:type="dxa"/>
            <w:vAlign w:val="center"/>
          </w:tcPr>
          <w:p w14:paraId="5DE88418" w14:textId="77777777" w:rsidR="00D95CBC" w:rsidRPr="00051297" w:rsidRDefault="00D95CBC" w:rsidP="00D95CBC">
            <w:pPr>
              <w:spacing w:before="0"/>
              <w:ind w:firstLine="0"/>
              <w:rPr>
                <w:sz w:val="20"/>
                <w:szCs w:val="20"/>
                <w:lang w:val="tr-TR"/>
              </w:rPr>
            </w:pPr>
          </w:p>
        </w:tc>
        <w:tc>
          <w:tcPr>
            <w:tcW w:w="3033" w:type="dxa"/>
            <w:vAlign w:val="center"/>
          </w:tcPr>
          <w:p w14:paraId="3C206F2D" w14:textId="77777777" w:rsidR="00D95CBC" w:rsidRPr="00051297" w:rsidRDefault="00D95CBC" w:rsidP="00D95CBC">
            <w:pPr>
              <w:spacing w:before="0"/>
              <w:ind w:firstLine="0"/>
              <w:rPr>
                <w:sz w:val="20"/>
                <w:szCs w:val="20"/>
                <w:lang w:val="tr-TR"/>
              </w:rPr>
            </w:pPr>
          </w:p>
        </w:tc>
        <w:tc>
          <w:tcPr>
            <w:tcW w:w="2791" w:type="dxa"/>
            <w:vAlign w:val="center"/>
          </w:tcPr>
          <w:p w14:paraId="4355DEC0" w14:textId="77777777" w:rsidR="00D95CBC" w:rsidRPr="00051297" w:rsidRDefault="00D95CBC" w:rsidP="00D95CBC">
            <w:pPr>
              <w:spacing w:before="0"/>
              <w:ind w:firstLine="0"/>
              <w:rPr>
                <w:sz w:val="20"/>
                <w:szCs w:val="20"/>
                <w:lang w:val="tr-TR"/>
              </w:rPr>
            </w:pPr>
          </w:p>
        </w:tc>
        <w:tc>
          <w:tcPr>
            <w:tcW w:w="1470" w:type="dxa"/>
            <w:vAlign w:val="center"/>
          </w:tcPr>
          <w:p w14:paraId="504F3794" w14:textId="77777777" w:rsidR="00D95CBC" w:rsidRPr="00051297" w:rsidRDefault="00D95CBC" w:rsidP="00D95CBC">
            <w:pPr>
              <w:spacing w:before="0"/>
              <w:ind w:firstLine="0"/>
              <w:rPr>
                <w:sz w:val="20"/>
                <w:szCs w:val="20"/>
                <w:lang w:val="tr-TR"/>
              </w:rPr>
            </w:pPr>
          </w:p>
        </w:tc>
        <w:tc>
          <w:tcPr>
            <w:tcW w:w="1616" w:type="dxa"/>
          </w:tcPr>
          <w:p w14:paraId="0A13FBB7" w14:textId="77777777" w:rsidR="00D95CBC" w:rsidRPr="00051297" w:rsidRDefault="00D95CBC" w:rsidP="00D95CBC">
            <w:pPr>
              <w:spacing w:before="0"/>
              <w:ind w:firstLine="0"/>
              <w:rPr>
                <w:sz w:val="20"/>
                <w:szCs w:val="20"/>
                <w:lang w:val="tr-TR"/>
              </w:rPr>
            </w:pPr>
          </w:p>
        </w:tc>
      </w:tr>
      <w:tr w:rsidR="00D95CBC" w:rsidRPr="00051297" w14:paraId="12567A61" w14:textId="77777777" w:rsidTr="00D74FD3">
        <w:trPr>
          <w:trHeight w:val="397"/>
        </w:trPr>
        <w:tc>
          <w:tcPr>
            <w:tcW w:w="815" w:type="dxa"/>
            <w:vAlign w:val="center"/>
          </w:tcPr>
          <w:p w14:paraId="5CCDF9A1" w14:textId="77777777" w:rsidR="00D95CBC" w:rsidRPr="00051297" w:rsidRDefault="00D95CBC" w:rsidP="00D95CBC">
            <w:pPr>
              <w:spacing w:before="0"/>
              <w:ind w:firstLine="0"/>
              <w:jc w:val="center"/>
              <w:rPr>
                <w:b/>
                <w:sz w:val="20"/>
                <w:szCs w:val="20"/>
                <w:lang w:val="tr-TR"/>
              </w:rPr>
            </w:pPr>
            <w:r w:rsidRPr="00051297">
              <w:rPr>
                <w:b/>
                <w:sz w:val="20"/>
                <w:szCs w:val="20"/>
                <w:lang w:val="tr-TR"/>
              </w:rPr>
              <w:t>3</w:t>
            </w:r>
          </w:p>
        </w:tc>
        <w:tc>
          <w:tcPr>
            <w:tcW w:w="999" w:type="dxa"/>
            <w:vAlign w:val="center"/>
          </w:tcPr>
          <w:p w14:paraId="64EE8DF9" w14:textId="77777777" w:rsidR="00D95CBC" w:rsidRPr="00051297" w:rsidRDefault="00D95CBC" w:rsidP="00D95CBC">
            <w:pPr>
              <w:spacing w:before="0"/>
              <w:ind w:firstLine="0"/>
              <w:rPr>
                <w:sz w:val="20"/>
                <w:szCs w:val="20"/>
                <w:lang w:val="tr-TR"/>
              </w:rPr>
            </w:pPr>
          </w:p>
        </w:tc>
        <w:tc>
          <w:tcPr>
            <w:tcW w:w="3033" w:type="dxa"/>
            <w:vAlign w:val="center"/>
          </w:tcPr>
          <w:p w14:paraId="2EC9664B" w14:textId="77777777" w:rsidR="00D95CBC" w:rsidRPr="00051297" w:rsidRDefault="00D95CBC" w:rsidP="00D95CBC">
            <w:pPr>
              <w:spacing w:before="0"/>
              <w:ind w:firstLine="0"/>
              <w:rPr>
                <w:sz w:val="20"/>
                <w:szCs w:val="20"/>
                <w:lang w:val="tr-TR"/>
              </w:rPr>
            </w:pPr>
          </w:p>
        </w:tc>
        <w:tc>
          <w:tcPr>
            <w:tcW w:w="2791" w:type="dxa"/>
            <w:vAlign w:val="center"/>
          </w:tcPr>
          <w:p w14:paraId="7F66271B" w14:textId="77777777" w:rsidR="00D95CBC" w:rsidRPr="00051297" w:rsidRDefault="00D95CBC" w:rsidP="00D95CBC">
            <w:pPr>
              <w:spacing w:before="0"/>
              <w:ind w:firstLine="0"/>
              <w:rPr>
                <w:sz w:val="20"/>
                <w:szCs w:val="20"/>
                <w:lang w:val="tr-TR"/>
              </w:rPr>
            </w:pPr>
          </w:p>
        </w:tc>
        <w:tc>
          <w:tcPr>
            <w:tcW w:w="1470" w:type="dxa"/>
            <w:vAlign w:val="center"/>
          </w:tcPr>
          <w:p w14:paraId="0CF72B2D" w14:textId="77777777" w:rsidR="00D95CBC" w:rsidRPr="00051297" w:rsidRDefault="00D95CBC" w:rsidP="00D95CBC">
            <w:pPr>
              <w:spacing w:before="0"/>
              <w:ind w:firstLine="0"/>
              <w:rPr>
                <w:sz w:val="20"/>
                <w:szCs w:val="20"/>
                <w:lang w:val="tr-TR"/>
              </w:rPr>
            </w:pPr>
          </w:p>
        </w:tc>
        <w:tc>
          <w:tcPr>
            <w:tcW w:w="1616" w:type="dxa"/>
          </w:tcPr>
          <w:p w14:paraId="01401446" w14:textId="77777777" w:rsidR="00D95CBC" w:rsidRPr="00051297" w:rsidRDefault="00D95CBC" w:rsidP="00D95CBC">
            <w:pPr>
              <w:spacing w:before="0"/>
              <w:ind w:firstLine="0"/>
              <w:rPr>
                <w:sz w:val="20"/>
                <w:szCs w:val="20"/>
                <w:lang w:val="tr-TR"/>
              </w:rPr>
            </w:pPr>
          </w:p>
        </w:tc>
      </w:tr>
      <w:tr w:rsidR="00D95CBC" w:rsidRPr="00051297" w14:paraId="1417C5D9" w14:textId="77777777" w:rsidTr="00D74FD3">
        <w:trPr>
          <w:trHeight w:val="397"/>
        </w:trPr>
        <w:tc>
          <w:tcPr>
            <w:tcW w:w="815" w:type="dxa"/>
            <w:vAlign w:val="center"/>
          </w:tcPr>
          <w:p w14:paraId="1AA19084" w14:textId="77777777" w:rsidR="00D95CBC" w:rsidRPr="00051297" w:rsidRDefault="00D95CBC" w:rsidP="00D95CBC">
            <w:pPr>
              <w:spacing w:before="0"/>
              <w:ind w:firstLine="0"/>
              <w:jc w:val="center"/>
              <w:rPr>
                <w:b/>
                <w:sz w:val="20"/>
                <w:szCs w:val="20"/>
                <w:lang w:val="tr-TR"/>
              </w:rPr>
            </w:pPr>
            <w:r w:rsidRPr="00051297">
              <w:rPr>
                <w:b/>
                <w:sz w:val="20"/>
                <w:szCs w:val="20"/>
                <w:lang w:val="tr-TR"/>
              </w:rPr>
              <w:t>4</w:t>
            </w:r>
          </w:p>
        </w:tc>
        <w:tc>
          <w:tcPr>
            <w:tcW w:w="999" w:type="dxa"/>
            <w:vAlign w:val="center"/>
          </w:tcPr>
          <w:p w14:paraId="4331DC8D" w14:textId="77777777" w:rsidR="00D95CBC" w:rsidRPr="00051297" w:rsidRDefault="00D95CBC" w:rsidP="00D95CBC">
            <w:pPr>
              <w:spacing w:before="0"/>
              <w:ind w:firstLine="0"/>
              <w:rPr>
                <w:sz w:val="20"/>
                <w:szCs w:val="20"/>
                <w:lang w:val="tr-TR"/>
              </w:rPr>
            </w:pPr>
          </w:p>
        </w:tc>
        <w:tc>
          <w:tcPr>
            <w:tcW w:w="3033" w:type="dxa"/>
            <w:vAlign w:val="center"/>
          </w:tcPr>
          <w:p w14:paraId="6AE6DF14" w14:textId="77777777" w:rsidR="00D95CBC" w:rsidRPr="00051297" w:rsidRDefault="00D95CBC" w:rsidP="00D95CBC">
            <w:pPr>
              <w:spacing w:before="0"/>
              <w:ind w:firstLine="0"/>
              <w:rPr>
                <w:sz w:val="20"/>
                <w:szCs w:val="20"/>
                <w:lang w:val="tr-TR"/>
              </w:rPr>
            </w:pPr>
          </w:p>
        </w:tc>
        <w:tc>
          <w:tcPr>
            <w:tcW w:w="2791" w:type="dxa"/>
            <w:vAlign w:val="center"/>
          </w:tcPr>
          <w:p w14:paraId="3609004C" w14:textId="77777777" w:rsidR="00D95CBC" w:rsidRPr="00051297" w:rsidRDefault="00D95CBC" w:rsidP="00D95CBC">
            <w:pPr>
              <w:spacing w:before="0"/>
              <w:ind w:firstLine="0"/>
              <w:rPr>
                <w:sz w:val="20"/>
                <w:szCs w:val="20"/>
                <w:lang w:val="tr-TR"/>
              </w:rPr>
            </w:pPr>
          </w:p>
        </w:tc>
        <w:tc>
          <w:tcPr>
            <w:tcW w:w="1470" w:type="dxa"/>
            <w:vAlign w:val="center"/>
          </w:tcPr>
          <w:p w14:paraId="125D2B2B" w14:textId="77777777" w:rsidR="00D95CBC" w:rsidRPr="00051297" w:rsidRDefault="00D95CBC" w:rsidP="00D95CBC">
            <w:pPr>
              <w:spacing w:before="0"/>
              <w:ind w:firstLine="0"/>
              <w:rPr>
                <w:sz w:val="20"/>
                <w:szCs w:val="20"/>
                <w:lang w:val="tr-TR"/>
              </w:rPr>
            </w:pPr>
          </w:p>
        </w:tc>
        <w:tc>
          <w:tcPr>
            <w:tcW w:w="1616" w:type="dxa"/>
          </w:tcPr>
          <w:p w14:paraId="1B4DD602" w14:textId="77777777" w:rsidR="00D95CBC" w:rsidRPr="00051297" w:rsidRDefault="00D95CBC" w:rsidP="00D95CBC">
            <w:pPr>
              <w:spacing w:before="0"/>
              <w:ind w:firstLine="0"/>
              <w:rPr>
                <w:sz w:val="20"/>
                <w:szCs w:val="20"/>
                <w:lang w:val="tr-TR"/>
              </w:rPr>
            </w:pPr>
          </w:p>
        </w:tc>
      </w:tr>
      <w:tr w:rsidR="00D95CBC" w:rsidRPr="00051297" w14:paraId="188F9A36" w14:textId="77777777" w:rsidTr="00D74FD3">
        <w:trPr>
          <w:trHeight w:val="397"/>
        </w:trPr>
        <w:tc>
          <w:tcPr>
            <w:tcW w:w="815" w:type="dxa"/>
            <w:vAlign w:val="center"/>
          </w:tcPr>
          <w:p w14:paraId="6F0DD55E" w14:textId="77777777" w:rsidR="00D95CBC" w:rsidRPr="00051297" w:rsidRDefault="00D95CBC" w:rsidP="00D95CBC">
            <w:pPr>
              <w:spacing w:before="0"/>
              <w:ind w:firstLine="0"/>
              <w:jc w:val="center"/>
              <w:rPr>
                <w:b/>
                <w:sz w:val="20"/>
                <w:szCs w:val="20"/>
                <w:lang w:val="tr-TR"/>
              </w:rPr>
            </w:pPr>
          </w:p>
        </w:tc>
        <w:tc>
          <w:tcPr>
            <w:tcW w:w="999" w:type="dxa"/>
          </w:tcPr>
          <w:p w14:paraId="00BF788E" w14:textId="77777777" w:rsidR="00D95CBC" w:rsidRPr="00051297" w:rsidRDefault="00D95CBC" w:rsidP="00D95CBC">
            <w:pPr>
              <w:spacing w:before="0"/>
              <w:ind w:firstLine="0"/>
              <w:rPr>
                <w:sz w:val="20"/>
                <w:szCs w:val="20"/>
                <w:lang w:val="tr-TR"/>
              </w:rPr>
            </w:pPr>
          </w:p>
        </w:tc>
        <w:tc>
          <w:tcPr>
            <w:tcW w:w="3033" w:type="dxa"/>
          </w:tcPr>
          <w:p w14:paraId="4C80875F" w14:textId="77777777" w:rsidR="00D95CBC" w:rsidRPr="00051297" w:rsidRDefault="00D95CBC" w:rsidP="00D95CBC">
            <w:pPr>
              <w:spacing w:before="0"/>
              <w:ind w:firstLine="0"/>
              <w:rPr>
                <w:sz w:val="20"/>
                <w:szCs w:val="20"/>
                <w:lang w:val="tr-TR"/>
              </w:rPr>
            </w:pPr>
            <w:r w:rsidRPr="00051297">
              <w:rPr>
                <w:b/>
                <w:sz w:val="20"/>
                <w:szCs w:val="20"/>
                <w:lang w:val="tr-TR"/>
              </w:rPr>
              <w:t>[</w:t>
            </w:r>
            <w:r w:rsidRPr="00051297">
              <w:rPr>
                <w:sz w:val="20"/>
                <w:szCs w:val="20"/>
                <w:highlight w:val="lightGray"/>
                <w:lang w:val="tr-TR"/>
              </w:rPr>
              <w:t>Eğitim</w:t>
            </w:r>
            <w:r w:rsidRPr="00051297">
              <w:rPr>
                <w:b/>
                <w:sz w:val="20"/>
                <w:szCs w:val="20"/>
                <w:lang w:val="tr-TR"/>
              </w:rPr>
              <w:t>]</w:t>
            </w:r>
          </w:p>
        </w:tc>
        <w:tc>
          <w:tcPr>
            <w:tcW w:w="2791" w:type="dxa"/>
          </w:tcPr>
          <w:p w14:paraId="79D632A8" w14:textId="77777777" w:rsidR="00D95CBC" w:rsidRPr="00051297" w:rsidRDefault="00D95CBC" w:rsidP="00D95CBC">
            <w:pPr>
              <w:spacing w:before="0"/>
              <w:ind w:firstLine="0"/>
              <w:jc w:val="center"/>
              <w:rPr>
                <w:sz w:val="20"/>
                <w:szCs w:val="20"/>
                <w:lang w:val="tr-TR"/>
              </w:rPr>
            </w:pPr>
            <w:r w:rsidRPr="00051297">
              <w:rPr>
                <w:b/>
                <w:sz w:val="20"/>
                <w:szCs w:val="20"/>
                <w:highlight w:val="lightGray"/>
                <w:lang w:val="tr-TR"/>
              </w:rPr>
              <w:t>[</w:t>
            </w:r>
            <w:proofErr w:type="gramStart"/>
            <w:r w:rsidRPr="00051297">
              <w:rPr>
                <w:sz w:val="20"/>
                <w:szCs w:val="20"/>
                <w:highlight w:val="lightGray"/>
                <w:lang w:val="tr-TR"/>
              </w:rPr>
              <w:t>götürü</w:t>
            </w:r>
            <w:proofErr w:type="gramEnd"/>
            <w:r w:rsidRPr="00051297">
              <w:rPr>
                <w:sz w:val="20"/>
                <w:szCs w:val="20"/>
                <w:highlight w:val="lightGray"/>
                <w:lang w:val="tr-TR"/>
              </w:rPr>
              <w:t xml:space="preserve"> bedel</w:t>
            </w:r>
            <w:r w:rsidRPr="00051297">
              <w:rPr>
                <w:b/>
                <w:sz w:val="20"/>
                <w:szCs w:val="20"/>
                <w:lang w:val="tr-TR"/>
              </w:rPr>
              <w:t>]</w:t>
            </w:r>
          </w:p>
        </w:tc>
        <w:tc>
          <w:tcPr>
            <w:tcW w:w="1470" w:type="dxa"/>
          </w:tcPr>
          <w:p w14:paraId="296258F5" w14:textId="77777777" w:rsidR="00D95CBC" w:rsidRPr="00051297" w:rsidRDefault="00D95CBC" w:rsidP="00D95CBC">
            <w:pPr>
              <w:spacing w:before="0"/>
              <w:ind w:firstLine="0"/>
              <w:rPr>
                <w:sz w:val="20"/>
                <w:szCs w:val="20"/>
                <w:lang w:val="tr-TR"/>
              </w:rPr>
            </w:pPr>
          </w:p>
        </w:tc>
        <w:tc>
          <w:tcPr>
            <w:tcW w:w="1616" w:type="dxa"/>
          </w:tcPr>
          <w:p w14:paraId="3CFB87A5" w14:textId="77777777" w:rsidR="00D95CBC" w:rsidRPr="00051297" w:rsidRDefault="00D95CBC" w:rsidP="00D95CBC">
            <w:pPr>
              <w:spacing w:before="0"/>
              <w:ind w:firstLine="0"/>
              <w:rPr>
                <w:sz w:val="20"/>
                <w:szCs w:val="20"/>
                <w:lang w:val="tr-TR"/>
              </w:rPr>
            </w:pPr>
          </w:p>
        </w:tc>
      </w:tr>
      <w:tr w:rsidR="00D95CBC" w:rsidRPr="00051297" w14:paraId="15888B49" w14:textId="77777777" w:rsidTr="00D74FD3">
        <w:trPr>
          <w:trHeight w:val="397"/>
        </w:trPr>
        <w:tc>
          <w:tcPr>
            <w:tcW w:w="815" w:type="dxa"/>
            <w:vAlign w:val="center"/>
          </w:tcPr>
          <w:p w14:paraId="581BD837" w14:textId="77777777" w:rsidR="00D95CBC" w:rsidRPr="00051297" w:rsidRDefault="00D95CBC" w:rsidP="00D95CBC">
            <w:pPr>
              <w:spacing w:before="0"/>
              <w:ind w:firstLine="0"/>
              <w:jc w:val="center"/>
              <w:rPr>
                <w:b/>
                <w:sz w:val="20"/>
                <w:szCs w:val="20"/>
                <w:lang w:val="tr-TR"/>
              </w:rPr>
            </w:pPr>
          </w:p>
        </w:tc>
        <w:tc>
          <w:tcPr>
            <w:tcW w:w="999" w:type="dxa"/>
          </w:tcPr>
          <w:p w14:paraId="3F42A493" w14:textId="77777777" w:rsidR="00D95CBC" w:rsidRPr="00051297" w:rsidRDefault="00D95CBC" w:rsidP="00D95CBC">
            <w:pPr>
              <w:spacing w:before="0"/>
              <w:ind w:firstLine="0"/>
              <w:rPr>
                <w:sz w:val="20"/>
                <w:szCs w:val="20"/>
                <w:lang w:val="tr-TR"/>
              </w:rPr>
            </w:pPr>
          </w:p>
        </w:tc>
        <w:tc>
          <w:tcPr>
            <w:tcW w:w="3033" w:type="dxa"/>
          </w:tcPr>
          <w:p w14:paraId="7AB07922" w14:textId="77777777" w:rsidR="00D95CBC" w:rsidRPr="00051297" w:rsidRDefault="00D95CBC" w:rsidP="00D95CBC">
            <w:pPr>
              <w:spacing w:before="0"/>
              <w:ind w:firstLine="0"/>
              <w:rPr>
                <w:sz w:val="20"/>
                <w:szCs w:val="20"/>
                <w:lang w:val="tr-TR"/>
              </w:rPr>
            </w:pPr>
          </w:p>
        </w:tc>
        <w:tc>
          <w:tcPr>
            <w:tcW w:w="2791" w:type="dxa"/>
          </w:tcPr>
          <w:p w14:paraId="5F241678" w14:textId="77777777" w:rsidR="00D95CBC" w:rsidRPr="00051297" w:rsidRDefault="00D95CBC" w:rsidP="00D95CBC">
            <w:pPr>
              <w:spacing w:before="0"/>
              <w:ind w:firstLine="0"/>
              <w:jc w:val="center"/>
              <w:rPr>
                <w:sz w:val="20"/>
                <w:szCs w:val="20"/>
                <w:lang w:val="tr-TR"/>
              </w:rPr>
            </w:pPr>
          </w:p>
        </w:tc>
        <w:tc>
          <w:tcPr>
            <w:tcW w:w="1470" w:type="dxa"/>
          </w:tcPr>
          <w:p w14:paraId="067EE306" w14:textId="77777777" w:rsidR="00D95CBC" w:rsidRPr="00051297" w:rsidRDefault="00D95CBC" w:rsidP="00D95CBC">
            <w:pPr>
              <w:spacing w:before="0"/>
              <w:ind w:firstLine="0"/>
              <w:rPr>
                <w:sz w:val="20"/>
                <w:szCs w:val="20"/>
                <w:lang w:val="tr-TR"/>
              </w:rPr>
            </w:pPr>
          </w:p>
        </w:tc>
        <w:tc>
          <w:tcPr>
            <w:tcW w:w="1616" w:type="dxa"/>
          </w:tcPr>
          <w:p w14:paraId="4CD80019" w14:textId="77777777" w:rsidR="00D95CBC" w:rsidRPr="00051297" w:rsidRDefault="00D95CBC" w:rsidP="00D95CBC">
            <w:pPr>
              <w:spacing w:before="0"/>
              <w:ind w:firstLine="0"/>
              <w:rPr>
                <w:sz w:val="20"/>
                <w:szCs w:val="20"/>
                <w:lang w:val="tr-TR"/>
              </w:rPr>
            </w:pPr>
          </w:p>
        </w:tc>
      </w:tr>
      <w:tr w:rsidR="00D95CBC" w:rsidRPr="00051297" w14:paraId="00D34685" w14:textId="77777777" w:rsidTr="00D74FD3">
        <w:trPr>
          <w:trHeight w:val="397"/>
        </w:trPr>
        <w:tc>
          <w:tcPr>
            <w:tcW w:w="7638" w:type="dxa"/>
            <w:gridSpan w:val="4"/>
            <w:vAlign w:val="center"/>
          </w:tcPr>
          <w:p w14:paraId="32543EF2" w14:textId="77777777" w:rsidR="00D95CBC" w:rsidRPr="00051297" w:rsidRDefault="00D95CBC" w:rsidP="00D95CBC">
            <w:pPr>
              <w:spacing w:before="0"/>
              <w:ind w:firstLine="0"/>
              <w:rPr>
                <w:sz w:val="20"/>
                <w:szCs w:val="20"/>
                <w:lang w:val="tr-TR"/>
              </w:rPr>
            </w:pPr>
            <w:r w:rsidRPr="00051297">
              <w:rPr>
                <w:sz w:val="20"/>
                <w:szCs w:val="20"/>
                <w:lang w:val="tr-TR"/>
              </w:rPr>
              <w:t xml:space="preserve"> </w:t>
            </w:r>
          </w:p>
          <w:p w14:paraId="64FF9211" w14:textId="77777777" w:rsidR="00D95CBC" w:rsidRPr="00051297" w:rsidRDefault="00D95CBC" w:rsidP="00D95CBC">
            <w:pPr>
              <w:spacing w:before="0"/>
              <w:ind w:firstLine="0"/>
              <w:rPr>
                <w:b/>
                <w:sz w:val="20"/>
                <w:szCs w:val="20"/>
                <w:lang w:val="tr-TR"/>
              </w:rPr>
            </w:pPr>
            <w:r w:rsidRPr="00051297">
              <w:rPr>
                <w:b/>
                <w:sz w:val="20"/>
                <w:szCs w:val="20"/>
                <w:lang w:val="tr-TR"/>
              </w:rPr>
              <w:t>Toplam Teklif (rakam ve yazı ile)</w:t>
            </w:r>
          </w:p>
        </w:tc>
        <w:tc>
          <w:tcPr>
            <w:tcW w:w="1470" w:type="dxa"/>
          </w:tcPr>
          <w:p w14:paraId="3B93934E" w14:textId="77777777" w:rsidR="00D95CBC" w:rsidRPr="00051297" w:rsidRDefault="00D95CBC" w:rsidP="00D95CBC">
            <w:pPr>
              <w:spacing w:before="0"/>
              <w:ind w:firstLine="0"/>
              <w:rPr>
                <w:sz w:val="20"/>
                <w:szCs w:val="20"/>
                <w:lang w:val="tr-TR"/>
              </w:rPr>
            </w:pPr>
          </w:p>
        </w:tc>
        <w:tc>
          <w:tcPr>
            <w:tcW w:w="1616" w:type="dxa"/>
          </w:tcPr>
          <w:p w14:paraId="2786FE37" w14:textId="77777777" w:rsidR="00D95CBC" w:rsidRPr="00051297" w:rsidRDefault="00D95CBC" w:rsidP="00D95CBC">
            <w:pPr>
              <w:spacing w:before="0"/>
              <w:ind w:firstLine="0"/>
              <w:rPr>
                <w:sz w:val="20"/>
                <w:szCs w:val="20"/>
                <w:lang w:val="tr-TR"/>
              </w:rPr>
            </w:pPr>
          </w:p>
        </w:tc>
      </w:tr>
    </w:tbl>
    <w:p w14:paraId="44451B2E" w14:textId="77777777" w:rsidR="00D95CBC" w:rsidRPr="00051297" w:rsidRDefault="00D95CBC" w:rsidP="00D95CBC">
      <w:pPr>
        <w:spacing w:after="120"/>
        <w:ind w:firstLine="0"/>
        <w:rPr>
          <w:lang w:val="tr-TR"/>
        </w:rPr>
      </w:pPr>
    </w:p>
    <w:p w14:paraId="2A309CC3" w14:textId="77777777" w:rsidR="00D95CBC" w:rsidRPr="00051297" w:rsidRDefault="00D95CBC" w:rsidP="00D95CBC">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İsteklinin Kaşesi</w:t>
      </w:r>
    </w:p>
    <w:p w14:paraId="25FABD1B" w14:textId="77777777" w:rsidR="00D95CBC" w:rsidRPr="00051297" w:rsidRDefault="00D95CBC" w:rsidP="00D95CBC">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 xml:space="preserve">  Yetkili İmza</w:t>
      </w:r>
    </w:p>
    <w:p w14:paraId="1F358D9A" w14:textId="77777777" w:rsidR="00D95CBC" w:rsidRPr="00051297" w:rsidRDefault="00D95CBC" w:rsidP="00D95CBC">
      <w:pPr>
        <w:overflowPunct w:val="0"/>
        <w:autoSpaceDE w:val="0"/>
        <w:autoSpaceDN w:val="0"/>
        <w:adjustRightInd w:val="0"/>
        <w:spacing w:after="120"/>
        <w:ind w:firstLine="0"/>
        <w:textAlignment w:val="baseline"/>
        <w:rPr>
          <w:b/>
          <w:color w:val="000000"/>
          <w:lang w:val="tr-TR"/>
        </w:rPr>
      </w:pPr>
    </w:p>
    <w:p w14:paraId="648609C9" w14:textId="77777777" w:rsidR="00D95CBC" w:rsidRPr="00051297" w:rsidRDefault="00D95CBC" w:rsidP="00D95CBC">
      <w:pPr>
        <w:overflowPunct w:val="0"/>
        <w:autoSpaceDE w:val="0"/>
        <w:autoSpaceDN w:val="0"/>
        <w:adjustRightInd w:val="0"/>
        <w:spacing w:after="120"/>
        <w:ind w:firstLine="0"/>
        <w:textAlignment w:val="baseline"/>
        <w:rPr>
          <w:b/>
          <w:color w:val="000000"/>
          <w:lang w:val="tr-TR"/>
        </w:rPr>
      </w:pPr>
    </w:p>
    <w:p w14:paraId="053250BF" w14:textId="77777777" w:rsidR="00D95CBC" w:rsidRPr="00051297" w:rsidRDefault="00D95CBC" w:rsidP="00D95CBC">
      <w:pPr>
        <w:overflowPunct w:val="0"/>
        <w:autoSpaceDE w:val="0"/>
        <w:autoSpaceDN w:val="0"/>
        <w:adjustRightInd w:val="0"/>
        <w:spacing w:after="120"/>
        <w:ind w:firstLine="0"/>
        <w:textAlignment w:val="baseline"/>
        <w:rPr>
          <w:b/>
          <w:color w:val="000000"/>
          <w:lang w:val="tr-TR"/>
        </w:rPr>
      </w:pPr>
    </w:p>
    <w:p w14:paraId="76505200" w14:textId="77777777" w:rsidR="00D95CBC" w:rsidRPr="00051297" w:rsidRDefault="00D95CBC" w:rsidP="00D95CBC">
      <w:pPr>
        <w:overflowPunct w:val="0"/>
        <w:autoSpaceDE w:val="0"/>
        <w:autoSpaceDN w:val="0"/>
        <w:adjustRightInd w:val="0"/>
        <w:spacing w:after="120"/>
        <w:ind w:firstLine="0"/>
        <w:textAlignment w:val="baseline"/>
        <w:rPr>
          <w:b/>
          <w:color w:val="000000"/>
          <w:lang w:val="tr-TR"/>
        </w:rPr>
      </w:pPr>
    </w:p>
    <w:p w14:paraId="0266C70F" w14:textId="77777777" w:rsidR="00D95CBC" w:rsidRPr="00051297" w:rsidRDefault="00D95CBC" w:rsidP="00D95CBC">
      <w:pPr>
        <w:overflowPunct w:val="0"/>
        <w:autoSpaceDE w:val="0"/>
        <w:autoSpaceDN w:val="0"/>
        <w:adjustRightInd w:val="0"/>
        <w:spacing w:after="120"/>
        <w:textAlignment w:val="baseline"/>
        <w:rPr>
          <w:color w:val="000000"/>
          <w:sz w:val="20"/>
          <w:szCs w:val="20"/>
          <w:lang w:val="tr-TR"/>
        </w:rPr>
      </w:pPr>
    </w:p>
    <w:p w14:paraId="3BEF4412" w14:textId="77777777" w:rsidR="00D95CBC" w:rsidRPr="00051297" w:rsidRDefault="00D95CBC" w:rsidP="00D95CBC">
      <w:pPr>
        <w:overflowPunct w:val="0"/>
        <w:autoSpaceDE w:val="0"/>
        <w:autoSpaceDN w:val="0"/>
        <w:adjustRightInd w:val="0"/>
        <w:spacing w:after="120"/>
        <w:textAlignment w:val="baseline"/>
        <w:rPr>
          <w:color w:val="000000"/>
          <w:sz w:val="20"/>
          <w:szCs w:val="20"/>
          <w:lang w:val="tr-TR"/>
        </w:rPr>
      </w:pPr>
    </w:p>
    <w:p w14:paraId="6513342A" w14:textId="77777777" w:rsidR="00D95CBC" w:rsidRPr="00051297" w:rsidRDefault="00D95CBC" w:rsidP="00D95CBC">
      <w:pPr>
        <w:overflowPunct w:val="0"/>
        <w:autoSpaceDE w:val="0"/>
        <w:autoSpaceDN w:val="0"/>
        <w:adjustRightInd w:val="0"/>
        <w:spacing w:after="120"/>
        <w:textAlignment w:val="baseline"/>
        <w:rPr>
          <w:color w:val="000000"/>
          <w:sz w:val="20"/>
          <w:szCs w:val="20"/>
          <w:lang w:val="tr-TR"/>
        </w:rPr>
      </w:pPr>
    </w:p>
    <w:p w14:paraId="2CC526FF" w14:textId="77777777" w:rsidR="00D95CBC" w:rsidRPr="00051297" w:rsidRDefault="00D95CBC" w:rsidP="00D95CBC">
      <w:pPr>
        <w:overflowPunct w:val="0"/>
        <w:autoSpaceDE w:val="0"/>
        <w:autoSpaceDN w:val="0"/>
        <w:adjustRightInd w:val="0"/>
        <w:spacing w:after="120"/>
        <w:textAlignment w:val="baseline"/>
        <w:rPr>
          <w:color w:val="000000"/>
          <w:sz w:val="20"/>
          <w:szCs w:val="20"/>
          <w:lang w:val="tr-TR"/>
        </w:rPr>
      </w:pPr>
    </w:p>
    <w:p w14:paraId="2275C228" w14:textId="77777777" w:rsidR="00D95CBC" w:rsidRPr="00051297" w:rsidRDefault="00D95CBC" w:rsidP="00D95CBC">
      <w:pPr>
        <w:overflowPunct w:val="0"/>
        <w:autoSpaceDE w:val="0"/>
        <w:autoSpaceDN w:val="0"/>
        <w:adjustRightInd w:val="0"/>
        <w:spacing w:after="120"/>
        <w:textAlignment w:val="baseline"/>
        <w:rPr>
          <w:color w:val="000000"/>
          <w:sz w:val="20"/>
          <w:szCs w:val="20"/>
          <w:lang w:val="tr-TR"/>
        </w:rPr>
      </w:pPr>
    </w:p>
    <w:p w14:paraId="1AA630E1" w14:textId="77777777" w:rsidR="00D95CBC" w:rsidRPr="00051297" w:rsidRDefault="00D95CBC" w:rsidP="00D95CBC">
      <w:pPr>
        <w:overflowPunct w:val="0"/>
        <w:autoSpaceDE w:val="0"/>
        <w:autoSpaceDN w:val="0"/>
        <w:adjustRightInd w:val="0"/>
        <w:spacing w:after="120"/>
        <w:textAlignment w:val="baseline"/>
        <w:rPr>
          <w:color w:val="000000"/>
          <w:sz w:val="20"/>
          <w:szCs w:val="20"/>
          <w:lang w:val="tr-TR"/>
        </w:rPr>
      </w:pPr>
    </w:p>
    <w:p w14:paraId="74ADF1FD" w14:textId="77777777" w:rsidR="00D95CBC" w:rsidRPr="00051297" w:rsidRDefault="00D95CBC" w:rsidP="00D95CBC">
      <w:pPr>
        <w:overflowPunct w:val="0"/>
        <w:autoSpaceDE w:val="0"/>
        <w:autoSpaceDN w:val="0"/>
        <w:adjustRightInd w:val="0"/>
        <w:spacing w:after="120"/>
        <w:textAlignment w:val="baseline"/>
        <w:rPr>
          <w:color w:val="000000"/>
          <w:sz w:val="20"/>
          <w:szCs w:val="20"/>
          <w:lang w:val="tr-TR"/>
        </w:rPr>
      </w:pPr>
    </w:p>
    <w:p w14:paraId="50297756" w14:textId="77777777" w:rsidR="00D95CBC" w:rsidRPr="00051297" w:rsidRDefault="00D95CBC" w:rsidP="00D95CBC">
      <w:pPr>
        <w:overflowPunct w:val="0"/>
        <w:autoSpaceDE w:val="0"/>
        <w:autoSpaceDN w:val="0"/>
        <w:adjustRightInd w:val="0"/>
        <w:spacing w:after="120"/>
        <w:textAlignment w:val="baseline"/>
        <w:rPr>
          <w:color w:val="000000"/>
          <w:sz w:val="20"/>
          <w:szCs w:val="20"/>
          <w:lang w:val="tr-TR"/>
        </w:rPr>
      </w:pPr>
    </w:p>
    <w:p w14:paraId="61D404F8" w14:textId="77777777" w:rsidR="00D95CBC" w:rsidRPr="00051297" w:rsidRDefault="00D95CBC" w:rsidP="00D95CBC">
      <w:pPr>
        <w:overflowPunct w:val="0"/>
        <w:autoSpaceDE w:val="0"/>
        <w:autoSpaceDN w:val="0"/>
        <w:adjustRightInd w:val="0"/>
        <w:spacing w:after="120"/>
        <w:textAlignment w:val="baseline"/>
        <w:rPr>
          <w:color w:val="000000"/>
          <w:sz w:val="20"/>
          <w:szCs w:val="20"/>
          <w:lang w:val="tr-TR"/>
        </w:rPr>
      </w:pPr>
    </w:p>
    <w:p w14:paraId="1DCF790F" w14:textId="77777777" w:rsidR="00D95CBC" w:rsidRPr="00051297" w:rsidRDefault="00D95CBC" w:rsidP="00D95CBC">
      <w:pPr>
        <w:overflowPunct w:val="0"/>
        <w:autoSpaceDE w:val="0"/>
        <w:autoSpaceDN w:val="0"/>
        <w:adjustRightInd w:val="0"/>
        <w:spacing w:after="120"/>
        <w:textAlignment w:val="baseline"/>
        <w:rPr>
          <w:color w:val="000000"/>
          <w:sz w:val="20"/>
          <w:szCs w:val="20"/>
          <w:lang w:val="tr-TR"/>
        </w:rPr>
      </w:pPr>
    </w:p>
    <w:p w14:paraId="3B63FB8F" w14:textId="77777777" w:rsidR="00D95CBC" w:rsidRPr="00051297" w:rsidRDefault="00D95CBC" w:rsidP="00D95CBC">
      <w:pPr>
        <w:overflowPunct w:val="0"/>
        <w:autoSpaceDE w:val="0"/>
        <w:autoSpaceDN w:val="0"/>
        <w:adjustRightInd w:val="0"/>
        <w:spacing w:after="120"/>
        <w:textAlignment w:val="baseline"/>
        <w:rPr>
          <w:color w:val="000000"/>
          <w:sz w:val="20"/>
          <w:szCs w:val="20"/>
          <w:lang w:val="tr-TR"/>
        </w:rPr>
      </w:pPr>
    </w:p>
    <w:p w14:paraId="05B65EE4" w14:textId="77777777" w:rsidR="00D95CBC" w:rsidRPr="00051297" w:rsidRDefault="00D95CBC" w:rsidP="00D95CBC">
      <w:pPr>
        <w:overflowPunct w:val="0"/>
        <w:autoSpaceDE w:val="0"/>
        <w:autoSpaceDN w:val="0"/>
        <w:adjustRightInd w:val="0"/>
        <w:spacing w:after="120"/>
        <w:textAlignment w:val="baseline"/>
        <w:rPr>
          <w:color w:val="000000"/>
          <w:sz w:val="20"/>
          <w:szCs w:val="20"/>
          <w:lang w:val="tr-TR"/>
        </w:rPr>
      </w:pPr>
    </w:p>
    <w:p w14:paraId="4062FE4F" w14:textId="77777777" w:rsidR="00D95CBC" w:rsidRPr="00051297" w:rsidRDefault="00D95CBC" w:rsidP="00D95CBC">
      <w:pPr>
        <w:overflowPunct w:val="0"/>
        <w:autoSpaceDE w:val="0"/>
        <w:autoSpaceDN w:val="0"/>
        <w:adjustRightInd w:val="0"/>
        <w:spacing w:after="120"/>
        <w:textAlignment w:val="baseline"/>
        <w:rPr>
          <w:color w:val="000000"/>
          <w:sz w:val="20"/>
          <w:szCs w:val="20"/>
          <w:lang w:val="tr-TR"/>
        </w:rPr>
      </w:pPr>
    </w:p>
    <w:p w14:paraId="30C3005B" w14:textId="77777777" w:rsidR="00D95CBC" w:rsidRPr="00051297" w:rsidRDefault="00D95CBC" w:rsidP="00D95CBC">
      <w:pPr>
        <w:pStyle w:val="Balk6"/>
        <w:ind w:firstLine="0"/>
        <w:jc w:val="center"/>
        <w:rPr>
          <w:lang w:val="tr-TR"/>
        </w:rPr>
      </w:pPr>
      <w:bookmarkStart w:id="27" w:name="_Söz.Ek-5:_Standart_Formlar_ve_Diğer"/>
      <w:bookmarkStart w:id="28" w:name="_Toc233021558"/>
      <w:bookmarkEnd w:id="27"/>
      <w:r w:rsidRPr="00051297">
        <w:rPr>
          <w:lang w:val="tr-TR"/>
        </w:rPr>
        <w:t>Söz. Ek-5: Standart Formlar ve Diğer Gerekli Belgeler</w:t>
      </w:r>
      <w:bookmarkEnd w:id="28"/>
    </w:p>
    <w:p w14:paraId="43F16CDD"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1FEA30E8"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7662E6DB"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4B3F50B3"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5707C7A8"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60834FB2"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28954D70"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02C87923"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5FDBF713"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14A27910"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380B072C"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1A1EEAD8"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2F241B5D"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173A8FC9"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3CAAD30F"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006FB368" w14:textId="77777777" w:rsidR="00D95CBC" w:rsidRPr="00051297" w:rsidRDefault="00D95CBC" w:rsidP="00D95CBC">
      <w:pPr>
        <w:rPr>
          <w:b/>
          <w:lang w:val="tr-TR"/>
        </w:rPr>
      </w:pPr>
      <w:bookmarkStart w:id="29" w:name="_Toc188240398"/>
      <w:r w:rsidRPr="00051297">
        <w:rPr>
          <w:lang w:val="tr-TR"/>
        </w:rPr>
        <w:br w:type="page"/>
      </w:r>
      <w:bookmarkStart w:id="30" w:name="_Toc232234031"/>
      <w:r w:rsidRPr="00051297">
        <w:rPr>
          <w:b/>
          <w:lang w:val="tr-TR"/>
        </w:rPr>
        <w:lastRenderedPageBreak/>
        <w:t xml:space="preserve">MALİ KİMLİK FORMU                                                                   </w:t>
      </w:r>
      <w:proofErr w:type="gramStart"/>
      <w:r w:rsidRPr="00051297">
        <w:rPr>
          <w:b/>
          <w:lang w:val="tr-TR"/>
        </w:rPr>
        <w:t xml:space="preserve">   (</w:t>
      </w:r>
      <w:proofErr w:type="gramEnd"/>
      <w:r w:rsidRPr="00051297">
        <w:rPr>
          <w:b/>
          <w:lang w:val="tr-TR"/>
        </w:rPr>
        <w:t xml:space="preserve">Söz. EK: </w:t>
      </w:r>
      <w:proofErr w:type="gramStart"/>
      <w:r w:rsidRPr="00051297">
        <w:rPr>
          <w:b/>
          <w:lang w:val="tr-TR"/>
        </w:rPr>
        <w:t>5a</w:t>
      </w:r>
      <w:proofErr w:type="gramEnd"/>
      <w:r w:rsidRPr="00051297">
        <w:rPr>
          <w:b/>
          <w:lang w:val="tr-TR"/>
        </w:rPr>
        <w:t>)</w:t>
      </w:r>
      <w:bookmarkEnd w:id="29"/>
      <w:bookmarkEnd w:id="30"/>
    </w:p>
    <w:p w14:paraId="58423ECC"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r w:rsidRPr="00051297">
        <w:rPr>
          <w:b/>
          <w:noProof/>
          <w:color w:val="000000"/>
          <w:sz w:val="36"/>
          <w:szCs w:val="36"/>
          <w:lang w:val="tr-TR" w:eastAsia="tr-TR" w:bidi="ar-SA"/>
        </w:rPr>
        <w:lastRenderedPageBreak/>
        <w:drawing>
          <wp:anchor distT="0" distB="0" distL="114300" distR="114300" simplePos="0" relativeHeight="251663360" behindDoc="0" locked="0" layoutInCell="1" allowOverlap="1" wp14:anchorId="39B1F913" wp14:editId="7BAD12E8">
            <wp:simplePos x="0" y="0"/>
            <wp:positionH relativeFrom="column">
              <wp:posOffset>-635</wp:posOffset>
            </wp:positionH>
            <wp:positionV relativeFrom="paragraph">
              <wp:posOffset>323215</wp:posOffset>
            </wp:positionV>
            <wp:extent cx="5971540" cy="7733665"/>
            <wp:effectExtent l="0" t="0" r="0" b="0"/>
            <wp:wrapTopAndBottom/>
            <wp:docPr id="48" name="Resi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71540" cy="77336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7003C9" w14:textId="77777777" w:rsidR="00D95CBC" w:rsidRPr="00051297" w:rsidRDefault="00D95CBC" w:rsidP="00D95CBC">
      <w:pPr>
        <w:overflowPunct w:val="0"/>
        <w:autoSpaceDE w:val="0"/>
        <w:autoSpaceDN w:val="0"/>
        <w:adjustRightInd w:val="0"/>
        <w:spacing w:after="120"/>
        <w:ind w:firstLine="0"/>
        <w:textAlignment w:val="baseline"/>
        <w:rPr>
          <w:b/>
          <w:lang w:val="tr-TR"/>
        </w:rPr>
      </w:pPr>
      <w:r w:rsidRPr="00051297">
        <w:rPr>
          <w:color w:val="000000"/>
          <w:sz w:val="20"/>
          <w:szCs w:val="20"/>
          <w:lang w:val="tr-TR"/>
        </w:rPr>
        <w:br w:type="page"/>
      </w:r>
      <w:bookmarkStart w:id="31" w:name="_Toc232234032"/>
      <w:r w:rsidRPr="00051297">
        <w:rPr>
          <w:b/>
          <w:lang w:val="tr-TR"/>
        </w:rPr>
        <w:lastRenderedPageBreak/>
        <w:t xml:space="preserve">TÜZEL KİMLİK FORMU                                             </w:t>
      </w:r>
      <w:proofErr w:type="gramStart"/>
      <w:r w:rsidRPr="00051297">
        <w:rPr>
          <w:b/>
          <w:lang w:val="tr-TR"/>
        </w:rPr>
        <w:t xml:space="preserve">   (</w:t>
      </w:r>
      <w:proofErr w:type="gramEnd"/>
      <w:r w:rsidRPr="00051297">
        <w:rPr>
          <w:b/>
          <w:lang w:val="tr-TR"/>
        </w:rPr>
        <w:t>Söz. EK: 5b)</w:t>
      </w:r>
      <w:bookmarkEnd w:id="31"/>
    </w:p>
    <w:p w14:paraId="644DF5A2" w14:textId="77777777" w:rsidR="00D95CBC" w:rsidRPr="00051297" w:rsidRDefault="00D95CBC" w:rsidP="00D95CBC">
      <w:pPr>
        <w:ind w:firstLine="0"/>
        <w:rPr>
          <w:b/>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D95CBC" w:rsidRPr="00051297" w14:paraId="15B3B258" w14:textId="77777777" w:rsidTr="00D95CBC">
        <w:trPr>
          <w:trHeight w:val="413"/>
        </w:trPr>
        <w:tc>
          <w:tcPr>
            <w:tcW w:w="9212" w:type="dxa"/>
            <w:tcBorders>
              <w:top w:val="nil"/>
              <w:left w:val="single" w:sz="4" w:space="0" w:color="auto"/>
              <w:bottom w:val="nil"/>
              <w:right w:val="single" w:sz="4" w:space="0" w:color="auto"/>
            </w:tcBorders>
            <w:vAlign w:val="center"/>
          </w:tcPr>
          <w:p w14:paraId="1DD529DD" w14:textId="77777777" w:rsidR="00D95CBC" w:rsidRPr="00051297" w:rsidRDefault="00D95CBC" w:rsidP="00D95CBC">
            <w:pPr>
              <w:ind w:firstLine="0"/>
              <w:jc w:val="center"/>
              <w:rPr>
                <w:rFonts w:ascii="Arial Narrow" w:hAnsi="Arial Narrow"/>
                <w:b/>
                <w:sz w:val="20"/>
                <w:szCs w:val="20"/>
                <w:u w:val="single"/>
                <w:lang w:val="tr-TR"/>
              </w:rPr>
            </w:pPr>
            <w:r w:rsidRPr="00051297">
              <w:rPr>
                <w:rFonts w:ascii="Arial Narrow" w:hAnsi="Arial Narrow"/>
                <w:b/>
                <w:sz w:val="20"/>
                <w:szCs w:val="20"/>
                <w:u w:val="single"/>
                <w:lang w:val="tr-TR"/>
              </w:rPr>
              <w:t>GERÇEK KİŞİ</w:t>
            </w:r>
          </w:p>
        </w:tc>
      </w:tr>
    </w:tbl>
    <w:p w14:paraId="29CD9025" w14:textId="77777777" w:rsidR="00D95CBC" w:rsidRPr="00051297" w:rsidRDefault="00D95CBC" w:rsidP="00D95CBC">
      <w:pPr>
        <w:ind w:firstLine="0"/>
        <w:rPr>
          <w:b/>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D95CBC" w:rsidRPr="00051297" w14:paraId="45D70CC1" w14:textId="77777777" w:rsidTr="00D95CBC">
        <w:trPr>
          <w:cantSplit/>
          <w:trHeight w:val="367"/>
        </w:trPr>
        <w:tc>
          <w:tcPr>
            <w:tcW w:w="1908" w:type="dxa"/>
            <w:tcBorders>
              <w:top w:val="single" w:sz="4" w:space="0" w:color="auto"/>
              <w:left w:val="single" w:sz="4" w:space="0" w:color="auto"/>
              <w:bottom w:val="nil"/>
              <w:right w:val="single" w:sz="4" w:space="0" w:color="auto"/>
            </w:tcBorders>
            <w:shd w:val="clear" w:color="auto" w:fill="auto"/>
          </w:tcPr>
          <w:p w14:paraId="4E1F9B6E"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SOYADI</w:t>
            </w:r>
          </w:p>
        </w:tc>
        <w:tc>
          <w:tcPr>
            <w:tcW w:w="365" w:type="dxa"/>
            <w:tcBorders>
              <w:top w:val="single" w:sz="4" w:space="0" w:color="auto"/>
              <w:left w:val="single" w:sz="4" w:space="0" w:color="auto"/>
              <w:bottom w:val="single" w:sz="4" w:space="0" w:color="auto"/>
            </w:tcBorders>
          </w:tcPr>
          <w:p w14:paraId="2D9AA97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1635621"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AEBF00C"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865082D"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66F77E1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FAD06B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BE80D9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05F76DC"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95FB78E"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8119010"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4D0889C"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F15977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A61C04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31A0ECD"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9B6B25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0E5056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D0D3109"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E1F005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65CA374"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3AF78C88"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0CBB0B72" w14:textId="77777777" w:rsidTr="00D95CBC">
        <w:trPr>
          <w:cantSplit/>
          <w:trHeight w:val="279"/>
        </w:trPr>
        <w:tc>
          <w:tcPr>
            <w:tcW w:w="1908" w:type="dxa"/>
            <w:tcBorders>
              <w:top w:val="nil"/>
              <w:left w:val="single" w:sz="4" w:space="0" w:color="auto"/>
              <w:bottom w:val="nil"/>
              <w:right w:val="nil"/>
            </w:tcBorders>
            <w:shd w:val="clear" w:color="auto" w:fill="auto"/>
          </w:tcPr>
          <w:p w14:paraId="66112FAA" w14:textId="77777777" w:rsidR="00D95CBC" w:rsidRPr="00051297" w:rsidRDefault="00D95CBC" w:rsidP="00D95CBC">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3C5E67A5"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7A3578EC" w14:textId="77777777" w:rsidTr="00D95CBC">
        <w:trPr>
          <w:cantSplit/>
          <w:trHeight w:val="277"/>
        </w:trPr>
        <w:tc>
          <w:tcPr>
            <w:tcW w:w="1908" w:type="dxa"/>
            <w:tcBorders>
              <w:top w:val="nil"/>
              <w:left w:val="single" w:sz="4" w:space="0" w:color="auto"/>
              <w:bottom w:val="single" w:sz="4" w:space="0" w:color="auto"/>
              <w:right w:val="single" w:sz="4" w:space="0" w:color="auto"/>
            </w:tcBorders>
            <w:shd w:val="clear" w:color="auto" w:fill="auto"/>
          </w:tcPr>
          <w:p w14:paraId="7EB2DA78"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İLK İSİM</w:t>
            </w:r>
          </w:p>
        </w:tc>
        <w:tc>
          <w:tcPr>
            <w:tcW w:w="365" w:type="dxa"/>
            <w:tcBorders>
              <w:top w:val="single" w:sz="4" w:space="0" w:color="auto"/>
              <w:left w:val="single" w:sz="4" w:space="0" w:color="auto"/>
              <w:bottom w:val="single" w:sz="4" w:space="0" w:color="auto"/>
            </w:tcBorders>
          </w:tcPr>
          <w:p w14:paraId="2E74276E"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91967ED"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EB4B515"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593B322"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E4BE449"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081A28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845F9DA"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F8EF8FD"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AF2BEC0"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D8CB878"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A8DC2E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B7C47E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9DE62B8"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37E20D5"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8BE6C1C"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C465B1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2226BC8"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D8DC85A"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34BDF5E"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60C4D53D"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2D947CD5" w14:textId="77777777" w:rsidTr="00D95CBC">
        <w:trPr>
          <w:cantSplit/>
          <w:trHeight w:val="277"/>
        </w:trPr>
        <w:tc>
          <w:tcPr>
            <w:tcW w:w="1908" w:type="dxa"/>
            <w:tcBorders>
              <w:top w:val="single" w:sz="4" w:space="0" w:color="auto"/>
              <w:left w:val="single" w:sz="4" w:space="0" w:color="auto"/>
              <w:bottom w:val="single" w:sz="4" w:space="0" w:color="auto"/>
              <w:right w:val="nil"/>
            </w:tcBorders>
            <w:shd w:val="clear" w:color="auto" w:fill="auto"/>
          </w:tcPr>
          <w:p w14:paraId="706CE7EC" w14:textId="77777777" w:rsidR="00D95CBC" w:rsidRPr="00051297" w:rsidRDefault="00D95CBC" w:rsidP="00D95CBC">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1D0A420C"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5BB14FDD" w14:textId="77777777" w:rsidTr="00D95CBC">
        <w:trPr>
          <w:cantSplit/>
          <w:trHeight w:val="277"/>
        </w:trPr>
        <w:tc>
          <w:tcPr>
            <w:tcW w:w="1908" w:type="dxa"/>
            <w:tcBorders>
              <w:top w:val="single" w:sz="4" w:space="0" w:color="auto"/>
              <w:left w:val="single" w:sz="4" w:space="0" w:color="auto"/>
              <w:bottom w:val="nil"/>
              <w:right w:val="single" w:sz="4" w:space="0" w:color="auto"/>
            </w:tcBorders>
            <w:shd w:val="clear" w:color="auto" w:fill="auto"/>
          </w:tcPr>
          <w:p w14:paraId="3485D33E"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2.  İSİM</w:t>
            </w:r>
          </w:p>
        </w:tc>
        <w:tc>
          <w:tcPr>
            <w:tcW w:w="365" w:type="dxa"/>
            <w:tcBorders>
              <w:top w:val="single" w:sz="4" w:space="0" w:color="auto"/>
              <w:left w:val="single" w:sz="4" w:space="0" w:color="auto"/>
              <w:bottom w:val="single" w:sz="4" w:space="0" w:color="auto"/>
            </w:tcBorders>
          </w:tcPr>
          <w:p w14:paraId="0D05BF8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09154E4"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272872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EB85C62"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1BCD45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42A3AE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321DBEC"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4FED52E"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F454E01"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0CE65C9"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923BFBE"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B7F88D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6B11EA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3F2E81B"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8BF270E"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84A165C"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D488BD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3293E00"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03C54C0"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358C1FEB"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5BA5E4E5" w14:textId="77777777" w:rsidTr="00D95CBC">
        <w:trPr>
          <w:cantSplit/>
          <w:trHeight w:val="277"/>
        </w:trPr>
        <w:tc>
          <w:tcPr>
            <w:tcW w:w="1908" w:type="dxa"/>
            <w:tcBorders>
              <w:top w:val="nil"/>
              <w:left w:val="single" w:sz="4" w:space="0" w:color="auto"/>
              <w:bottom w:val="nil"/>
              <w:right w:val="nil"/>
            </w:tcBorders>
            <w:shd w:val="clear" w:color="auto" w:fill="auto"/>
          </w:tcPr>
          <w:p w14:paraId="3C51B4CA" w14:textId="77777777" w:rsidR="00D95CBC" w:rsidRPr="00051297" w:rsidRDefault="00D95CBC" w:rsidP="00D95CBC">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25918B9E"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19C35C6F" w14:textId="77777777" w:rsidTr="00D95CBC">
        <w:trPr>
          <w:cantSplit/>
          <w:trHeight w:val="277"/>
        </w:trPr>
        <w:tc>
          <w:tcPr>
            <w:tcW w:w="1908" w:type="dxa"/>
            <w:tcBorders>
              <w:top w:val="nil"/>
              <w:left w:val="single" w:sz="4" w:space="0" w:color="auto"/>
              <w:bottom w:val="single" w:sz="4" w:space="0" w:color="auto"/>
              <w:right w:val="single" w:sz="4" w:space="0" w:color="auto"/>
            </w:tcBorders>
            <w:shd w:val="clear" w:color="auto" w:fill="auto"/>
          </w:tcPr>
          <w:p w14:paraId="064AFD63"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3. İSİM</w:t>
            </w:r>
          </w:p>
        </w:tc>
        <w:tc>
          <w:tcPr>
            <w:tcW w:w="365" w:type="dxa"/>
            <w:tcBorders>
              <w:top w:val="single" w:sz="4" w:space="0" w:color="auto"/>
              <w:left w:val="single" w:sz="4" w:space="0" w:color="auto"/>
              <w:bottom w:val="single" w:sz="4" w:space="0" w:color="auto"/>
            </w:tcBorders>
          </w:tcPr>
          <w:p w14:paraId="05E76A6D"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9EA9890"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7EB924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3583A1D"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6ABA2F78"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3BBECA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B71B4C1"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43028E8"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69E0920"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67D0D6F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1D44A8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83BF3BC"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F025335"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73EDEE9"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71FA757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07A75B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502823C"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C4B1DB3"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8BF3710"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3AB05540" w14:textId="77777777" w:rsidR="00D95CBC" w:rsidRPr="00051297" w:rsidRDefault="00D95CBC" w:rsidP="00D95CBC">
            <w:pPr>
              <w:spacing w:before="0"/>
              <w:ind w:firstLine="0"/>
              <w:rPr>
                <w:rFonts w:ascii="Arial Narrow" w:hAnsi="Arial Narrow"/>
                <w:sz w:val="20"/>
                <w:szCs w:val="20"/>
                <w:lang w:val="tr-TR"/>
              </w:rPr>
            </w:pPr>
          </w:p>
        </w:tc>
      </w:tr>
    </w:tbl>
    <w:p w14:paraId="76BDBC2D" w14:textId="77777777" w:rsidR="00D95CBC" w:rsidRPr="00051297" w:rsidRDefault="00D95CBC" w:rsidP="00D95CBC">
      <w:pPr>
        <w:rPr>
          <w:b/>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D95CBC" w:rsidRPr="00051297" w14:paraId="56A50E10" w14:textId="77777777" w:rsidTr="00D95CBC">
        <w:trPr>
          <w:cantSplit/>
          <w:trHeight w:val="279"/>
        </w:trPr>
        <w:tc>
          <w:tcPr>
            <w:tcW w:w="1908" w:type="dxa"/>
            <w:vMerge w:val="restart"/>
            <w:tcBorders>
              <w:top w:val="single" w:sz="4" w:space="0" w:color="auto"/>
              <w:left w:val="single" w:sz="4" w:space="0" w:color="auto"/>
              <w:right w:val="single" w:sz="4" w:space="0" w:color="auto"/>
            </w:tcBorders>
          </w:tcPr>
          <w:p w14:paraId="67E910D8"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RESMİ ADRESİ</w:t>
            </w:r>
          </w:p>
          <w:p w14:paraId="73380A1A" w14:textId="77777777" w:rsidR="00D95CBC" w:rsidRPr="00051297" w:rsidRDefault="00D95CBC" w:rsidP="00D95CBC">
            <w:pPr>
              <w:spacing w:before="0"/>
              <w:ind w:firstLine="0"/>
              <w:rPr>
                <w:rFonts w:ascii="Arial Narrow" w:hAnsi="Arial Narrow"/>
                <w:sz w:val="20"/>
                <w:szCs w:val="20"/>
                <w:lang w:val="tr-TR"/>
              </w:rPr>
            </w:pPr>
          </w:p>
          <w:p w14:paraId="47E88D44" w14:textId="77777777" w:rsidR="00D95CBC" w:rsidRPr="00051297" w:rsidRDefault="00D95CBC" w:rsidP="00D95CBC">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3F80536D"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90D61C0"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16BE4D5"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336904D"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4F4ABA68"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0DDF8DC"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EA0B190"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5C8D08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3F3DF73"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0DCFF88D"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E7EEE6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68D7DB9"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D1D0FFA"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EFAC7A2"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35C9553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7D6DDC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906B0A5"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0B3A139"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63D0E81"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F623C02"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58D13AD9" w14:textId="77777777" w:rsidTr="00D95CBC">
        <w:trPr>
          <w:cantSplit/>
          <w:trHeight w:val="279"/>
        </w:trPr>
        <w:tc>
          <w:tcPr>
            <w:tcW w:w="1908" w:type="dxa"/>
            <w:vMerge/>
            <w:tcBorders>
              <w:left w:val="single" w:sz="4" w:space="0" w:color="auto"/>
              <w:right w:val="nil"/>
            </w:tcBorders>
          </w:tcPr>
          <w:p w14:paraId="151966E3" w14:textId="77777777" w:rsidR="00D95CBC" w:rsidRPr="00051297" w:rsidRDefault="00D95CBC" w:rsidP="00D95CBC">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0A8CDB99"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4A2FEA31" w14:textId="77777777" w:rsidTr="00D95CBC">
        <w:trPr>
          <w:cantSplit/>
          <w:trHeight w:val="277"/>
        </w:trPr>
        <w:tc>
          <w:tcPr>
            <w:tcW w:w="1908" w:type="dxa"/>
            <w:vMerge/>
            <w:tcBorders>
              <w:left w:val="single" w:sz="4" w:space="0" w:color="auto"/>
              <w:right w:val="single" w:sz="4" w:space="0" w:color="auto"/>
            </w:tcBorders>
          </w:tcPr>
          <w:p w14:paraId="6DCB6E7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305AEBE8"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B19012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94E98F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74E834F"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7A10503A"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EE2BBCD"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B4B95B1"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DBA888E"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815A6F2"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1B27950"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6E4E561"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640829E"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3DFD313"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CB1340E"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7526C0BE"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ABD3A0C"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868D67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8F899F3"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436EFE6"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6A9DFE41"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55687156" w14:textId="77777777" w:rsidTr="00D95CBC">
        <w:trPr>
          <w:cantSplit/>
          <w:trHeight w:val="277"/>
        </w:trPr>
        <w:tc>
          <w:tcPr>
            <w:tcW w:w="1908" w:type="dxa"/>
            <w:vMerge/>
            <w:tcBorders>
              <w:left w:val="single" w:sz="4" w:space="0" w:color="auto"/>
              <w:right w:val="nil"/>
            </w:tcBorders>
          </w:tcPr>
          <w:p w14:paraId="2B3826D4" w14:textId="77777777" w:rsidR="00D95CBC" w:rsidRPr="00051297" w:rsidRDefault="00D95CBC" w:rsidP="00D95CBC">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2436625E"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11FDF278" w14:textId="77777777" w:rsidTr="00D95CBC">
        <w:trPr>
          <w:cantSplit/>
          <w:trHeight w:val="277"/>
        </w:trPr>
        <w:tc>
          <w:tcPr>
            <w:tcW w:w="1908" w:type="dxa"/>
            <w:vMerge/>
            <w:tcBorders>
              <w:left w:val="single" w:sz="4" w:space="0" w:color="auto"/>
              <w:bottom w:val="single" w:sz="4" w:space="0" w:color="auto"/>
              <w:right w:val="single" w:sz="4" w:space="0" w:color="auto"/>
            </w:tcBorders>
          </w:tcPr>
          <w:p w14:paraId="22D0CB2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3F0D977E"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77982D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B9CF8D9"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0038402"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11EC1F24"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A73567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5C8B10E"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F3D24CE"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7B9A797"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785EFA88"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EBE39D3"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2BD4EC3"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383531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017D221"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0CE512FC"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B15FC9A"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5887C7C"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01C610A"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BC374C1"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7462EBD3" w14:textId="77777777" w:rsidR="00D95CBC" w:rsidRPr="00051297" w:rsidRDefault="00D95CBC" w:rsidP="00D95CBC">
            <w:pPr>
              <w:spacing w:before="0"/>
              <w:ind w:firstLine="0"/>
              <w:rPr>
                <w:rFonts w:ascii="Arial Narrow" w:hAnsi="Arial Narrow"/>
                <w:sz w:val="20"/>
                <w:szCs w:val="20"/>
                <w:lang w:val="tr-TR"/>
              </w:rPr>
            </w:pPr>
          </w:p>
        </w:tc>
      </w:tr>
    </w:tbl>
    <w:p w14:paraId="564B9FF6" w14:textId="77777777" w:rsidR="00D95CBC" w:rsidRPr="00051297" w:rsidRDefault="00D95CBC" w:rsidP="00D95CBC">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0"/>
        <w:gridCol w:w="393"/>
        <w:gridCol w:w="392"/>
        <w:gridCol w:w="392"/>
        <w:gridCol w:w="393"/>
        <w:gridCol w:w="392"/>
        <w:gridCol w:w="392"/>
        <w:gridCol w:w="393"/>
        <w:gridCol w:w="2091"/>
        <w:gridCol w:w="450"/>
        <w:gridCol w:w="450"/>
        <w:gridCol w:w="450"/>
        <w:gridCol w:w="450"/>
        <w:gridCol w:w="450"/>
        <w:gridCol w:w="450"/>
      </w:tblGrid>
      <w:tr w:rsidR="00D95CBC" w:rsidRPr="00051297" w14:paraId="07CFDD39" w14:textId="77777777" w:rsidTr="00D95CBC">
        <w:tc>
          <w:tcPr>
            <w:tcW w:w="1750" w:type="dxa"/>
          </w:tcPr>
          <w:p w14:paraId="2E448D50"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POSTA KODU</w:t>
            </w:r>
          </w:p>
        </w:tc>
        <w:tc>
          <w:tcPr>
            <w:tcW w:w="393" w:type="dxa"/>
          </w:tcPr>
          <w:p w14:paraId="16EE13F3" w14:textId="77777777" w:rsidR="00D95CBC" w:rsidRPr="00051297" w:rsidRDefault="00D95CBC" w:rsidP="00D95CBC">
            <w:pPr>
              <w:spacing w:before="0"/>
              <w:ind w:firstLine="0"/>
              <w:rPr>
                <w:rFonts w:ascii="Arial Narrow" w:hAnsi="Arial Narrow"/>
                <w:sz w:val="20"/>
                <w:szCs w:val="20"/>
                <w:lang w:val="tr-TR"/>
              </w:rPr>
            </w:pPr>
          </w:p>
        </w:tc>
        <w:tc>
          <w:tcPr>
            <w:tcW w:w="392" w:type="dxa"/>
          </w:tcPr>
          <w:p w14:paraId="46801B9B" w14:textId="77777777" w:rsidR="00D95CBC" w:rsidRPr="00051297" w:rsidRDefault="00D95CBC" w:rsidP="00D95CBC">
            <w:pPr>
              <w:spacing w:before="0"/>
              <w:ind w:firstLine="0"/>
              <w:rPr>
                <w:rFonts w:ascii="Arial Narrow" w:hAnsi="Arial Narrow"/>
                <w:sz w:val="20"/>
                <w:szCs w:val="20"/>
                <w:lang w:val="tr-TR"/>
              </w:rPr>
            </w:pPr>
          </w:p>
        </w:tc>
        <w:tc>
          <w:tcPr>
            <w:tcW w:w="392" w:type="dxa"/>
          </w:tcPr>
          <w:p w14:paraId="3BAFEA57" w14:textId="77777777" w:rsidR="00D95CBC" w:rsidRPr="00051297" w:rsidRDefault="00D95CBC" w:rsidP="00D95CBC">
            <w:pPr>
              <w:spacing w:before="0"/>
              <w:ind w:firstLine="0"/>
              <w:rPr>
                <w:rFonts w:ascii="Arial Narrow" w:hAnsi="Arial Narrow"/>
                <w:sz w:val="20"/>
                <w:szCs w:val="20"/>
                <w:lang w:val="tr-TR"/>
              </w:rPr>
            </w:pPr>
          </w:p>
        </w:tc>
        <w:tc>
          <w:tcPr>
            <w:tcW w:w="393" w:type="dxa"/>
          </w:tcPr>
          <w:p w14:paraId="66BDEE0F" w14:textId="77777777" w:rsidR="00D95CBC" w:rsidRPr="00051297" w:rsidRDefault="00D95CBC" w:rsidP="00D95CBC">
            <w:pPr>
              <w:spacing w:before="0"/>
              <w:ind w:firstLine="0"/>
              <w:rPr>
                <w:rFonts w:ascii="Arial Narrow" w:hAnsi="Arial Narrow"/>
                <w:sz w:val="20"/>
                <w:szCs w:val="20"/>
                <w:lang w:val="tr-TR"/>
              </w:rPr>
            </w:pPr>
          </w:p>
        </w:tc>
        <w:tc>
          <w:tcPr>
            <w:tcW w:w="392" w:type="dxa"/>
          </w:tcPr>
          <w:p w14:paraId="1F62A937" w14:textId="77777777" w:rsidR="00D95CBC" w:rsidRPr="00051297" w:rsidRDefault="00D95CBC" w:rsidP="00D95CBC">
            <w:pPr>
              <w:spacing w:before="0"/>
              <w:ind w:firstLine="0"/>
              <w:rPr>
                <w:rFonts w:ascii="Arial Narrow" w:hAnsi="Arial Narrow"/>
                <w:sz w:val="20"/>
                <w:szCs w:val="20"/>
                <w:lang w:val="tr-TR"/>
              </w:rPr>
            </w:pPr>
          </w:p>
        </w:tc>
        <w:tc>
          <w:tcPr>
            <w:tcW w:w="392" w:type="dxa"/>
          </w:tcPr>
          <w:p w14:paraId="27026ECF" w14:textId="77777777" w:rsidR="00D95CBC" w:rsidRPr="00051297" w:rsidRDefault="00D95CBC" w:rsidP="00D95CBC">
            <w:pPr>
              <w:spacing w:before="0"/>
              <w:ind w:firstLine="0"/>
              <w:rPr>
                <w:rFonts w:ascii="Arial Narrow" w:hAnsi="Arial Narrow"/>
                <w:sz w:val="20"/>
                <w:szCs w:val="20"/>
                <w:lang w:val="tr-TR"/>
              </w:rPr>
            </w:pPr>
          </w:p>
        </w:tc>
        <w:tc>
          <w:tcPr>
            <w:tcW w:w="393" w:type="dxa"/>
          </w:tcPr>
          <w:p w14:paraId="2361CE26" w14:textId="77777777" w:rsidR="00D95CBC" w:rsidRPr="00051297" w:rsidRDefault="00D95CBC" w:rsidP="00D95CBC">
            <w:pPr>
              <w:spacing w:before="0"/>
              <w:ind w:firstLine="0"/>
              <w:rPr>
                <w:rFonts w:ascii="Arial Narrow" w:hAnsi="Arial Narrow"/>
                <w:sz w:val="20"/>
                <w:szCs w:val="20"/>
                <w:lang w:val="tr-TR"/>
              </w:rPr>
            </w:pPr>
          </w:p>
        </w:tc>
        <w:tc>
          <w:tcPr>
            <w:tcW w:w="2091" w:type="dxa"/>
          </w:tcPr>
          <w:p w14:paraId="7A2E3E33"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POSTA KUTUSU</w:t>
            </w:r>
          </w:p>
        </w:tc>
        <w:tc>
          <w:tcPr>
            <w:tcW w:w="450" w:type="dxa"/>
          </w:tcPr>
          <w:p w14:paraId="5B1525C8" w14:textId="77777777" w:rsidR="00D95CBC" w:rsidRPr="00051297" w:rsidRDefault="00D95CBC" w:rsidP="00D95CBC">
            <w:pPr>
              <w:spacing w:before="0"/>
              <w:ind w:firstLine="0"/>
              <w:rPr>
                <w:rFonts w:ascii="Arial Narrow" w:hAnsi="Arial Narrow"/>
                <w:sz w:val="20"/>
                <w:szCs w:val="20"/>
                <w:lang w:val="tr-TR"/>
              </w:rPr>
            </w:pPr>
          </w:p>
        </w:tc>
        <w:tc>
          <w:tcPr>
            <w:tcW w:w="450" w:type="dxa"/>
          </w:tcPr>
          <w:p w14:paraId="55576237" w14:textId="77777777" w:rsidR="00D95CBC" w:rsidRPr="00051297" w:rsidRDefault="00D95CBC" w:rsidP="00D95CBC">
            <w:pPr>
              <w:spacing w:before="0"/>
              <w:ind w:firstLine="0"/>
              <w:rPr>
                <w:rFonts w:ascii="Arial Narrow" w:hAnsi="Arial Narrow"/>
                <w:sz w:val="20"/>
                <w:szCs w:val="20"/>
                <w:lang w:val="tr-TR"/>
              </w:rPr>
            </w:pPr>
          </w:p>
        </w:tc>
        <w:tc>
          <w:tcPr>
            <w:tcW w:w="450" w:type="dxa"/>
          </w:tcPr>
          <w:p w14:paraId="145FBBCA" w14:textId="77777777" w:rsidR="00D95CBC" w:rsidRPr="00051297" w:rsidRDefault="00D95CBC" w:rsidP="00D95CBC">
            <w:pPr>
              <w:spacing w:before="0"/>
              <w:ind w:firstLine="0"/>
              <w:rPr>
                <w:rFonts w:ascii="Arial Narrow" w:hAnsi="Arial Narrow"/>
                <w:sz w:val="20"/>
                <w:szCs w:val="20"/>
                <w:lang w:val="tr-TR"/>
              </w:rPr>
            </w:pPr>
          </w:p>
        </w:tc>
        <w:tc>
          <w:tcPr>
            <w:tcW w:w="450" w:type="dxa"/>
          </w:tcPr>
          <w:p w14:paraId="37B3E5C3" w14:textId="77777777" w:rsidR="00D95CBC" w:rsidRPr="00051297" w:rsidRDefault="00D95CBC" w:rsidP="00D95CBC">
            <w:pPr>
              <w:spacing w:before="0"/>
              <w:ind w:firstLine="0"/>
              <w:rPr>
                <w:rFonts w:ascii="Arial Narrow" w:hAnsi="Arial Narrow"/>
                <w:sz w:val="20"/>
                <w:szCs w:val="20"/>
                <w:lang w:val="tr-TR"/>
              </w:rPr>
            </w:pPr>
          </w:p>
        </w:tc>
        <w:tc>
          <w:tcPr>
            <w:tcW w:w="450" w:type="dxa"/>
          </w:tcPr>
          <w:p w14:paraId="0B823838" w14:textId="77777777" w:rsidR="00D95CBC" w:rsidRPr="00051297" w:rsidRDefault="00D95CBC" w:rsidP="00D95CBC">
            <w:pPr>
              <w:spacing w:before="0"/>
              <w:ind w:firstLine="0"/>
              <w:rPr>
                <w:rFonts w:ascii="Arial Narrow" w:hAnsi="Arial Narrow"/>
                <w:sz w:val="20"/>
                <w:szCs w:val="20"/>
                <w:lang w:val="tr-TR"/>
              </w:rPr>
            </w:pPr>
          </w:p>
        </w:tc>
        <w:tc>
          <w:tcPr>
            <w:tcW w:w="450" w:type="dxa"/>
          </w:tcPr>
          <w:p w14:paraId="1DB36FAC" w14:textId="77777777" w:rsidR="00D95CBC" w:rsidRPr="00051297" w:rsidRDefault="00D95CBC" w:rsidP="00D95CBC">
            <w:pPr>
              <w:spacing w:before="0"/>
              <w:ind w:firstLine="0"/>
              <w:rPr>
                <w:rFonts w:ascii="Arial Narrow" w:hAnsi="Arial Narrow"/>
                <w:sz w:val="20"/>
                <w:szCs w:val="20"/>
                <w:lang w:val="tr-TR"/>
              </w:rPr>
            </w:pPr>
          </w:p>
        </w:tc>
      </w:tr>
    </w:tbl>
    <w:p w14:paraId="4C668EFA" w14:textId="77777777" w:rsidR="00D95CBC" w:rsidRPr="00051297" w:rsidRDefault="00D95CBC" w:rsidP="00D95CBC">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6"/>
        <w:gridCol w:w="404"/>
        <w:gridCol w:w="404"/>
        <w:gridCol w:w="404"/>
        <w:gridCol w:w="404"/>
        <w:gridCol w:w="403"/>
        <w:gridCol w:w="403"/>
        <w:gridCol w:w="404"/>
        <w:gridCol w:w="403"/>
        <w:gridCol w:w="403"/>
        <w:gridCol w:w="404"/>
        <w:gridCol w:w="404"/>
        <w:gridCol w:w="404"/>
        <w:gridCol w:w="404"/>
        <w:gridCol w:w="404"/>
        <w:gridCol w:w="404"/>
        <w:gridCol w:w="404"/>
        <w:gridCol w:w="404"/>
        <w:gridCol w:w="404"/>
      </w:tblGrid>
      <w:tr w:rsidR="00D95CBC" w:rsidRPr="00051297" w14:paraId="04889986" w14:textId="77777777" w:rsidTr="00D95CBC">
        <w:tc>
          <w:tcPr>
            <w:tcW w:w="1796" w:type="dxa"/>
          </w:tcPr>
          <w:p w14:paraId="1587DA4D"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ŞEHİR</w:t>
            </w:r>
          </w:p>
        </w:tc>
        <w:tc>
          <w:tcPr>
            <w:tcW w:w="404" w:type="dxa"/>
          </w:tcPr>
          <w:p w14:paraId="17CE6868" w14:textId="77777777" w:rsidR="00D95CBC" w:rsidRPr="00051297" w:rsidRDefault="00D95CBC" w:rsidP="00D95CBC">
            <w:pPr>
              <w:spacing w:before="0"/>
              <w:ind w:firstLine="0"/>
              <w:rPr>
                <w:rFonts w:ascii="Arial Narrow" w:hAnsi="Arial Narrow"/>
                <w:sz w:val="20"/>
                <w:szCs w:val="20"/>
                <w:lang w:val="tr-TR"/>
              </w:rPr>
            </w:pPr>
          </w:p>
        </w:tc>
        <w:tc>
          <w:tcPr>
            <w:tcW w:w="403" w:type="dxa"/>
          </w:tcPr>
          <w:p w14:paraId="64882C9B" w14:textId="77777777" w:rsidR="00D95CBC" w:rsidRPr="00051297" w:rsidRDefault="00D95CBC" w:rsidP="00D95CBC">
            <w:pPr>
              <w:spacing w:before="0"/>
              <w:ind w:firstLine="0"/>
              <w:rPr>
                <w:rFonts w:ascii="Arial Narrow" w:hAnsi="Arial Narrow"/>
                <w:sz w:val="20"/>
                <w:szCs w:val="20"/>
                <w:lang w:val="tr-TR"/>
              </w:rPr>
            </w:pPr>
          </w:p>
        </w:tc>
        <w:tc>
          <w:tcPr>
            <w:tcW w:w="403" w:type="dxa"/>
          </w:tcPr>
          <w:p w14:paraId="57241372"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1E0ACDCA" w14:textId="77777777" w:rsidR="00D95CBC" w:rsidRPr="00051297" w:rsidRDefault="00D95CBC" w:rsidP="00D95CBC">
            <w:pPr>
              <w:spacing w:before="0"/>
              <w:ind w:firstLine="0"/>
              <w:rPr>
                <w:rFonts w:ascii="Arial Narrow" w:hAnsi="Arial Narrow"/>
                <w:sz w:val="20"/>
                <w:szCs w:val="20"/>
                <w:lang w:val="tr-TR"/>
              </w:rPr>
            </w:pPr>
          </w:p>
        </w:tc>
        <w:tc>
          <w:tcPr>
            <w:tcW w:w="403" w:type="dxa"/>
          </w:tcPr>
          <w:p w14:paraId="1F857BE7" w14:textId="77777777" w:rsidR="00D95CBC" w:rsidRPr="00051297" w:rsidRDefault="00D95CBC" w:rsidP="00D95CBC">
            <w:pPr>
              <w:spacing w:before="0"/>
              <w:ind w:firstLine="0"/>
              <w:rPr>
                <w:rFonts w:ascii="Arial Narrow" w:hAnsi="Arial Narrow"/>
                <w:sz w:val="20"/>
                <w:szCs w:val="20"/>
                <w:lang w:val="tr-TR"/>
              </w:rPr>
            </w:pPr>
          </w:p>
        </w:tc>
        <w:tc>
          <w:tcPr>
            <w:tcW w:w="403" w:type="dxa"/>
          </w:tcPr>
          <w:p w14:paraId="5EEF0543"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12A9CBF6" w14:textId="77777777" w:rsidR="00D95CBC" w:rsidRPr="00051297" w:rsidRDefault="00D95CBC" w:rsidP="00D95CBC">
            <w:pPr>
              <w:spacing w:before="0"/>
              <w:ind w:firstLine="0"/>
              <w:rPr>
                <w:rFonts w:ascii="Arial Narrow" w:hAnsi="Arial Narrow"/>
                <w:sz w:val="20"/>
                <w:szCs w:val="20"/>
                <w:lang w:val="tr-TR"/>
              </w:rPr>
            </w:pPr>
          </w:p>
        </w:tc>
        <w:tc>
          <w:tcPr>
            <w:tcW w:w="403" w:type="dxa"/>
          </w:tcPr>
          <w:p w14:paraId="17025012" w14:textId="77777777" w:rsidR="00D95CBC" w:rsidRPr="00051297" w:rsidRDefault="00D95CBC" w:rsidP="00D95CBC">
            <w:pPr>
              <w:spacing w:before="0"/>
              <w:ind w:firstLine="0"/>
              <w:rPr>
                <w:rFonts w:ascii="Arial Narrow" w:hAnsi="Arial Narrow"/>
                <w:sz w:val="20"/>
                <w:szCs w:val="20"/>
                <w:lang w:val="tr-TR"/>
              </w:rPr>
            </w:pPr>
          </w:p>
        </w:tc>
        <w:tc>
          <w:tcPr>
            <w:tcW w:w="403" w:type="dxa"/>
          </w:tcPr>
          <w:p w14:paraId="4EC682C1"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3092F324"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10867B6E"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1239EC27"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532548B1"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586294CD"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58F368E5"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0D0BECAA"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1D82F693"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443A1D73"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1B5CC1BA" w14:textId="77777777" w:rsidTr="00D95CBC">
        <w:tc>
          <w:tcPr>
            <w:tcW w:w="1794" w:type="dxa"/>
          </w:tcPr>
          <w:p w14:paraId="07766DDE"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ÜLKE</w:t>
            </w:r>
          </w:p>
        </w:tc>
        <w:tc>
          <w:tcPr>
            <w:tcW w:w="404" w:type="dxa"/>
          </w:tcPr>
          <w:p w14:paraId="65619C5D"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6CB876E5"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7BB62A98"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168D0FB8" w14:textId="77777777" w:rsidR="00D95CBC" w:rsidRPr="00051297" w:rsidRDefault="00D95CBC" w:rsidP="00D95CBC">
            <w:pPr>
              <w:spacing w:before="0"/>
              <w:ind w:firstLine="0"/>
              <w:rPr>
                <w:rFonts w:ascii="Arial Narrow" w:hAnsi="Arial Narrow"/>
                <w:sz w:val="20"/>
                <w:szCs w:val="20"/>
                <w:lang w:val="tr-TR"/>
              </w:rPr>
            </w:pPr>
          </w:p>
        </w:tc>
        <w:tc>
          <w:tcPr>
            <w:tcW w:w="403" w:type="dxa"/>
          </w:tcPr>
          <w:p w14:paraId="3CA0BB1E" w14:textId="77777777" w:rsidR="00D95CBC" w:rsidRPr="00051297" w:rsidRDefault="00D95CBC" w:rsidP="00D95CBC">
            <w:pPr>
              <w:spacing w:before="0"/>
              <w:ind w:firstLine="0"/>
              <w:rPr>
                <w:rFonts w:ascii="Arial Narrow" w:hAnsi="Arial Narrow"/>
                <w:sz w:val="20"/>
                <w:szCs w:val="20"/>
                <w:lang w:val="tr-TR"/>
              </w:rPr>
            </w:pPr>
          </w:p>
        </w:tc>
        <w:tc>
          <w:tcPr>
            <w:tcW w:w="403" w:type="dxa"/>
          </w:tcPr>
          <w:p w14:paraId="7D374D5B"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4D9F85A2" w14:textId="77777777" w:rsidR="00D95CBC" w:rsidRPr="00051297" w:rsidRDefault="00D95CBC" w:rsidP="00D95CBC">
            <w:pPr>
              <w:spacing w:before="0"/>
              <w:ind w:firstLine="0"/>
              <w:rPr>
                <w:rFonts w:ascii="Arial Narrow" w:hAnsi="Arial Narrow"/>
                <w:sz w:val="20"/>
                <w:szCs w:val="20"/>
                <w:lang w:val="tr-TR"/>
              </w:rPr>
            </w:pPr>
          </w:p>
        </w:tc>
        <w:tc>
          <w:tcPr>
            <w:tcW w:w="403" w:type="dxa"/>
          </w:tcPr>
          <w:p w14:paraId="7BD66F24" w14:textId="77777777" w:rsidR="00D95CBC" w:rsidRPr="00051297" w:rsidRDefault="00D95CBC" w:rsidP="00D95CBC">
            <w:pPr>
              <w:spacing w:before="0"/>
              <w:ind w:firstLine="0"/>
              <w:rPr>
                <w:rFonts w:ascii="Arial Narrow" w:hAnsi="Arial Narrow"/>
                <w:sz w:val="20"/>
                <w:szCs w:val="20"/>
                <w:lang w:val="tr-TR"/>
              </w:rPr>
            </w:pPr>
          </w:p>
        </w:tc>
        <w:tc>
          <w:tcPr>
            <w:tcW w:w="403" w:type="dxa"/>
          </w:tcPr>
          <w:p w14:paraId="6C72A95E"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05D86D91"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5AF0153D"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476B9C87"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0660B8F2"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47A3BD7B"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6FA8FFE8"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416E5A85"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4193883E"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53DE89E4" w14:textId="77777777" w:rsidR="00D95CBC" w:rsidRPr="00051297" w:rsidRDefault="00D95CBC" w:rsidP="00D95CBC">
            <w:pPr>
              <w:spacing w:before="0"/>
              <w:ind w:firstLine="0"/>
              <w:rPr>
                <w:rFonts w:ascii="Arial Narrow" w:hAnsi="Arial Narrow"/>
                <w:sz w:val="20"/>
                <w:szCs w:val="20"/>
                <w:lang w:val="tr-TR"/>
              </w:rPr>
            </w:pPr>
          </w:p>
        </w:tc>
      </w:tr>
    </w:tbl>
    <w:p w14:paraId="5080C480" w14:textId="77777777" w:rsidR="00D95CBC" w:rsidRPr="00051297" w:rsidRDefault="00D95CBC" w:rsidP="00D95CBC">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D95CBC" w:rsidRPr="00051297" w14:paraId="70619064" w14:textId="77777777" w:rsidTr="00D95CBC">
        <w:tc>
          <w:tcPr>
            <w:tcW w:w="2664" w:type="dxa"/>
          </w:tcPr>
          <w:p w14:paraId="76FF4AB9"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T.C. KİMLİK NUMARASI</w:t>
            </w:r>
          </w:p>
        </w:tc>
        <w:tc>
          <w:tcPr>
            <w:tcW w:w="411" w:type="dxa"/>
          </w:tcPr>
          <w:p w14:paraId="3AE28E73"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207F9358"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594447F8"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2B89ED5B"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656383FD"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35CB6923"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578D3097"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5E8DF8A1"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07882849"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0D7E2C4C"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3C7626CB"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1BBB02A7"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72971FF3" w14:textId="77777777" w:rsidTr="00D95CBC">
        <w:tc>
          <w:tcPr>
            <w:tcW w:w="2664" w:type="dxa"/>
          </w:tcPr>
          <w:p w14:paraId="69ED305B"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VERGİ NUMARASI</w:t>
            </w:r>
          </w:p>
        </w:tc>
        <w:tc>
          <w:tcPr>
            <w:tcW w:w="411" w:type="dxa"/>
          </w:tcPr>
          <w:p w14:paraId="4B64FFC7"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7CB564A2"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55E297E8"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70EA7F43"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6F212154"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6508743F"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106081E9"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61648622"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687AB2EC"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462EE924"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10B2E904"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3AA1F740" w14:textId="77777777" w:rsidR="00D95CBC" w:rsidRPr="00051297" w:rsidRDefault="00D95CBC" w:rsidP="00D95CBC">
            <w:pPr>
              <w:spacing w:before="0"/>
              <w:ind w:firstLine="0"/>
              <w:rPr>
                <w:rFonts w:ascii="Arial Narrow" w:hAnsi="Arial Narrow"/>
                <w:sz w:val="20"/>
                <w:szCs w:val="20"/>
                <w:lang w:val="tr-TR"/>
              </w:rPr>
            </w:pPr>
          </w:p>
        </w:tc>
      </w:tr>
    </w:tbl>
    <w:p w14:paraId="2AB194FB" w14:textId="77777777" w:rsidR="00D95CBC" w:rsidRPr="00051297" w:rsidRDefault="00D95CBC" w:rsidP="00D95CBC">
      <w:pPr>
        <w:autoSpaceDE w:val="0"/>
        <w:autoSpaceDN w:val="0"/>
        <w:adjustRightInd w:val="0"/>
        <w:rPr>
          <w:rFonts w:ascii="Arial" w:hAnsi="Arial" w:cs="Arial"/>
          <w:b/>
          <w:bCs/>
          <w:sz w:val="17"/>
          <w:szCs w:val="17"/>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D95CBC" w:rsidRPr="00051297" w14:paraId="523B4102" w14:textId="77777777" w:rsidTr="00D95CBC">
        <w:tc>
          <w:tcPr>
            <w:tcW w:w="1842" w:type="dxa"/>
          </w:tcPr>
          <w:p w14:paraId="79AD23A4"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VERGİ DAİRESİ</w:t>
            </w:r>
          </w:p>
        </w:tc>
        <w:tc>
          <w:tcPr>
            <w:tcW w:w="411" w:type="dxa"/>
          </w:tcPr>
          <w:p w14:paraId="023D4F35"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051444DA"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75A21332"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65C7583E"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2B913398"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7C75055D"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305BB500"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493B9059"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0D1D8DE3"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41D8F1FD"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3AC85D6A"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33B47191"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2C759B26"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36CDC19E"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0E89A8D0"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521DE1F1"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5F71C519"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2AA33529" w14:textId="77777777" w:rsidR="00D95CBC" w:rsidRPr="00051297" w:rsidRDefault="00D95CBC" w:rsidP="00D95CBC">
            <w:pPr>
              <w:spacing w:before="0"/>
              <w:ind w:firstLine="0"/>
              <w:rPr>
                <w:rFonts w:ascii="Arial Narrow" w:hAnsi="Arial Narrow"/>
                <w:sz w:val="20"/>
                <w:szCs w:val="20"/>
                <w:lang w:val="tr-TR"/>
              </w:rPr>
            </w:pPr>
          </w:p>
        </w:tc>
      </w:tr>
    </w:tbl>
    <w:p w14:paraId="4639BEC5" w14:textId="77777777" w:rsidR="00D95CBC" w:rsidRPr="00051297" w:rsidRDefault="00D95CBC" w:rsidP="00D95CBC">
      <w:pPr>
        <w:autoSpaceDE w:val="0"/>
        <w:autoSpaceDN w:val="0"/>
        <w:adjustRightInd w:val="0"/>
        <w:rPr>
          <w:rFonts w:ascii="Arial" w:hAnsi="Arial" w:cs="Arial"/>
          <w:b/>
          <w:bCs/>
          <w:sz w:val="17"/>
          <w:szCs w:val="17"/>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23"/>
        <w:gridCol w:w="12"/>
        <w:gridCol w:w="412"/>
      </w:tblGrid>
      <w:tr w:rsidR="00D95CBC" w:rsidRPr="00051297" w14:paraId="4DE2B780" w14:textId="77777777" w:rsidTr="00D95CBC">
        <w:tc>
          <w:tcPr>
            <w:tcW w:w="3075" w:type="dxa"/>
            <w:gridSpan w:val="4"/>
          </w:tcPr>
          <w:p w14:paraId="30586BA0" w14:textId="77777777" w:rsidR="00D95CBC" w:rsidRPr="00051297" w:rsidRDefault="00D95CBC" w:rsidP="00D95CBC">
            <w:pPr>
              <w:autoSpaceDE w:val="0"/>
              <w:autoSpaceDN w:val="0"/>
              <w:adjustRightInd w:val="0"/>
              <w:spacing w:before="0"/>
              <w:ind w:firstLine="0"/>
              <w:rPr>
                <w:rFonts w:ascii="Arial Narrow" w:hAnsi="Arial Narrow"/>
                <w:sz w:val="20"/>
                <w:szCs w:val="20"/>
                <w:lang w:val="tr-TR"/>
              </w:rPr>
            </w:pPr>
            <w:r w:rsidRPr="00051297">
              <w:rPr>
                <w:rFonts w:ascii="Arial Narrow" w:hAnsi="Arial Narrow"/>
                <w:sz w:val="20"/>
                <w:szCs w:val="20"/>
                <w:lang w:val="tr-TR"/>
              </w:rPr>
              <w:t>KİMLİK BELGESİ TÜRÜ:</w:t>
            </w:r>
          </w:p>
        </w:tc>
        <w:tc>
          <w:tcPr>
            <w:tcW w:w="1646" w:type="dxa"/>
            <w:gridSpan w:val="4"/>
          </w:tcPr>
          <w:p w14:paraId="4B25ADB8"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NÜFUS KAĞIDI</w:t>
            </w:r>
          </w:p>
        </w:tc>
        <w:tc>
          <w:tcPr>
            <w:tcW w:w="411" w:type="dxa"/>
          </w:tcPr>
          <w:p w14:paraId="7F864874" w14:textId="77777777" w:rsidR="00D95CBC" w:rsidRPr="00051297" w:rsidRDefault="00D95CBC" w:rsidP="00D95CBC">
            <w:pPr>
              <w:spacing w:before="0"/>
              <w:ind w:firstLine="0"/>
              <w:rPr>
                <w:rFonts w:ascii="Arial Narrow" w:hAnsi="Arial Narrow"/>
                <w:sz w:val="20"/>
                <w:szCs w:val="20"/>
                <w:lang w:val="tr-TR"/>
              </w:rPr>
            </w:pPr>
          </w:p>
        </w:tc>
        <w:tc>
          <w:tcPr>
            <w:tcW w:w="1647" w:type="dxa"/>
            <w:gridSpan w:val="4"/>
          </w:tcPr>
          <w:p w14:paraId="5D967776"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EHLİYET</w:t>
            </w:r>
          </w:p>
        </w:tc>
        <w:tc>
          <w:tcPr>
            <w:tcW w:w="412" w:type="dxa"/>
          </w:tcPr>
          <w:p w14:paraId="7071C44E" w14:textId="77777777" w:rsidR="00D95CBC" w:rsidRPr="00051297" w:rsidRDefault="00D95CBC" w:rsidP="00D95CBC">
            <w:pPr>
              <w:spacing w:before="0"/>
              <w:ind w:firstLine="0"/>
              <w:rPr>
                <w:rFonts w:ascii="Arial Narrow" w:hAnsi="Arial Narrow"/>
                <w:sz w:val="20"/>
                <w:szCs w:val="20"/>
                <w:lang w:val="tr-TR"/>
              </w:rPr>
            </w:pPr>
          </w:p>
        </w:tc>
        <w:tc>
          <w:tcPr>
            <w:tcW w:w="1671" w:type="dxa"/>
            <w:gridSpan w:val="5"/>
          </w:tcPr>
          <w:p w14:paraId="5784C764"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PASAPORT</w:t>
            </w:r>
          </w:p>
        </w:tc>
        <w:tc>
          <w:tcPr>
            <w:tcW w:w="412" w:type="dxa"/>
          </w:tcPr>
          <w:p w14:paraId="1BE22644"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08B3B7FF" w14:textId="77777777" w:rsidTr="00D95CBC">
        <w:tc>
          <w:tcPr>
            <w:tcW w:w="1842" w:type="dxa"/>
          </w:tcPr>
          <w:p w14:paraId="0DA67734"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KİMLİK BELGESİ NO:</w:t>
            </w:r>
          </w:p>
        </w:tc>
        <w:tc>
          <w:tcPr>
            <w:tcW w:w="411" w:type="dxa"/>
          </w:tcPr>
          <w:p w14:paraId="4637C73A"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64E2E4E5"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6F740373"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50B53FF2"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546319C7"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78E0D296"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63FBC8E3"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4D56AB2B"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10F17062"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19711853"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22BEEEE3"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11DF3FED"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3CA4292F"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00CCD1DC"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4C9B99F8"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086EB004" w14:textId="77777777" w:rsidR="00D95CBC" w:rsidRPr="00051297" w:rsidRDefault="00D95CBC" w:rsidP="00D95CBC">
            <w:pPr>
              <w:spacing w:before="0"/>
              <w:ind w:firstLine="0"/>
              <w:rPr>
                <w:rFonts w:ascii="Arial Narrow" w:hAnsi="Arial Narrow"/>
                <w:sz w:val="20"/>
                <w:szCs w:val="20"/>
                <w:lang w:val="tr-TR"/>
              </w:rPr>
            </w:pPr>
          </w:p>
        </w:tc>
        <w:tc>
          <w:tcPr>
            <w:tcW w:w="423" w:type="dxa"/>
          </w:tcPr>
          <w:p w14:paraId="19633E21" w14:textId="77777777" w:rsidR="00D95CBC" w:rsidRPr="00051297" w:rsidRDefault="00D95CBC" w:rsidP="00D95CBC">
            <w:pPr>
              <w:spacing w:before="0"/>
              <w:ind w:firstLine="0"/>
              <w:rPr>
                <w:rFonts w:ascii="Arial Narrow" w:hAnsi="Arial Narrow"/>
                <w:sz w:val="20"/>
                <w:szCs w:val="20"/>
                <w:lang w:val="tr-TR"/>
              </w:rPr>
            </w:pPr>
          </w:p>
        </w:tc>
        <w:tc>
          <w:tcPr>
            <w:tcW w:w="424" w:type="dxa"/>
            <w:gridSpan w:val="2"/>
          </w:tcPr>
          <w:p w14:paraId="0F534611" w14:textId="77777777" w:rsidR="00D95CBC" w:rsidRPr="00051297" w:rsidRDefault="00D95CBC" w:rsidP="00D95CBC">
            <w:pPr>
              <w:spacing w:before="0"/>
              <w:ind w:firstLine="0"/>
              <w:rPr>
                <w:rFonts w:ascii="Arial Narrow" w:hAnsi="Arial Narrow"/>
                <w:sz w:val="20"/>
                <w:szCs w:val="20"/>
                <w:lang w:val="tr-TR"/>
              </w:rPr>
            </w:pPr>
          </w:p>
        </w:tc>
      </w:tr>
    </w:tbl>
    <w:p w14:paraId="71A65F7D" w14:textId="77777777" w:rsidR="00D95CBC" w:rsidRPr="00051297" w:rsidRDefault="00D95CBC" w:rsidP="00D95CBC">
      <w:pPr>
        <w:autoSpaceDE w:val="0"/>
        <w:autoSpaceDN w:val="0"/>
        <w:adjustRightInd w:val="0"/>
        <w:rPr>
          <w:rFonts w:ascii="Arial" w:hAnsi="Arial" w:cs="Arial"/>
          <w:b/>
          <w:bCs/>
          <w:sz w:val="17"/>
          <w:szCs w:val="17"/>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D95CBC" w:rsidRPr="00051297" w14:paraId="7BE2BEB2" w14:textId="77777777" w:rsidTr="00D95CBC">
        <w:tc>
          <w:tcPr>
            <w:tcW w:w="2664" w:type="dxa"/>
            <w:tcBorders>
              <w:top w:val="single" w:sz="4" w:space="0" w:color="auto"/>
              <w:left w:val="single" w:sz="4" w:space="0" w:color="auto"/>
              <w:bottom w:val="nil"/>
            </w:tcBorders>
          </w:tcPr>
          <w:p w14:paraId="16AA44E9"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DOĞUM TARİHİ</w:t>
            </w:r>
          </w:p>
        </w:tc>
        <w:tc>
          <w:tcPr>
            <w:tcW w:w="411" w:type="dxa"/>
            <w:tcBorders>
              <w:top w:val="single" w:sz="4" w:space="0" w:color="auto"/>
              <w:bottom w:val="single" w:sz="4" w:space="0" w:color="auto"/>
            </w:tcBorders>
          </w:tcPr>
          <w:p w14:paraId="1D2253EC" w14:textId="77777777" w:rsidR="00D95CBC" w:rsidRPr="00051297" w:rsidRDefault="00D95CBC" w:rsidP="00D95CBC">
            <w:pPr>
              <w:spacing w:before="0"/>
              <w:ind w:firstLine="0"/>
              <w:rPr>
                <w:rFonts w:ascii="Arial Narrow" w:hAnsi="Arial Narrow"/>
                <w:sz w:val="20"/>
                <w:szCs w:val="20"/>
                <w:lang w:val="tr-TR"/>
              </w:rPr>
            </w:pPr>
          </w:p>
        </w:tc>
        <w:tc>
          <w:tcPr>
            <w:tcW w:w="412" w:type="dxa"/>
            <w:tcBorders>
              <w:top w:val="single" w:sz="4" w:space="0" w:color="auto"/>
              <w:bottom w:val="single" w:sz="4" w:space="0" w:color="auto"/>
              <w:right w:val="single" w:sz="4" w:space="0" w:color="auto"/>
            </w:tcBorders>
          </w:tcPr>
          <w:p w14:paraId="48FA3DD4" w14:textId="77777777" w:rsidR="00D95CBC" w:rsidRPr="00051297" w:rsidRDefault="00D95CBC" w:rsidP="00D95CBC">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right w:val="single" w:sz="4" w:space="0" w:color="auto"/>
            </w:tcBorders>
          </w:tcPr>
          <w:p w14:paraId="4322D797" w14:textId="77777777" w:rsidR="00D95CBC" w:rsidRPr="00051297" w:rsidRDefault="00D95CBC" w:rsidP="00D95CBC">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single" w:sz="4" w:space="0" w:color="auto"/>
              <w:right w:val="single" w:sz="4" w:space="0" w:color="auto"/>
            </w:tcBorders>
          </w:tcPr>
          <w:p w14:paraId="2AB59313" w14:textId="77777777" w:rsidR="00D95CBC" w:rsidRPr="00051297" w:rsidRDefault="00D95CBC" w:rsidP="00D95CBC">
            <w:pPr>
              <w:spacing w:before="0"/>
              <w:ind w:firstLine="0"/>
              <w:rPr>
                <w:rFonts w:ascii="Arial Narrow" w:hAnsi="Arial Narrow"/>
                <w:sz w:val="20"/>
                <w:szCs w:val="20"/>
                <w:lang w:val="tr-TR"/>
              </w:rPr>
            </w:pPr>
          </w:p>
        </w:tc>
        <w:tc>
          <w:tcPr>
            <w:tcW w:w="412" w:type="dxa"/>
            <w:tcBorders>
              <w:top w:val="single" w:sz="4" w:space="0" w:color="auto"/>
              <w:left w:val="single" w:sz="4" w:space="0" w:color="auto"/>
              <w:bottom w:val="single" w:sz="4" w:space="0" w:color="auto"/>
              <w:right w:val="single" w:sz="4" w:space="0" w:color="auto"/>
            </w:tcBorders>
          </w:tcPr>
          <w:p w14:paraId="12D803DE" w14:textId="77777777" w:rsidR="00D95CBC" w:rsidRPr="00051297" w:rsidRDefault="00D95CBC" w:rsidP="00D95CBC">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tcBorders>
          </w:tcPr>
          <w:p w14:paraId="04190576" w14:textId="77777777" w:rsidR="00D95CBC" w:rsidRPr="00051297" w:rsidRDefault="00D95CBC" w:rsidP="00D95CBC">
            <w:pPr>
              <w:spacing w:before="0"/>
              <w:ind w:firstLine="0"/>
              <w:rPr>
                <w:rFonts w:ascii="Arial Narrow" w:hAnsi="Arial Narrow"/>
                <w:sz w:val="20"/>
                <w:szCs w:val="20"/>
                <w:lang w:val="tr-TR"/>
              </w:rPr>
            </w:pPr>
          </w:p>
        </w:tc>
        <w:tc>
          <w:tcPr>
            <w:tcW w:w="411" w:type="dxa"/>
            <w:tcBorders>
              <w:top w:val="single" w:sz="4" w:space="0" w:color="auto"/>
              <w:bottom w:val="single" w:sz="4" w:space="0" w:color="auto"/>
            </w:tcBorders>
          </w:tcPr>
          <w:p w14:paraId="4EF340FB" w14:textId="77777777" w:rsidR="00D95CBC" w:rsidRPr="00051297" w:rsidRDefault="00D95CBC" w:rsidP="00D95CBC">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14:paraId="6510B11A" w14:textId="77777777" w:rsidR="00D95CBC" w:rsidRPr="00051297" w:rsidRDefault="00D95CBC" w:rsidP="00D95CBC">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14:paraId="4C671D11" w14:textId="77777777" w:rsidR="00D95CBC" w:rsidRPr="00051297" w:rsidRDefault="00D95CBC" w:rsidP="00D95CBC">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14:paraId="2AD30139"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3489BEF3" w14:textId="77777777" w:rsidTr="00D95CBC">
        <w:tc>
          <w:tcPr>
            <w:tcW w:w="2664" w:type="dxa"/>
            <w:tcBorders>
              <w:top w:val="nil"/>
              <w:left w:val="single" w:sz="4" w:space="0" w:color="auto"/>
              <w:bottom w:val="single" w:sz="4" w:space="0" w:color="auto"/>
              <w:right w:val="nil"/>
            </w:tcBorders>
          </w:tcPr>
          <w:p w14:paraId="44BAAE72" w14:textId="77777777" w:rsidR="00D95CBC" w:rsidRPr="00051297" w:rsidRDefault="00D95CBC" w:rsidP="00D95CBC">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14:paraId="48C327F3"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2" w:type="dxa"/>
            <w:tcBorders>
              <w:top w:val="single" w:sz="4" w:space="0" w:color="auto"/>
              <w:left w:val="nil"/>
              <w:bottom w:val="single" w:sz="4" w:space="0" w:color="auto"/>
              <w:right w:val="nil"/>
            </w:tcBorders>
          </w:tcPr>
          <w:p w14:paraId="01E07BA2"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1" w:type="dxa"/>
            <w:tcBorders>
              <w:top w:val="nil"/>
              <w:left w:val="nil"/>
              <w:bottom w:val="single" w:sz="4" w:space="0" w:color="auto"/>
              <w:right w:val="nil"/>
            </w:tcBorders>
          </w:tcPr>
          <w:p w14:paraId="1BF3ADFA" w14:textId="77777777" w:rsidR="00D95CBC" w:rsidRPr="00051297" w:rsidRDefault="00D95CBC" w:rsidP="00D95CBC">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14:paraId="6E66052B"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A</w:t>
            </w:r>
          </w:p>
        </w:tc>
        <w:tc>
          <w:tcPr>
            <w:tcW w:w="412" w:type="dxa"/>
            <w:tcBorders>
              <w:top w:val="single" w:sz="4" w:space="0" w:color="auto"/>
              <w:left w:val="nil"/>
              <w:bottom w:val="single" w:sz="4" w:space="0" w:color="auto"/>
              <w:right w:val="nil"/>
            </w:tcBorders>
          </w:tcPr>
          <w:p w14:paraId="5AE1400D"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1" w:type="dxa"/>
            <w:tcBorders>
              <w:top w:val="nil"/>
              <w:left w:val="nil"/>
              <w:bottom w:val="single" w:sz="4" w:space="0" w:color="auto"/>
              <w:right w:val="nil"/>
            </w:tcBorders>
          </w:tcPr>
          <w:p w14:paraId="0E630F43" w14:textId="77777777" w:rsidR="00D95CBC" w:rsidRPr="00051297" w:rsidRDefault="00D95CBC" w:rsidP="00D95CBC">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14:paraId="094D3D55"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14:paraId="73369DFF"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14:paraId="115841B7"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single" w:sz="4" w:space="0" w:color="auto"/>
            </w:tcBorders>
          </w:tcPr>
          <w:p w14:paraId="01DDC98C"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Y</w:t>
            </w:r>
          </w:p>
        </w:tc>
      </w:tr>
    </w:tbl>
    <w:p w14:paraId="236F47DF" w14:textId="77777777" w:rsidR="00D95CBC" w:rsidRPr="00051297" w:rsidRDefault="00D95CBC" w:rsidP="00D95CBC">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8"/>
        <w:gridCol w:w="402"/>
        <w:gridCol w:w="403"/>
        <w:gridCol w:w="403"/>
        <w:gridCol w:w="404"/>
        <w:gridCol w:w="403"/>
        <w:gridCol w:w="403"/>
        <w:gridCol w:w="404"/>
        <w:gridCol w:w="403"/>
        <w:gridCol w:w="403"/>
        <w:gridCol w:w="404"/>
        <w:gridCol w:w="404"/>
        <w:gridCol w:w="404"/>
        <w:gridCol w:w="404"/>
        <w:gridCol w:w="404"/>
        <w:gridCol w:w="404"/>
        <w:gridCol w:w="404"/>
        <w:gridCol w:w="404"/>
        <w:gridCol w:w="404"/>
      </w:tblGrid>
      <w:tr w:rsidR="00D95CBC" w:rsidRPr="00051297" w14:paraId="4827BFAC" w14:textId="77777777" w:rsidTr="00D95CBC">
        <w:tc>
          <w:tcPr>
            <w:tcW w:w="1798" w:type="dxa"/>
          </w:tcPr>
          <w:p w14:paraId="7F250D73"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DOĞUM YERİ- İL</w:t>
            </w:r>
          </w:p>
        </w:tc>
        <w:tc>
          <w:tcPr>
            <w:tcW w:w="402" w:type="dxa"/>
          </w:tcPr>
          <w:p w14:paraId="4B81F401" w14:textId="77777777" w:rsidR="00D95CBC" w:rsidRPr="00051297" w:rsidRDefault="00D95CBC" w:rsidP="00D95CBC">
            <w:pPr>
              <w:spacing w:before="0"/>
              <w:ind w:firstLine="0"/>
              <w:rPr>
                <w:rFonts w:ascii="Arial Narrow" w:hAnsi="Arial Narrow"/>
                <w:sz w:val="20"/>
                <w:szCs w:val="20"/>
                <w:lang w:val="tr-TR"/>
              </w:rPr>
            </w:pPr>
          </w:p>
        </w:tc>
        <w:tc>
          <w:tcPr>
            <w:tcW w:w="403" w:type="dxa"/>
          </w:tcPr>
          <w:p w14:paraId="537AB4B0" w14:textId="77777777" w:rsidR="00D95CBC" w:rsidRPr="00051297" w:rsidRDefault="00D95CBC" w:rsidP="00D95CBC">
            <w:pPr>
              <w:spacing w:before="0"/>
              <w:ind w:firstLine="0"/>
              <w:rPr>
                <w:rFonts w:ascii="Arial Narrow" w:hAnsi="Arial Narrow"/>
                <w:sz w:val="20"/>
                <w:szCs w:val="20"/>
                <w:lang w:val="tr-TR"/>
              </w:rPr>
            </w:pPr>
          </w:p>
        </w:tc>
        <w:tc>
          <w:tcPr>
            <w:tcW w:w="403" w:type="dxa"/>
          </w:tcPr>
          <w:p w14:paraId="2572941D"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37A8DDA6" w14:textId="77777777" w:rsidR="00D95CBC" w:rsidRPr="00051297" w:rsidRDefault="00D95CBC" w:rsidP="00D95CBC">
            <w:pPr>
              <w:spacing w:before="0"/>
              <w:ind w:firstLine="0"/>
              <w:rPr>
                <w:rFonts w:ascii="Arial Narrow" w:hAnsi="Arial Narrow"/>
                <w:sz w:val="20"/>
                <w:szCs w:val="20"/>
                <w:lang w:val="tr-TR"/>
              </w:rPr>
            </w:pPr>
          </w:p>
        </w:tc>
        <w:tc>
          <w:tcPr>
            <w:tcW w:w="403" w:type="dxa"/>
          </w:tcPr>
          <w:p w14:paraId="644BFD39" w14:textId="77777777" w:rsidR="00D95CBC" w:rsidRPr="00051297" w:rsidRDefault="00D95CBC" w:rsidP="00D95CBC">
            <w:pPr>
              <w:spacing w:before="0"/>
              <w:ind w:firstLine="0"/>
              <w:rPr>
                <w:rFonts w:ascii="Arial Narrow" w:hAnsi="Arial Narrow"/>
                <w:sz w:val="20"/>
                <w:szCs w:val="20"/>
                <w:lang w:val="tr-TR"/>
              </w:rPr>
            </w:pPr>
          </w:p>
        </w:tc>
        <w:tc>
          <w:tcPr>
            <w:tcW w:w="403" w:type="dxa"/>
          </w:tcPr>
          <w:p w14:paraId="523E5E54"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3DB5A890" w14:textId="77777777" w:rsidR="00D95CBC" w:rsidRPr="00051297" w:rsidRDefault="00D95CBC" w:rsidP="00D95CBC">
            <w:pPr>
              <w:spacing w:before="0"/>
              <w:ind w:firstLine="0"/>
              <w:rPr>
                <w:rFonts w:ascii="Arial Narrow" w:hAnsi="Arial Narrow"/>
                <w:sz w:val="20"/>
                <w:szCs w:val="20"/>
                <w:lang w:val="tr-TR"/>
              </w:rPr>
            </w:pPr>
          </w:p>
        </w:tc>
        <w:tc>
          <w:tcPr>
            <w:tcW w:w="403" w:type="dxa"/>
          </w:tcPr>
          <w:p w14:paraId="7D10734D" w14:textId="77777777" w:rsidR="00D95CBC" w:rsidRPr="00051297" w:rsidRDefault="00D95CBC" w:rsidP="00D95CBC">
            <w:pPr>
              <w:spacing w:before="0"/>
              <w:ind w:firstLine="0"/>
              <w:rPr>
                <w:rFonts w:ascii="Arial Narrow" w:hAnsi="Arial Narrow"/>
                <w:sz w:val="20"/>
                <w:szCs w:val="20"/>
                <w:lang w:val="tr-TR"/>
              </w:rPr>
            </w:pPr>
          </w:p>
        </w:tc>
        <w:tc>
          <w:tcPr>
            <w:tcW w:w="403" w:type="dxa"/>
          </w:tcPr>
          <w:p w14:paraId="7B244CC0"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3AA164A6"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5C9F1ABB"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5ED15D63"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20F8768F"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76E90C62"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658D13E5"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7041219D"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0DB373AF"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3869A690"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01DB9644" w14:textId="77777777" w:rsidTr="00D95CBC">
        <w:tc>
          <w:tcPr>
            <w:tcW w:w="1798" w:type="dxa"/>
          </w:tcPr>
          <w:p w14:paraId="37F10FC3"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DOĞUM YERİ- ÜLKE</w:t>
            </w:r>
          </w:p>
        </w:tc>
        <w:tc>
          <w:tcPr>
            <w:tcW w:w="402" w:type="dxa"/>
          </w:tcPr>
          <w:p w14:paraId="35F6835B" w14:textId="77777777" w:rsidR="00D95CBC" w:rsidRPr="00051297" w:rsidRDefault="00D95CBC" w:rsidP="00D95CBC">
            <w:pPr>
              <w:spacing w:before="0"/>
              <w:ind w:firstLine="0"/>
              <w:rPr>
                <w:rFonts w:ascii="Arial Narrow" w:hAnsi="Arial Narrow"/>
                <w:sz w:val="20"/>
                <w:szCs w:val="20"/>
                <w:lang w:val="tr-TR"/>
              </w:rPr>
            </w:pPr>
          </w:p>
        </w:tc>
        <w:tc>
          <w:tcPr>
            <w:tcW w:w="403" w:type="dxa"/>
          </w:tcPr>
          <w:p w14:paraId="4D1A19E4" w14:textId="77777777" w:rsidR="00D95CBC" w:rsidRPr="00051297" w:rsidRDefault="00D95CBC" w:rsidP="00D95CBC">
            <w:pPr>
              <w:spacing w:before="0"/>
              <w:ind w:firstLine="0"/>
              <w:rPr>
                <w:rFonts w:ascii="Arial Narrow" w:hAnsi="Arial Narrow"/>
                <w:sz w:val="20"/>
                <w:szCs w:val="20"/>
                <w:lang w:val="tr-TR"/>
              </w:rPr>
            </w:pPr>
          </w:p>
        </w:tc>
        <w:tc>
          <w:tcPr>
            <w:tcW w:w="403" w:type="dxa"/>
          </w:tcPr>
          <w:p w14:paraId="7D6025E1"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6C9A11B6" w14:textId="77777777" w:rsidR="00D95CBC" w:rsidRPr="00051297" w:rsidRDefault="00D95CBC" w:rsidP="00D95CBC">
            <w:pPr>
              <w:spacing w:before="0"/>
              <w:ind w:firstLine="0"/>
              <w:rPr>
                <w:rFonts w:ascii="Arial Narrow" w:hAnsi="Arial Narrow"/>
                <w:sz w:val="20"/>
                <w:szCs w:val="20"/>
                <w:lang w:val="tr-TR"/>
              </w:rPr>
            </w:pPr>
          </w:p>
        </w:tc>
        <w:tc>
          <w:tcPr>
            <w:tcW w:w="403" w:type="dxa"/>
          </w:tcPr>
          <w:p w14:paraId="6DA65F63" w14:textId="77777777" w:rsidR="00D95CBC" w:rsidRPr="00051297" w:rsidRDefault="00D95CBC" w:rsidP="00D95CBC">
            <w:pPr>
              <w:spacing w:before="0"/>
              <w:ind w:firstLine="0"/>
              <w:rPr>
                <w:rFonts w:ascii="Arial Narrow" w:hAnsi="Arial Narrow"/>
                <w:sz w:val="20"/>
                <w:szCs w:val="20"/>
                <w:lang w:val="tr-TR"/>
              </w:rPr>
            </w:pPr>
          </w:p>
        </w:tc>
        <w:tc>
          <w:tcPr>
            <w:tcW w:w="403" w:type="dxa"/>
          </w:tcPr>
          <w:p w14:paraId="22A644F0"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5FAF7B49" w14:textId="77777777" w:rsidR="00D95CBC" w:rsidRPr="00051297" w:rsidRDefault="00D95CBC" w:rsidP="00D95CBC">
            <w:pPr>
              <w:spacing w:before="0"/>
              <w:ind w:firstLine="0"/>
              <w:rPr>
                <w:rFonts w:ascii="Arial Narrow" w:hAnsi="Arial Narrow"/>
                <w:sz w:val="20"/>
                <w:szCs w:val="20"/>
                <w:lang w:val="tr-TR"/>
              </w:rPr>
            </w:pPr>
          </w:p>
        </w:tc>
        <w:tc>
          <w:tcPr>
            <w:tcW w:w="403" w:type="dxa"/>
          </w:tcPr>
          <w:p w14:paraId="6A198006" w14:textId="77777777" w:rsidR="00D95CBC" w:rsidRPr="00051297" w:rsidRDefault="00D95CBC" w:rsidP="00D95CBC">
            <w:pPr>
              <w:spacing w:before="0"/>
              <w:ind w:firstLine="0"/>
              <w:rPr>
                <w:rFonts w:ascii="Arial Narrow" w:hAnsi="Arial Narrow"/>
                <w:sz w:val="20"/>
                <w:szCs w:val="20"/>
                <w:lang w:val="tr-TR"/>
              </w:rPr>
            </w:pPr>
          </w:p>
        </w:tc>
        <w:tc>
          <w:tcPr>
            <w:tcW w:w="403" w:type="dxa"/>
          </w:tcPr>
          <w:p w14:paraId="6F516495"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208C9261"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4BD85C98"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46650664"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2CB2F5A2"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68861061"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7A2F52D8"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048A211B"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4224CD5E" w14:textId="77777777" w:rsidR="00D95CBC" w:rsidRPr="00051297" w:rsidRDefault="00D95CBC" w:rsidP="00D95CBC">
            <w:pPr>
              <w:spacing w:before="0"/>
              <w:ind w:firstLine="0"/>
              <w:rPr>
                <w:rFonts w:ascii="Arial Narrow" w:hAnsi="Arial Narrow"/>
                <w:sz w:val="20"/>
                <w:szCs w:val="20"/>
                <w:lang w:val="tr-TR"/>
              </w:rPr>
            </w:pPr>
          </w:p>
        </w:tc>
        <w:tc>
          <w:tcPr>
            <w:tcW w:w="404" w:type="dxa"/>
          </w:tcPr>
          <w:p w14:paraId="18E770B5" w14:textId="77777777" w:rsidR="00D95CBC" w:rsidRPr="00051297" w:rsidRDefault="00D95CBC" w:rsidP="00D95CBC">
            <w:pPr>
              <w:spacing w:before="0"/>
              <w:ind w:firstLine="0"/>
              <w:rPr>
                <w:rFonts w:ascii="Arial Narrow" w:hAnsi="Arial Narrow"/>
                <w:sz w:val="20"/>
                <w:szCs w:val="20"/>
                <w:lang w:val="tr-TR"/>
              </w:rPr>
            </w:pPr>
          </w:p>
        </w:tc>
      </w:tr>
    </w:tbl>
    <w:p w14:paraId="60205F41" w14:textId="77777777" w:rsidR="00D95CBC" w:rsidRPr="00051297" w:rsidRDefault="00D95CBC" w:rsidP="00D95CBC">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D95CBC" w:rsidRPr="00051297" w14:paraId="72FA61AF" w14:textId="77777777" w:rsidTr="00D95CBC">
        <w:tc>
          <w:tcPr>
            <w:tcW w:w="2503" w:type="dxa"/>
          </w:tcPr>
          <w:p w14:paraId="54F3356E"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TELEFON</w:t>
            </w:r>
          </w:p>
        </w:tc>
        <w:tc>
          <w:tcPr>
            <w:tcW w:w="376" w:type="dxa"/>
          </w:tcPr>
          <w:p w14:paraId="11558E43"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1A3F56E4"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0AF5254C"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79A49E7C"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3B60FEFF"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13235189"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4CFBA087"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6C4A37E0"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764E8E99"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3EC17819"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1F291BF2"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0721C39F"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355A60C9"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673FD76F"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1738A40E"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6ECAF964" w14:textId="77777777" w:rsidTr="00D95CBC">
        <w:tc>
          <w:tcPr>
            <w:tcW w:w="2503" w:type="dxa"/>
          </w:tcPr>
          <w:p w14:paraId="0A82640C"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FAKS</w:t>
            </w:r>
          </w:p>
        </w:tc>
        <w:tc>
          <w:tcPr>
            <w:tcW w:w="376" w:type="dxa"/>
          </w:tcPr>
          <w:p w14:paraId="4744E25F"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38AD3153"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674A1CAF"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213B561E"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7C638FFE"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1297EDF9"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6991361B"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02D5A30C"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58DCB2CA"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25C3C867"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62EBD9CD"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0D0F8B21"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28593BEB"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025C726D"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2F9E8116" w14:textId="77777777" w:rsidR="00D95CBC" w:rsidRPr="00051297" w:rsidRDefault="00D95CBC" w:rsidP="00D95CBC">
            <w:pPr>
              <w:spacing w:before="0"/>
              <w:ind w:firstLine="0"/>
              <w:rPr>
                <w:rFonts w:ascii="Arial Narrow" w:hAnsi="Arial Narrow"/>
                <w:sz w:val="20"/>
                <w:szCs w:val="20"/>
                <w:lang w:val="tr-TR"/>
              </w:rPr>
            </w:pPr>
          </w:p>
        </w:tc>
      </w:tr>
    </w:tbl>
    <w:p w14:paraId="7BCE5E58" w14:textId="77777777" w:rsidR="00D95CBC" w:rsidRPr="00051297" w:rsidRDefault="00D95CBC" w:rsidP="00D95CBC">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D95CBC" w:rsidRPr="00051297" w14:paraId="2B72D3F8" w14:textId="77777777" w:rsidTr="00D95CBC">
        <w:tc>
          <w:tcPr>
            <w:tcW w:w="2088" w:type="dxa"/>
          </w:tcPr>
          <w:p w14:paraId="37066143"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E-POSTA</w:t>
            </w:r>
          </w:p>
        </w:tc>
        <w:tc>
          <w:tcPr>
            <w:tcW w:w="360" w:type="dxa"/>
          </w:tcPr>
          <w:p w14:paraId="0ACE1498"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1EF8C91D"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4948125C"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6CF52F6E"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15299144"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76B68C61"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54346BA9"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7A130723"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4705B443"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40E15391"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1F4FCABA"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53210E5F"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36313352"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188A9E58"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18E9495F"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48B08C37"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37FFF77E"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71C66A9F"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63F54B66"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545A68C9" w14:textId="77777777" w:rsidR="00D95CBC" w:rsidRPr="00051297" w:rsidRDefault="00D95CBC" w:rsidP="00D95CBC">
            <w:pPr>
              <w:spacing w:before="0"/>
              <w:ind w:firstLine="0"/>
              <w:rPr>
                <w:rFonts w:ascii="Arial Narrow" w:hAnsi="Arial Narrow"/>
                <w:sz w:val="20"/>
                <w:szCs w:val="20"/>
                <w:lang w:val="tr-TR"/>
              </w:rPr>
            </w:pPr>
          </w:p>
        </w:tc>
      </w:tr>
    </w:tbl>
    <w:p w14:paraId="6F3A889D" w14:textId="77777777" w:rsidR="00D95CBC" w:rsidRPr="00051297" w:rsidRDefault="00D95CBC" w:rsidP="00D95CBC">
      <w:pPr>
        <w:rPr>
          <w:rFonts w:ascii="Arial Narrow" w:hAnsi="Arial Narrow"/>
          <w:sz w:val="20"/>
          <w:szCs w:val="20"/>
          <w:lang w:val="tr-TR"/>
        </w:rPr>
      </w:pPr>
    </w:p>
    <w:tbl>
      <w:tblPr>
        <w:tblW w:w="9468"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468"/>
      </w:tblGrid>
      <w:tr w:rsidR="00D95CBC" w:rsidRPr="00051297" w14:paraId="646EC39A" w14:textId="77777777" w:rsidTr="00D95CBC">
        <w:tc>
          <w:tcPr>
            <w:tcW w:w="9468" w:type="dxa"/>
          </w:tcPr>
          <w:p w14:paraId="3397DFBA"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BU “TÜZEL KİŞİLİK BELGESİ” DOLDURULMALI VE KİMLİK BELGESİNİN OKUNUR BİR FOTOKOPİSİYLE BİRLİKTE VERİLMELİDİR.</w:t>
            </w:r>
          </w:p>
        </w:tc>
      </w:tr>
    </w:tbl>
    <w:p w14:paraId="0852CD68" w14:textId="77777777" w:rsidR="00D95CBC" w:rsidRPr="00051297" w:rsidRDefault="00D95CBC" w:rsidP="00D95CBC">
      <w:pPr>
        <w:spacing w:before="0"/>
        <w:ind w:firstLine="0"/>
        <w:rPr>
          <w:rFonts w:ascii="Arial Narrow" w:hAnsi="Arial Narrow"/>
          <w:sz w:val="20"/>
          <w:szCs w:val="20"/>
          <w:lang w:val="tr-TR"/>
        </w:rPr>
      </w:pPr>
    </w:p>
    <w:p w14:paraId="6B9EB5D1" w14:textId="77777777" w:rsidR="00D95CBC" w:rsidRPr="00051297" w:rsidRDefault="00D95CBC" w:rsidP="00D95CBC">
      <w:pPr>
        <w:spacing w:before="0"/>
        <w:ind w:firstLine="0"/>
        <w:rPr>
          <w:b/>
          <w:lang w:val="tr-TR"/>
        </w:rPr>
      </w:pPr>
      <w:r w:rsidRPr="00051297">
        <w:rPr>
          <w:rFonts w:ascii="Arial Narrow" w:hAnsi="Arial Narrow"/>
          <w:lang w:val="tr-TR"/>
        </w:rPr>
        <w:t>TARİH VE İMZA</w:t>
      </w:r>
      <w:r w:rsidRPr="00051297">
        <w:rPr>
          <w:b/>
          <w:lang w:val="tr-TR"/>
        </w:rPr>
        <w:br w:type="page"/>
      </w:r>
      <w:bookmarkStart w:id="32" w:name="_Toc418238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296"/>
        <w:gridCol w:w="297"/>
        <w:gridCol w:w="297"/>
        <w:gridCol w:w="297"/>
        <w:gridCol w:w="297"/>
        <w:gridCol w:w="297"/>
        <w:gridCol w:w="296"/>
        <w:gridCol w:w="297"/>
        <w:gridCol w:w="297"/>
        <w:gridCol w:w="297"/>
        <w:gridCol w:w="297"/>
        <w:gridCol w:w="297"/>
        <w:gridCol w:w="296"/>
        <w:gridCol w:w="297"/>
        <w:gridCol w:w="297"/>
        <w:gridCol w:w="297"/>
        <w:gridCol w:w="297"/>
        <w:gridCol w:w="297"/>
        <w:gridCol w:w="296"/>
        <w:gridCol w:w="297"/>
        <w:gridCol w:w="297"/>
        <w:gridCol w:w="297"/>
        <w:gridCol w:w="297"/>
        <w:gridCol w:w="297"/>
      </w:tblGrid>
      <w:tr w:rsidR="00D95CBC" w:rsidRPr="00051297" w14:paraId="427B22D8" w14:textId="77777777" w:rsidTr="00D95CBC">
        <w:trPr>
          <w:trHeight w:val="359"/>
        </w:trPr>
        <w:tc>
          <w:tcPr>
            <w:tcW w:w="9212" w:type="dxa"/>
            <w:gridSpan w:val="25"/>
            <w:tcBorders>
              <w:bottom w:val="single" w:sz="4" w:space="0" w:color="auto"/>
            </w:tcBorders>
            <w:vAlign w:val="center"/>
          </w:tcPr>
          <w:p w14:paraId="42B2051E" w14:textId="77777777" w:rsidR="00D95CBC" w:rsidRPr="00051297" w:rsidRDefault="00D95CBC" w:rsidP="00D95CBC">
            <w:pPr>
              <w:spacing w:before="0"/>
              <w:ind w:firstLine="0"/>
              <w:jc w:val="center"/>
              <w:rPr>
                <w:rFonts w:ascii="Arial Narrow" w:hAnsi="Arial Narrow" w:cs="Arial"/>
                <w:b/>
                <w:lang w:val="tr-TR"/>
              </w:rPr>
            </w:pPr>
            <w:r w:rsidRPr="00051297">
              <w:rPr>
                <w:rFonts w:ascii="Arial Narrow" w:hAnsi="Arial Narrow" w:cs="Arial"/>
                <w:b/>
                <w:lang w:val="tr-TR"/>
              </w:rPr>
              <w:lastRenderedPageBreak/>
              <w:t xml:space="preserve">TÜZEL KİMLİK FORMU                                                                                              </w:t>
            </w:r>
            <w:proofErr w:type="gramStart"/>
            <w:r w:rsidRPr="00051297">
              <w:rPr>
                <w:rFonts w:ascii="Arial Narrow" w:hAnsi="Arial Narrow" w:cs="Arial"/>
                <w:b/>
                <w:lang w:val="tr-TR"/>
              </w:rPr>
              <w:t xml:space="preserve">   </w:t>
            </w:r>
            <w:r w:rsidRPr="00051297">
              <w:rPr>
                <w:b/>
                <w:lang w:val="tr-TR"/>
              </w:rPr>
              <w:t>(</w:t>
            </w:r>
            <w:proofErr w:type="gramEnd"/>
            <w:r w:rsidRPr="00051297">
              <w:rPr>
                <w:b/>
                <w:lang w:val="tr-TR"/>
              </w:rPr>
              <w:t>Söz. EK: 5b)</w:t>
            </w:r>
          </w:p>
        </w:tc>
      </w:tr>
      <w:tr w:rsidR="00D95CBC" w:rsidRPr="00051297" w14:paraId="2A0DCD54" w14:textId="77777777" w:rsidTr="00D95CBC">
        <w:trPr>
          <w:trHeight w:val="413"/>
        </w:trPr>
        <w:tc>
          <w:tcPr>
            <w:tcW w:w="9212" w:type="dxa"/>
            <w:gridSpan w:val="25"/>
            <w:tcBorders>
              <w:top w:val="nil"/>
              <w:left w:val="single" w:sz="4" w:space="0" w:color="auto"/>
              <w:bottom w:val="nil"/>
              <w:right w:val="single" w:sz="4" w:space="0" w:color="auto"/>
            </w:tcBorders>
            <w:vAlign w:val="center"/>
          </w:tcPr>
          <w:p w14:paraId="08F4953C" w14:textId="77777777" w:rsidR="00D95CBC" w:rsidRPr="00051297" w:rsidRDefault="00D95CBC" w:rsidP="00D95CBC">
            <w:pPr>
              <w:spacing w:before="0"/>
              <w:ind w:firstLine="0"/>
              <w:jc w:val="center"/>
              <w:rPr>
                <w:rFonts w:ascii="Arial Narrow" w:hAnsi="Arial Narrow"/>
                <w:b/>
                <w:sz w:val="20"/>
                <w:szCs w:val="20"/>
                <w:u w:val="single"/>
                <w:lang w:val="tr-TR"/>
              </w:rPr>
            </w:pPr>
            <w:r w:rsidRPr="00051297">
              <w:rPr>
                <w:rFonts w:ascii="Arial Narrow" w:hAnsi="Arial Narrow"/>
                <w:b/>
                <w:sz w:val="20"/>
                <w:szCs w:val="20"/>
                <w:u w:val="single"/>
                <w:lang w:val="tr-TR"/>
              </w:rPr>
              <w:t>KAMU KURUM/KURULUŞLARI</w:t>
            </w:r>
          </w:p>
        </w:tc>
      </w:tr>
      <w:tr w:rsidR="00D95CBC" w:rsidRPr="00051297" w14:paraId="4D072964" w14:textId="77777777" w:rsidTr="00D95CBC">
        <w:tc>
          <w:tcPr>
            <w:tcW w:w="2088" w:type="dxa"/>
            <w:tcBorders>
              <w:top w:val="nil"/>
              <w:left w:val="single" w:sz="4" w:space="0" w:color="auto"/>
              <w:bottom w:val="single" w:sz="4" w:space="0" w:color="auto"/>
              <w:right w:val="single" w:sz="4" w:space="0" w:color="auto"/>
            </w:tcBorders>
          </w:tcPr>
          <w:p w14:paraId="6E8AE1A2"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TÜRÜ</w:t>
            </w:r>
          </w:p>
        </w:tc>
        <w:tc>
          <w:tcPr>
            <w:tcW w:w="296" w:type="dxa"/>
            <w:tcBorders>
              <w:top w:val="single" w:sz="4" w:space="0" w:color="auto"/>
              <w:left w:val="single" w:sz="4" w:space="0" w:color="auto"/>
              <w:bottom w:val="single" w:sz="4" w:space="0" w:color="auto"/>
            </w:tcBorders>
          </w:tcPr>
          <w:p w14:paraId="60FF070D"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32BE59A9"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4B827D5D"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681031DF"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50563717"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168C4998" w14:textId="77777777" w:rsidR="00D95CBC" w:rsidRPr="00051297" w:rsidRDefault="00D95CBC" w:rsidP="00D95CBC">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14:paraId="1EF016B3"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7BA399A1"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4E49B611"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7CDA7853"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6446F34C"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10F0A139" w14:textId="77777777" w:rsidR="00D95CBC" w:rsidRPr="00051297" w:rsidRDefault="00D95CBC" w:rsidP="00D95CBC">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14:paraId="7A65CFC9"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2EE1482F"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139AF7C9"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3B20A326"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6E1FCD6E"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5518F2FD" w14:textId="77777777" w:rsidR="00D95CBC" w:rsidRPr="00051297" w:rsidRDefault="00D95CBC" w:rsidP="00D95CBC">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14:paraId="392EC1D5"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51CECDC3"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05B89353"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14F896B2"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1FB9DF57"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38B9DAAE" w14:textId="77777777" w:rsidR="00D95CBC" w:rsidRPr="00051297" w:rsidRDefault="00D95CBC" w:rsidP="00D95CBC">
            <w:pPr>
              <w:spacing w:before="0"/>
              <w:ind w:firstLine="0"/>
              <w:rPr>
                <w:rFonts w:ascii="Arial Narrow" w:hAnsi="Arial Narrow"/>
                <w:sz w:val="20"/>
                <w:szCs w:val="20"/>
                <w:lang w:val="tr-TR"/>
              </w:rPr>
            </w:pPr>
          </w:p>
        </w:tc>
      </w:tr>
    </w:tbl>
    <w:p w14:paraId="26CBB58D" w14:textId="77777777" w:rsidR="00D95CBC" w:rsidRPr="00051297" w:rsidRDefault="00D95CBC" w:rsidP="00D95CBC">
      <w:pPr>
        <w:spacing w:before="0"/>
        <w:ind w:firstLine="0"/>
        <w:rPr>
          <w:rFonts w:ascii="Arial Narrow" w:hAnsi="Arial Narrow"/>
          <w:sz w:val="16"/>
          <w:szCs w:val="16"/>
          <w:lang w:val="tr-TR"/>
        </w:rPr>
      </w:pPr>
    </w:p>
    <w:tbl>
      <w:tblPr>
        <w:tblW w:w="0" w:type="auto"/>
        <w:tblLook w:val="00A0" w:firstRow="1" w:lastRow="0" w:firstColumn="1" w:lastColumn="0" w:noHBand="0" w:noVBand="0"/>
      </w:tblPr>
      <w:tblGrid>
        <w:gridCol w:w="2628"/>
        <w:gridCol w:w="1440"/>
        <w:gridCol w:w="360"/>
        <w:gridCol w:w="540"/>
        <w:gridCol w:w="1260"/>
        <w:gridCol w:w="360"/>
        <w:gridCol w:w="2624"/>
      </w:tblGrid>
      <w:tr w:rsidR="00D95CBC" w:rsidRPr="00051297" w14:paraId="6E9FF584" w14:textId="77777777" w:rsidTr="00D95CBC">
        <w:tc>
          <w:tcPr>
            <w:tcW w:w="2628" w:type="dxa"/>
            <w:tcBorders>
              <w:top w:val="single" w:sz="4" w:space="0" w:color="auto"/>
              <w:left w:val="single" w:sz="4" w:space="0" w:color="auto"/>
              <w:bottom w:val="single" w:sz="4" w:space="0" w:color="auto"/>
            </w:tcBorders>
          </w:tcPr>
          <w:p w14:paraId="70009BFD"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STK (Sivil Toplum Kuruluşu)</w:t>
            </w:r>
          </w:p>
        </w:tc>
        <w:tc>
          <w:tcPr>
            <w:tcW w:w="1440" w:type="dxa"/>
            <w:tcBorders>
              <w:top w:val="single" w:sz="4" w:space="0" w:color="auto"/>
              <w:bottom w:val="single" w:sz="4" w:space="0" w:color="auto"/>
              <w:right w:val="single" w:sz="4" w:space="0" w:color="auto"/>
            </w:tcBorders>
          </w:tcPr>
          <w:p w14:paraId="626D3AD6"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EVET</w:t>
            </w:r>
          </w:p>
        </w:tc>
        <w:tc>
          <w:tcPr>
            <w:tcW w:w="360" w:type="dxa"/>
            <w:tcBorders>
              <w:top w:val="single" w:sz="4" w:space="0" w:color="auto"/>
              <w:left w:val="single" w:sz="4" w:space="0" w:color="auto"/>
              <w:bottom w:val="single" w:sz="4" w:space="0" w:color="auto"/>
              <w:right w:val="single" w:sz="4" w:space="0" w:color="auto"/>
            </w:tcBorders>
          </w:tcPr>
          <w:p w14:paraId="1376FC63" w14:textId="77777777" w:rsidR="00D95CBC" w:rsidRPr="00051297" w:rsidRDefault="00D95CBC" w:rsidP="00D95CBC">
            <w:pPr>
              <w:spacing w:before="0"/>
              <w:ind w:firstLine="0"/>
              <w:rPr>
                <w:rFonts w:ascii="Arial Narrow" w:hAnsi="Arial Narrow"/>
                <w:sz w:val="20"/>
                <w:szCs w:val="20"/>
                <w:lang w:val="tr-TR"/>
              </w:rPr>
            </w:pPr>
          </w:p>
        </w:tc>
        <w:tc>
          <w:tcPr>
            <w:tcW w:w="540" w:type="dxa"/>
            <w:tcBorders>
              <w:top w:val="single" w:sz="4" w:space="0" w:color="auto"/>
              <w:left w:val="single" w:sz="4" w:space="0" w:color="auto"/>
              <w:bottom w:val="single" w:sz="4" w:space="0" w:color="auto"/>
            </w:tcBorders>
          </w:tcPr>
          <w:p w14:paraId="56BD10DE" w14:textId="77777777" w:rsidR="00D95CBC" w:rsidRPr="00051297" w:rsidRDefault="00D95CBC" w:rsidP="00D95CBC">
            <w:pPr>
              <w:spacing w:before="0"/>
              <w:ind w:firstLine="0"/>
              <w:rPr>
                <w:rFonts w:ascii="Arial Narrow" w:hAnsi="Arial Narrow"/>
                <w:sz w:val="20"/>
                <w:szCs w:val="20"/>
                <w:lang w:val="tr-TR"/>
              </w:rPr>
            </w:pPr>
          </w:p>
        </w:tc>
        <w:tc>
          <w:tcPr>
            <w:tcW w:w="1260" w:type="dxa"/>
            <w:tcBorders>
              <w:top w:val="single" w:sz="4" w:space="0" w:color="auto"/>
              <w:bottom w:val="single" w:sz="4" w:space="0" w:color="auto"/>
              <w:right w:val="single" w:sz="4" w:space="0" w:color="auto"/>
            </w:tcBorders>
          </w:tcPr>
          <w:p w14:paraId="2E3D099D"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HAYIR</w:t>
            </w:r>
          </w:p>
        </w:tc>
        <w:tc>
          <w:tcPr>
            <w:tcW w:w="360" w:type="dxa"/>
            <w:tcBorders>
              <w:top w:val="single" w:sz="4" w:space="0" w:color="auto"/>
              <w:left w:val="single" w:sz="4" w:space="0" w:color="auto"/>
              <w:bottom w:val="single" w:sz="4" w:space="0" w:color="auto"/>
              <w:right w:val="single" w:sz="4" w:space="0" w:color="auto"/>
            </w:tcBorders>
          </w:tcPr>
          <w:p w14:paraId="76A69443" w14:textId="77777777" w:rsidR="00D95CBC" w:rsidRPr="00051297" w:rsidRDefault="00D95CBC" w:rsidP="00D95CBC">
            <w:pPr>
              <w:spacing w:before="0"/>
              <w:ind w:firstLine="0"/>
              <w:rPr>
                <w:rFonts w:ascii="Arial Narrow" w:hAnsi="Arial Narrow"/>
                <w:sz w:val="20"/>
                <w:szCs w:val="20"/>
                <w:lang w:val="tr-TR"/>
              </w:rPr>
            </w:pPr>
          </w:p>
        </w:tc>
        <w:tc>
          <w:tcPr>
            <w:tcW w:w="2624" w:type="dxa"/>
            <w:tcBorders>
              <w:top w:val="single" w:sz="4" w:space="0" w:color="auto"/>
              <w:left w:val="single" w:sz="4" w:space="0" w:color="auto"/>
              <w:bottom w:val="single" w:sz="4" w:space="0" w:color="auto"/>
              <w:right w:val="single" w:sz="4" w:space="0" w:color="auto"/>
            </w:tcBorders>
          </w:tcPr>
          <w:p w14:paraId="6F92D270" w14:textId="77777777" w:rsidR="00D95CBC" w:rsidRPr="00051297" w:rsidRDefault="00D95CBC" w:rsidP="00D95CBC">
            <w:pPr>
              <w:spacing w:before="0"/>
              <w:ind w:firstLine="0"/>
              <w:rPr>
                <w:rFonts w:ascii="Arial Narrow" w:hAnsi="Arial Narrow"/>
                <w:sz w:val="20"/>
                <w:szCs w:val="20"/>
                <w:lang w:val="tr-TR"/>
              </w:rPr>
            </w:pPr>
          </w:p>
        </w:tc>
      </w:tr>
    </w:tbl>
    <w:p w14:paraId="099AB946" w14:textId="77777777" w:rsidR="00D95CBC" w:rsidRPr="00051297" w:rsidRDefault="00D95CBC" w:rsidP="00D95CBC">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D95CBC" w:rsidRPr="00051297" w14:paraId="694DED8B" w14:textId="77777777" w:rsidTr="00D95CBC">
        <w:trPr>
          <w:cantSplit/>
          <w:trHeight w:val="279"/>
        </w:trPr>
        <w:tc>
          <w:tcPr>
            <w:tcW w:w="1908" w:type="dxa"/>
            <w:vMerge w:val="restart"/>
            <w:tcBorders>
              <w:top w:val="single" w:sz="4" w:space="0" w:color="auto"/>
              <w:left w:val="single" w:sz="4" w:space="0" w:color="auto"/>
              <w:bottom w:val="nil"/>
              <w:right w:val="single" w:sz="4" w:space="0" w:color="auto"/>
            </w:tcBorders>
          </w:tcPr>
          <w:p w14:paraId="0FC270B3"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İSİM(LER)</w:t>
            </w:r>
          </w:p>
          <w:p w14:paraId="316A3455" w14:textId="77777777" w:rsidR="00D95CBC" w:rsidRPr="00051297" w:rsidRDefault="00D95CBC" w:rsidP="00D95CBC">
            <w:pPr>
              <w:spacing w:before="0"/>
              <w:ind w:firstLine="0"/>
              <w:rPr>
                <w:rFonts w:ascii="Arial Narrow" w:hAnsi="Arial Narrow"/>
                <w:sz w:val="20"/>
                <w:szCs w:val="20"/>
                <w:lang w:val="tr-TR"/>
              </w:rPr>
            </w:pPr>
          </w:p>
          <w:p w14:paraId="52666849" w14:textId="77777777" w:rsidR="00D95CBC" w:rsidRPr="00051297" w:rsidRDefault="00D95CBC" w:rsidP="00D95CBC">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3DBB9655"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082FE3D"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C604F51"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5CF9225"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7726665C"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731DE38"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F26DB7D"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0BF3FC0"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3FD6D9D"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C62D0BD"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5EEBF0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32407C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84B1DA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4BD90FF"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17704DB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A635A53"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08CF5F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AC61B4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D11D60D"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704D8756"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6DA49B6E" w14:textId="77777777" w:rsidTr="00D95CBC">
        <w:trPr>
          <w:cantSplit/>
          <w:trHeight w:val="279"/>
        </w:trPr>
        <w:tc>
          <w:tcPr>
            <w:tcW w:w="1908" w:type="dxa"/>
            <w:vMerge/>
            <w:tcBorders>
              <w:top w:val="nil"/>
              <w:left w:val="single" w:sz="4" w:space="0" w:color="auto"/>
              <w:bottom w:val="nil"/>
              <w:right w:val="nil"/>
            </w:tcBorders>
          </w:tcPr>
          <w:p w14:paraId="6D9EDEB6" w14:textId="77777777" w:rsidR="00D95CBC" w:rsidRPr="00051297" w:rsidRDefault="00D95CBC" w:rsidP="00D95CBC">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02D2D792"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35216428" w14:textId="77777777" w:rsidTr="00D95CBC">
        <w:trPr>
          <w:cantSplit/>
          <w:trHeight w:val="277"/>
        </w:trPr>
        <w:tc>
          <w:tcPr>
            <w:tcW w:w="1908" w:type="dxa"/>
            <w:vMerge/>
            <w:tcBorders>
              <w:top w:val="nil"/>
              <w:left w:val="single" w:sz="4" w:space="0" w:color="auto"/>
              <w:bottom w:val="single" w:sz="4" w:space="0" w:color="auto"/>
              <w:right w:val="single" w:sz="4" w:space="0" w:color="auto"/>
            </w:tcBorders>
          </w:tcPr>
          <w:p w14:paraId="5EEBCF49"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177C0BE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CE12B0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53BA4E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C31D5BC"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EE16065"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73BC70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B4F2431"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62C6509"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02CE037"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4A25E91"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412D08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0D753FE"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FBDF58A"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58186CD"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751D2DE0"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B75EE8C"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64D5A95"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098EB5C"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589EB2F"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7103DD9"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594AC1D9" w14:textId="77777777" w:rsidTr="00D95CBC">
        <w:trPr>
          <w:cantSplit/>
          <w:trHeight w:val="277"/>
        </w:trPr>
        <w:tc>
          <w:tcPr>
            <w:tcW w:w="1908" w:type="dxa"/>
            <w:vMerge/>
            <w:tcBorders>
              <w:top w:val="single" w:sz="4" w:space="0" w:color="auto"/>
              <w:left w:val="single" w:sz="4" w:space="0" w:color="auto"/>
              <w:bottom w:val="single" w:sz="4" w:space="0" w:color="auto"/>
              <w:right w:val="nil"/>
            </w:tcBorders>
          </w:tcPr>
          <w:p w14:paraId="5D0C2075" w14:textId="77777777" w:rsidR="00D95CBC" w:rsidRPr="00051297" w:rsidRDefault="00D95CBC" w:rsidP="00D95CBC">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3545FEBF"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23ED422E" w14:textId="77777777" w:rsidTr="00D95CBC">
        <w:trPr>
          <w:cantSplit/>
          <w:trHeight w:val="277"/>
        </w:trPr>
        <w:tc>
          <w:tcPr>
            <w:tcW w:w="1908" w:type="dxa"/>
            <w:vMerge/>
            <w:tcBorders>
              <w:top w:val="single" w:sz="4" w:space="0" w:color="auto"/>
              <w:left w:val="single" w:sz="4" w:space="0" w:color="auto"/>
              <w:bottom w:val="nil"/>
              <w:right w:val="single" w:sz="4" w:space="0" w:color="auto"/>
            </w:tcBorders>
          </w:tcPr>
          <w:p w14:paraId="23FB8138"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0298FD9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2453ED4"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58834F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564D26F"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07E9929E"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6AA63E8"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1C7911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0155EEC"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EE72F1F"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607724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6B7181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923A9C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8343FE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7858019"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7903BD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3546B3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8A1FB1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92A809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E93F586"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6D3EF942"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2BE1BB40" w14:textId="77777777" w:rsidTr="00D95CBC">
        <w:trPr>
          <w:cantSplit/>
          <w:trHeight w:val="277"/>
        </w:trPr>
        <w:tc>
          <w:tcPr>
            <w:tcW w:w="1908" w:type="dxa"/>
            <w:vMerge/>
            <w:tcBorders>
              <w:top w:val="nil"/>
              <w:left w:val="single" w:sz="4" w:space="0" w:color="auto"/>
              <w:bottom w:val="nil"/>
              <w:right w:val="nil"/>
            </w:tcBorders>
          </w:tcPr>
          <w:p w14:paraId="60109316" w14:textId="77777777" w:rsidR="00D95CBC" w:rsidRPr="00051297" w:rsidRDefault="00D95CBC" w:rsidP="00D95CBC">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76E78B8E"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6A781C69" w14:textId="77777777" w:rsidTr="00D95CBC">
        <w:trPr>
          <w:cantSplit/>
          <w:trHeight w:val="277"/>
        </w:trPr>
        <w:tc>
          <w:tcPr>
            <w:tcW w:w="1908" w:type="dxa"/>
            <w:vMerge/>
            <w:tcBorders>
              <w:top w:val="nil"/>
              <w:left w:val="single" w:sz="4" w:space="0" w:color="auto"/>
              <w:bottom w:val="single" w:sz="4" w:space="0" w:color="auto"/>
              <w:right w:val="single" w:sz="4" w:space="0" w:color="auto"/>
            </w:tcBorders>
          </w:tcPr>
          <w:p w14:paraId="0DD9590D"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6639F02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7C01835"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F6DA0FC"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BC5EDCB"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63403D2A"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2776BD8"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A71136A"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F028A18"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F78AA97"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43351D99"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7BD6001"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718F601"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3A276EE"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AB957E2"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436D679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72D158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79FC2E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7059A45"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CFC2E4C"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3188DC4C" w14:textId="77777777" w:rsidR="00D95CBC" w:rsidRPr="00051297" w:rsidRDefault="00D95CBC" w:rsidP="00D95CBC">
            <w:pPr>
              <w:spacing w:before="0"/>
              <w:ind w:firstLine="0"/>
              <w:rPr>
                <w:rFonts w:ascii="Arial Narrow" w:hAnsi="Arial Narrow"/>
                <w:sz w:val="20"/>
                <w:szCs w:val="20"/>
                <w:lang w:val="tr-TR"/>
              </w:rPr>
            </w:pPr>
          </w:p>
        </w:tc>
      </w:tr>
    </w:tbl>
    <w:p w14:paraId="1CE6C8F4" w14:textId="77777777" w:rsidR="00D95CBC" w:rsidRPr="00051297" w:rsidRDefault="00D95CBC" w:rsidP="00D95CBC">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tblGrid>
      <w:tr w:rsidR="00D95CBC" w:rsidRPr="00051297" w14:paraId="6BE1D818" w14:textId="77777777" w:rsidTr="00D95CBC">
        <w:tc>
          <w:tcPr>
            <w:tcW w:w="1842" w:type="dxa"/>
          </w:tcPr>
          <w:p w14:paraId="5CB80631"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KISALTMA</w:t>
            </w:r>
          </w:p>
        </w:tc>
        <w:tc>
          <w:tcPr>
            <w:tcW w:w="411" w:type="dxa"/>
          </w:tcPr>
          <w:p w14:paraId="1AD25F91"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13A90862"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56B34EBF"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37E0E99A"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4A6E8838"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0D6CACEE"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1D32DF1C"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43A5F4F0"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50B264C4"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66D09B47" w14:textId="77777777" w:rsidR="00D95CBC" w:rsidRPr="00051297" w:rsidRDefault="00D95CBC" w:rsidP="00D95CBC">
            <w:pPr>
              <w:spacing w:before="0"/>
              <w:ind w:firstLine="0"/>
              <w:rPr>
                <w:rFonts w:ascii="Arial Narrow" w:hAnsi="Arial Narrow"/>
                <w:sz w:val="20"/>
                <w:szCs w:val="20"/>
                <w:lang w:val="tr-TR"/>
              </w:rPr>
            </w:pPr>
          </w:p>
        </w:tc>
      </w:tr>
    </w:tbl>
    <w:p w14:paraId="522C00BC" w14:textId="77777777" w:rsidR="00D95CBC" w:rsidRPr="00051297" w:rsidRDefault="00D95CBC" w:rsidP="00D95CBC">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D95CBC" w:rsidRPr="00051297" w14:paraId="7DDC8C69" w14:textId="77777777" w:rsidTr="00D95CBC">
        <w:trPr>
          <w:cantSplit/>
          <w:trHeight w:val="279"/>
        </w:trPr>
        <w:tc>
          <w:tcPr>
            <w:tcW w:w="1908" w:type="dxa"/>
            <w:vMerge w:val="restart"/>
            <w:tcBorders>
              <w:top w:val="single" w:sz="4" w:space="0" w:color="auto"/>
              <w:left w:val="single" w:sz="4" w:space="0" w:color="auto"/>
              <w:right w:val="single" w:sz="4" w:space="0" w:color="auto"/>
            </w:tcBorders>
          </w:tcPr>
          <w:p w14:paraId="7D251B6A"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RESMİ ADRESİ</w:t>
            </w:r>
          </w:p>
          <w:p w14:paraId="139999A9" w14:textId="77777777" w:rsidR="00D95CBC" w:rsidRPr="00051297" w:rsidRDefault="00D95CBC" w:rsidP="00D95CBC">
            <w:pPr>
              <w:spacing w:before="0"/>
              <w:ind w:firstLine="0"/>
              <w:rPr>
                <w:rFonts w:ascii="Arial Narrow" w:hAnsi="Arial Narrow"/>
                <w:sz w:val="20"/>
                <w:szCs w:val="20"/>
                <w:lang w:val="tr-TR"/>
              </w:rPr>
            </w:pPr>
          </w:p>
          <w:p w14:paraId="06A8AE75" w14:textId="77777777" w:rsidR="00D95CBC" w:rsidRPr="00051297" w:rsidRDefault="00D95CBC" w:rsidP="00D95CBC">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10396B9D"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5E226DA"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FF9313E"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5E2EC45"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0D8ED741"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BE49754"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B8E4CA1"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D1E9189"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8C1EE78"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12E61FD4"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15FBE44"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112FDA8"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09A16C3"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267ECB7"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7F0F2F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1A59B79"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94A59D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4660BCA"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9DF0712"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6C1F0A57"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1B6EE98F" w14:textId="77777777" w:rsidTr="00D95CBC">
        <w:trPr>
          <w:cantSplit/>
          <w:trHeight w:val="279"/>
        </w:trPr>
        <w:tc>
          <w:tcPr>
            <w:tcW w:w="1908" w:type="dxa"/>
            <w:vMerge/>
            <w:tcBorders>
              <w:left w:val="single" w:sz="4" w:space="0" w:color="auto"/>
              <w:right w:val="nil"/>
            </w:tcBorders>
          </w:tcPr>
          <w:p w14:paraId="11038C10" w14:textId="77777777" w:rsidR="00D95CBC" w:rsidRPr="00051297" w:rsidRDefault="00D95CBC" w:rsidP="00D95CBC">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5020F54A"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349E966A" w14:textId="77777777" w:rsidTr="00D95CBC">
        <w:trPr>
          <w:cantSplit/>
          <w:trHeight w:val="277"/>
        </w:trPr>
        <w:tc>
          <w:tcPr>
            <w:tcW w:w="1908" w:type="dxa"/>
            <w:vMerge/>
            <w:tcBorders>
              <w:left w:val="single" w:sz="4" w:space="0" w:color="auto"/>
              <w:right w:val="single" w:sz="4" w:space="0" w:color="auto"/>
            </w:tcBorders>
          </w:tcPr>
          <w:p w14:paraId="0902C5F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4A71D60C"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C2D561E"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24D6283"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DC91C79"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1756227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E7577F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B8809C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CED2431"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092250D"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01A40E83"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DCD6035"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AF07B1A"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6AF5539"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F653373"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4873ACC3"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8B79F3E"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764BE4D"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EE57354"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38631CF"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E31B94D"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0E8EB12D" w14:textId="77777777" w:rsidTr="00D95CBC">
        <w:trPr>
          <w:cantSplit/>
          <w:trHeight w:val="277"/>
        </w:trPr>
        <w:tc>
          <w:tcPr>
            <w:tcW w:w="1908" w:type="dxa"/>
            <w:vMerge/>
            <w:tcBorders>
              <w:left w:val="single" w:sz="4" w:space="0" w:color="auto"/>
              <w:right w:val="nil"/>
            </w:tcBorders>
          </w:tcPr>
          <w:p w14:paraId="42FD395F" w14:textId="77777777" w:rsidR="00D95CBC" w:rsidRPr="00051297" w:rsidRDefault="00D95CBC" w:rsidP="00D95CBC">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078EDBB0"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7621C448" w14:textId="77777777" w:rsidTr="00D95CBC">
        <w:trPr>
          <w:cantSplit/>
          <w:trHeight w:val="277"/>
        </w:trPr>
        <w:tc>
          <w:tcPr>
            <w:tcW w:w="1908" w:type="dxa"/>
            <w:vMerge/>
            <w:tcBorders>
              <w:left w:val="single" w:sz="4" w:space="0" w:color="auto"/>
              <w:bottom w:val="single" w:sz="4" w:space="0" w:color="auto"/>
              <w:right w:val="single" w:sz="4" w:space="0" w:color="auto"/>
            </w:tcBorders>
          </w:tcPr>
          <w:p w14:paraId="132FD4B5"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2CFFD090"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CF0EF9D"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22548ED"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B6BA5B5"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0BC0E31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1D527D4"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965992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9B13C4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F62F2E6"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320D198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B991DD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C19C99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457B0ED"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32B2C5F"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1A51FBCD"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6359F4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22CE67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F919A53"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FDA461B"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33C05FA3" w14:textId="77777777" w:rsidR="00D95CBC" w:rsidRPr="00051297" w:rsidRDefault="00D95CBC" w:rsidP="00D95CBC">
            <w:pPr>
              <w:spacing w:before="0"/>
              <w:ind w:firstLine="0"/>
              <w:rPr>
                <w:rFonts w:ascii="Arial Narrow" w:hAnsi="Arial Narrow"/>
                <w:sz w:val="20"/>
                <w:szCs w:val="20"/>
                <w:lang w:val="tr-TR"/>
              </w:rPr>
            </w:pPr>
          </w:p>
        </w:tc>
      </w:tr>
    </w:tbl>
    <w:p w14:paraId="0873F6B8" w14:textId="77777777" w:rsidR="00D95CBC" w:rsidRPr="00051297" w:rsidRDefault="00D95CBC" w:rsidP="00D95CBC">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0"/>
        <w:gridCol w:w="393"/>
        <w:gridCol w:w="392"/>
        <w:gridCol w:w="392"/>
        <w:gridCol w:w="393"/>
        <w:gridCol w:w="392"/>
        <w:gridCol w:w="392"/>
        <w:gridCol w:w="393"/>
        <w:gridCol w:w="2091"/>
        <w:gridCol w:w="450"/>
        <w:gridCol w:w="450"/>
        <w:gridCol w:w="450"/>
        <w:gridCol w:w="450"/>
        <w:gridCol w:w="450"/>
        <w:gridCol w:w="450"/>
      </w:tblGrid>
      <w:tr w:rsidR="00D95CBC" w:rsidRPr="00051297" w14:paraId="58411DF6" w14:textId="77777777" w:rsidTr="00D95CBC">
        <w:tc>
          <w:tcPr>
            <w:tcW w:w="1750" w:type="dxa"/>
          </w:tcPr>
          <w:p w14:paraId="63CCAE5C"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POSTA KODU</w:t>
            </w:r>
          </w:p>
        </w:tc>
        <w:tc>
          <w:tcPr>
            <w:tcW w:w="393" w:type="dxa"/>
          </w:tcPr>
          <w:p w14:paraId="3E49DE22" w14:textId="77777777" w:rsidR="00D95CBC" w:rsidRPr="00051297" w:rsidRDefault="00D95CBC" w:rsidP="00D95CBC">
            <w:pPr>
              <w:spacing w:before="0"/>
              <w:ind w:firstLine="0"/>
              <w:rPr>
                <w:rFonts w:ascii="Arial Narrow" w:hAnsi="Arial Narrow"/>
                <w:sz w:val="20"/>
                <w:szCs w:val="20"/>
                <w:lang w:val="tr-TR"/>
              </w:rPr>
            </w:pPr>
          </w:p>
        </w:tc>
        <w:tc>
          <w:tcPr>
            <w:tcW w:w="392" w:type="dxa"/>
          </w:tcPr>
          <w:p w14:paraId="32DB889B" w14:textId="77777777" w:rsidR="00D95CBC" w:rsidRPr="00051297" w:rsidRDefault="00D95CBC" w:rsidP="00D95CBC">
            <w:pPr>
              <w:spacing w:before="0"/>
              <w:ind w:firstLine="0"/>
              <w:rPr>
                <w:rFonts w:ascii="Arial Narrow" w:hAnsi="Arial Narrow"/>
                <w:sz w:val="20"/>
                <w:szCs w:val="20"/>
                <w:lang w:val="tr-TR"/>
              </w:rPr>
            </w:pPr>
          </w:p>
        </w:tc>
        <w:tc>
          <w:tcPr>
            <w:tcW w:w="392" w:type="dxa"/>
          </w:tcPr>
          <w:p w14:paraId="2B147C60" w14:textId="77777777" w:rsidR="00D95CBC" w:rsidRPr="00051297" w:rsidRDefault="00D95CBC" w:rsidP="00D95CBC">
            <w:pPr>
              <w:spacing w:before="0"/>
              <w:ind w:firstLine="0"/>
              <w:rPr>
                <w:rFonts w:ascii="Arial Narrow" w:hAnsi="Arial Narrow"/>
                <w:sz w:val="20"/>
                <w:szCs w:val="20"/>
                <w:lang w:val="tr-TR"/>
              </w:rPr>
            </w:pPr>
          </w:p>
        </w:tc>
        <w:tc>
          <w:tcPr>
            <w:tcW w:w="393" w:type="dxa"/>
          </w:tcPr>
          <w:p w14:paraId="4BF42F17" w14:textId="77777777" w:rsidR="00D95CBC" w:rsidRPr="00051297" w:rsidRDefault="00D95CBC" w:rsidP="00D95CBC">
            <w:pPr>
              <w:spacing w:before="0"/>
              <w:ind w:firstLine="0"/>
              <w:rPr>
                <w:rFonts w:ascii="Arial Narrow" w:hAnsi="Arial Narrow"/>
                <w:sz w:val="20"/>
                <w:szCs w:val="20"/>
                <w:lang w:val="tr-TR"/>
              </w:rPr>
            </w:pPr>
          </w:p>
        </w:tc>
        <w:tc>
          <w:tcPr>
            <w:tcW w:w="392" w:type="dxa"/>
          </w:tcPr>
          <w:p w14:paraId="71BF5261" w14:textId="77777777" w:rsidR="00D95CBC" w:rsidRPr="00051297" w:rsidRDefault="00D95CBC" w:rsidP="00D95CBC">
            <w:pPr>
              <w:spacing w:before="0"/>
              <w:ind w:firstLine="0"/>
              <w:rPr>
                <w:rFonts w:ascii="Arial Narrow" w:hAnsi="Arial Narrow"/>
                <w:sz w:val="20"/>
                <w:szCs w:val="20"/>
                <w:lang w:val="tr-TR"/>
              </w:rPr>
            </w:pPr>
          </w:p>
        </w:tc>
        <w:tc>
          <w:tcPr>
            <w:tcW w:w="392" w:type="dxa"/>
          </w:tcPr>
          <w:p w14:paraId="53C848F3" w14:textId="77777777" w:rsidR="00D95CBC" w:rsidRPr="00051297" w:rsidRDefault="00D95CBC" w:rsidP="00D95CBC">
            <w:pPr>
              <w:spacing w:before="0"/>
              <w:ind w:firstLine="0"/>
              <w:rPr>
                <w:rFonts w:ascii="Arial Narrow" w:hAnsi="Arial Narrow"/>
                <w:sz w:val="20"/>
                <w:szCs w:val="20"/>
                <w:lang w:val="tr-TR"/>
              </w:rPr>
            </w:pPr>
          </w:p>
        </w:tc>
        <w:tc>
          <w:tcPr>
            <w:tcW w:w="393" w:type="dxa"/>
          </w:tcPr>
          <w:p w14:paraId="45A379E7" w14:textId="77777777" w:rsidR="00D95CBC" w:rsidRPr="00051297" w:rsidRDefault="00D95CBC" w:rsidP="00D95CBC">
            <w:pPr>
              <w:spacing w:before="0"/>
              <w:ind w:firstLine="0"/>
              <w:rPr>
                <w:rFonts w:ascii="Arial Narrow" w:hAnsi="Arial Narrow"/>
                <w:sz w:val="20"/>
                <w:szCs w:val="20"/>
                <w:lang w:val="tr-TR"/>
              </w:rPr>
            </w:pPr>
          </w:p>
        </w:tc>
        <w:tc>
          <w:tcPr>
            <w:tcW w:w="2091" w:type="dxa"/>
          </w:tcPr>
          <w:p w14:paraId="2B8874C7"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POSTA KUTUSU</w:t>
            </w:r>
          </w:p>
        </w:tc>
        <w:tc>
          <w:tcPr>
            <w:tcW w:w="450" w:type="dxa"/>
          </w:tcPr>
          <w:p w14:paraId="2CF4B250" w14:textId="77777777" w:rsidR="00D95CBC" w:rsidRPr="00051297" w:rsidRDefault="00D95CBC" w:rsidP="00D95CBC">
            <w:pPr>
              <w:spacing w:before="0"/>
              <w:ind w:firstLine="0"/>
              <w:rPr>
                <w:rFonts w:ascii="Arial Narrow" w:hAnsi="Arial Narrow"/>
                <w:sz w:val="20"/>
                <w:szCs w:val="20"/>
                <w:lang w:val="tr-TR"/>
              </w:rPr>
            </w:pPr>
          </w:p>
        </w:tc>
        <w:tc>
          <w:tcPr>
            <w:tcW w:w="450" w:type="dxa"/>
          </w:tcPr>
          <w:p w14:paraId="42696D7F" w14:textId="77777777" w:rsidR="00D95CBC" w:rsidRPr="00051297" w:rsidRDefault="00D95CBC" w:rsidP="00D95CBC">
            <w:pPr>
              <w:spacing w:before="0"/>
              <w:ind w:firstLine="0"/>
              <w:rPr>
                <w:rFonts w:ascii="Arial Narrow" w:hAnsi="Arial Narrow"/>
                <w:sz w:val="20"/>
                <w:szCs w:val="20"/>
                <w:lang w:val="tr-TR"/>
              </w:rPr>
            </w:pPr>
          </w:p>
        </w:tc>
        <w:tc>
          <w:tcPr>
            <w:tcW w:w="450" w:type="dxa"/>
          </w:tcPr>
          <w:p w14:paraId="619A7115" w14:textId="77777777" w:rsidR="00D95CBC" w:rsidRPr="00051297" w:rsidRDefault="00D95CBC" w:rsidP="00D95CBC">
            <w:pPr>
              <w:spacing w:before="0"/>
              <w:ind w:firstLine="0"/>
              <w:rPr>
                <w:rFonts w:ascii="Arial Narrow" w:hAnsi="Arial Narrow"/>
                <w:sz w:val="20"/>
                <w:szCs w:val="20"/>
                <w:lang w:val="tr-TR"/>
              </w:rPr>
            </w:pPr>
          </w:p>
        </w:tc>
        <w:tc>
          <w:tcPr>
            <w:tcW w:w="450" w:type="dxa"/>
          </w:tcPr>
          <w:p w14:paraId="7CF12B8F" w14:textId="77777777" w:rsidR="00D95CBC" w:rsidRPr="00051297" w:rsidRDefault="00D95CBC" w:rsidP="00D95CBC">
            <w:pPr>
              <w:spacing w:before="0"/>
              <w:ind w:firstLine="0"/>
              <w:rPr>
                <w:rFonts w:ascii="Arial Narrow" w:hAnsi="Arial Narrow"/>
                <w:sz w:val="20"/>
                <w:szCs w:val="20"/>
                <w:lang w:val="tr-TR"/>
              </w:rPr>
            </w:pPr>
          </w:p>
        </w:tc>
        <w:tc>
          <w:tcPr>
            <w:tcW w:w="450" w:type="dxa"/>
          </w:tcPr>
          <w:p w14:paraId="4B211398" w14:textId="77777777" w:rsidR="00D95CBC" w:rsidRPr="00051297" w:rsidRDefault="00D95CBC" w:rsidP="00D95CBC">
            <w:pPr>
              <w:spacing w:before="0"/>
              <w:ind w:firstLine="0"/>
              <w:rPr>
                <w:rFonts w:ascii="Arial Narrow" w:hAnsi="Arial Narrow"/>
                <w:sz w:val="20"/>
                <w:szCs w:val="20"/>
                <w:lang w:val="tr-TR"/>
              </w:rPr>
            </w:pPr>
          </w:p>
        </w:tc>
        <w:tc>
          <w:tcPr>
            <w:tcW w:w="450" w:type="dxa"/>
          </w:tcPr>
          <w:p w14:paraId="4EF997CB" w14:textId="77777777" w:rsidR="00D95CBC" w:rsidRPr="00051297" w:rsidRDefault="00D95CBC" w:rsidP="00D95CBC">
            <w:pPr>
              <w:spacing w:before="0"/>
              <w:ind w:firstLine="0"/>
              <w:rPr>
                <w:rFonts w:ascii="Arial Narrow" w:hAnsi="Arial Narrow"/>
                <w:sz w:val="20"/>
                <w:szCs w:val="20"/>
                <w:lang w:val="tr-TR"/>
              </w:rPr>
            </w:pPr>
          </w:p>
        </w:tc>
      </w:tr>
    </w:tbl>
    <w:p w14:paraId="552750B1" w14:textId="77777777" w:rsidR="00D95CBC" w:rsidRPr="00051297" w:rsidRDefault="00D95CBC" w:rsidP="00D95CBC">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D95CBC" w:rsidRPr="00051297" w14:paraId="597F39A7" w14:textId="77777777" w:rsidTr="00D95CBC">
        <w:tc>
          <w:tcPr>
            <w:tcW w:w="1842" w:type="dxa"/>
          </w:tcPr>
          <w:p w14:paraId="604F6679"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ŞEHİR</w:t>
            </w:r>
          </w:p>
        </w:tc>
        <w:tc>
          <w:tcPr>
            <w:tcW w:w="411" w:type="dxa"/>
          </w:tcPr>
          <w:p w14:paraId="611B176E"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675ED13E"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3B8E2226"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56C0D17D"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3E317F67"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0BF167D7"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47295947"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1852DF26"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3E476CED"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552A9BCF"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5EA83AA0"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76DDF193"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3B89925B"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27C093F0"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21F820BA"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470C3E6F"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3BC41160"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6BDB5CAD" w14:textId="77777777" w:rsidR="00D95CBC" w:rsidRPr="00051297" w:rsidRDefault="00D95CBC" w:rsidP="00D95CBC">
            <w:pPr>
              <w:spacing w:before="0"/>
              <w:ind w:firstLine="0"/>
              <w:rPr>
                <w:rFonts w:ascii="Arial Narrow" w:hAnsi="Arial Narrow"/>
                <w:sz w:val="20"/>
                <w:szCs w:val="20"/>
                <w:lang w:val="tr-TR"/>
              </w:rPr>
            </w:pPr>
          </w:p>
        </w:tc>
      </w:tr>
    </w:tbl>
    <w:p w14:paraId="00D3AF96" w14:textId="77777777" w:rsidR="00D95CBC" w:rsidRPr="00051297" w:rsidRDefault="00D95CBC" w:rsidP="00D95CBC">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D95CBC" w:rsidRPr="00051297" w14:paraId="0942CAD6" w14:textId="77777777" w:rsidTr="00D95CBC">
        <w:tc>
          <w:tcPr>
            <w:tcW w:w="1842" w:type="dxa"/>
          </w:tcPr>
          <w:p w14:paraId="5403C0E4"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ÜLKE</w:t>
            </w:r>
          </w:p>
        </w:tc>
        <w:tc>
          <w:tcPr>
            <w:tcW w:w="411" w:type="dxa"/>
          </w:tcPr>
          <w:p w14:paraId="2F0BDBE6"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74FFC92A"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13D53C75"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767D1311"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375166B7"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48DE57EA"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14DF9942"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61072602"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6A49FAEF"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332C855B"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4E04C86D"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2889EBAB"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4E22D271"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28F0124B"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1CFA8789"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522E66C3"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5929386E"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1D66BBE4" w14:textId="77777777" w:rsidR="00D95CBC" w:rsidRPr="00051297" w:rsidRDefault="00D95CBC" w:rsidP="00D95CBC">
            <w:pPr>
              <w:spacing w:before="0"/>
              <w:ind w:firstLine="0"/>
              <w:rPr>
                <w:rFonts w:ascii="Arial Narrow" w:hAnsi="Arial Narrow"/>
                <w:sz w:val="20"/>
                <w:szCs w:val="20"/>
                <w:lang w:val="tr-TR"/>
              </w:rPr>
            </w:pPr>
          </w:p>
        </w:tc>
      </w:tr>
    </w:tbl>
    <w:p w14:paraId="626C1F46" w14:textId="77777777" w:rsidR="00D95CBC" w:rsidRPr="00051297" w:rsidRDefault="00D95CBC" w:rsidP="00D95CBC">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D95CBC" w:rsidRPr="00051297" w14:paraId="06BAE764" w14:textId="77777777" w:rsidTr="00D95CBC">
        <w:tc>
          <w:tcPr>
            <w:tcW w:w="2664" w:type="dxa"/>
          </w:tcPr>
          <w:p w14:paraId="68F8AEB9"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VERGİ NUMARASI</w:t>
            </w:r>
          </w:p>
        </w:tc>
        <w:tc>
          <w:tcPr>
            <w:tcW w:w="411" w:type="dxa"/>
          </w:tcPr>
          <w:p w14:paraId="2753D76F"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567C8A33"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02CEAE4F"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4E01AFC4"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31C0CC58"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4C6C2A27"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6C9A005E"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6B0D0D0F"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6EBADC7A"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11A9210B"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20656C0E"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6DEF0C61" w14:textId="77777777" w:rsidR="00D95CBC" w:rsidRPr="00051297" w:rsidRDefault="00D95CBC" w:rsidP="00D95CBC">
            <w:pPr>
              <w:spacing w:before="0"/>
              <w:ind w:firstLine="0"/>
              <w:rPr>
                <w:rFonts w:ascii="Arial Narrow" w:hAnsi="Arial Narrow"/>
                <w:sz w:val="20"/>
                <w:szCs w:val="20"/>
                <w:lang w:val="tr-TR"/>
              </w:rPr>
            </w:pPr>
          </w:p>
        </w:tc>
      </w:tr>
    </w:tbl>
    <w:p w14:paraId="4B4BAE6F" w14:textId="77777777" w:rsidR="00D95CBC" w:rsidRPr="00051297" w:rsidRDefault="00D95CBC" w:rsidP="00D95CBC">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D95CBC" w:rsidRPr="00051297" w14:paraId="3AB7AF1B" w14:textId="77777777" w:rsidTr="00D95CBC">
        <w:tc>
          <w:tcPr>
            <w:tcW w:w="2664" w:type="dxa"/>
          </w:tcPr>
          <w:p w14:paraId="316FC0A0"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KAYIT YERİ</w:t>
            </w:r>
          </w:p>
        </w:tc>
        <w:tc>
          <w:tcPr>
            <w:tcW w:w="411" w:type="dxa"/>
          </w:tcPr>
          <w:p w14:paraId="273D8DF9"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7F7C46BF"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5DB2FD8E"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36B60747"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00420EB5"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013AD60D"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49326F37"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2EE16590"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1802168A"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23275BB7"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37F63C12"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7C6B480A" w14:textId="77777777" w:rsidR="00D95CBC" w:rsidRPr="00051297" w:rsidRDefault="00D95CBC" w:rsidP="00D95CBC">
            <w:pPr>
              <w:spacing w:before="0"/>
              <w:ind w:firstLine="0"/>
              <w:rPr>
                <w:rFonts w:ascii="Arial Narrow" w:hAnsi="Arial Narrow"/>
                <w:sz w:val="20"/>
                <w:szCs w:val="20"/>
                <w:lang w:val="tr-TR"/>
              </w:rPr>
            </w:pPr>
          </w:p>
        </w:tc>
      </w:tr>
    </w:tbl>
    <w:p w14:paraId="33C561DF" w14:textId="77777777" w:rsidR="00D95CBC" w:rsidRPr="00051297" w:rsidRDefault="00D95CBC" w:rsidP="00D95CBC">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D95CBC" w:rsidRPr="00051297" w14:paraId="40F43A18" w14:textId="77777777" w:rsidTr="00D95CBC">
        <w:tc>
          <w:tcPr>
            <w:tcW w:w="2664" w:type="dxa"/>
            <w:tcBorders>
              <w:top w:val="single" w:sz="4" w:space="0" w:color="auto"/>
              <w:left w:val="single" w:sz="4" w:space="0" w:color="auto"/>
              <w:bottom w:val="nil"/>
            </w:tcBorders>
          </w:tcPr>
          <w:p w14:paraId="3648714B"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KAYIT TARİHİ</w:t>
            </w:r>
          </w:p>
        </w:tc>
        <w:tc>
          <w:tcPr>
            <w:tcW w:w="411" w:type="dxa"/>
            <w:tcBorders>
              <w:top w:val="single" w:sz="4" w:space="0" w:color="auto"/>
              <w:bottom w:val="single" w:sz="4" w:space="0" w:color="auto"/>
            </w:tcBorders>
          </w:tcPr>
          <w:p w14:paraId="142F1673" w14:textId="77777777" w:rsidR="00D95CBC" w:rsidRPr="00051297" w:rsidRDefault="00D95CBC" w:rsidP="00D95CBC">
            <w:pPr>
              <w:spacing w:before="0"/>
              <w:ind w:firstLine="0"/>
              <w:rPr>
                <w:rFonts w:ascii="Arial Narrow" w:hAnsi="Arial Narrow"/>
                <w:sz w:val="20"/>
                <w:szCs w:val="20"/>
                <w:lang w:val="tr-TR"/>
              </w:rPr>
            </w:pPr>
          </w:p>
        </w:tc>
        <w:tc>
          <w:tcPr>
            <w:tcW w:w="412" w:type="dxa"/>
            <w:tcBorders>
              <w:top w:val="single" w:sz="4" w:space="0" w:color="auto"/>
              <w:bottom w:val="single" w:sz="4" w:space="0" w:color="auto"/>
              <w:right w:val="single" w:sz="4" w:space="0" w:color="auto"/>
            </w:tcBorders>
          </w:tcPr>
          <w:p w14:paraId="6D7D0933" w14:textId="77777777" w:rsidR="00D95CBC" w:rsidRPr="00051297" w:rsidRDefault="00D95CBC" w:rsidP="00D95CBC">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right w:val="single" w:sz="4" w:space="0" w:color="auto"/>
            </w:tcBorders>
          </w:tcPr>
          <w:p w14:paraId="70D6D80B" w14:textId="77777777" w:rsidR="00D95CBC" w:rsidRPr="00051297" w:rsidRDefault="00D95CBC" w:rsidP="00D95CBC">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single" w:sz="4" w:space="0" w:color="auto"/>
              <w:right w:val="single" w:sz="4" w:space="0" w:color="auto"/>
            </w:tcBorders>
          </w:tcPr>
          <w:p w14:paraId="7D2B1B33" w14:textId="77777777" w:rsidR="00D95CBC" w:rsidRPr="00051297" w:rsidRDefault="00D95CBC" w:rsidP="00D95CBC">
            <w:pPr>
              <w:spacing w:before="0"/>
              <w:ind w:firstLine="0"/>
              <w:rPr>
                <w:rFonts w:ascii="Arial Narrow" w:hAnsi="Arial Narrow"/>
                <w:sz w:val="20"/>
                <w:szCs w:val="20"/>
                <w:lang w:val="tr-TR"/>
              </w:rPr>
            </w:pPr>
          </w:p>
        </w:tc>
        <w:tc>
          <w:tcPr>
            <w:tcW w:w="412" w:type="dxa"/>
            <w:tcBorders>
              <w:top w:val="single" w:sz="4" w:space="0" w:color="auto"/>
              <w:left w:val="single" w:sz="4" w:space="0" w:color="auto"/>
              <w:bottom w:val="single" w:sz="4" w:space="0" w:color="auto"/>
              <w:right w:val="single" w:sz="4" w:space="0" w:color="auto"/>
            </w:tcBorders>
          </w:tcPr>
          <w:p w14:paraId="79BF6172" w14:textId="77777777" w:rsidR="00D95CBC" w:rsidRPr="00051297" w:rsidRDefault="00D95CBC" w:rsidP="00D95CBC">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tcBorders>
          </w:tcPr>
          <w:p w14:paraId="3E0A3E3C" w14:textId="77777777" w:rsidR="00D95CBC" w:rsidRPr="00051297" w:rsidRDefault="00D95CBC" w:rsidP="00D95CBC">
            <w:pPr>
              <w:spacing w:before="0"/>
              <w:ind w:firstLine="0"/>
              <w:rPr>
                <w:rFonts w:ascii="Arial Narrow" w:hAnsi="Arial Narrow"/>
                <w:sz w:val="20"/>
                <w:szCs w:val="20"/>
                <w:lang w:val="tr-TR"/>
              </w:rPr>
            </w:pPr>
          </w:p>
        </w:tc>
        <w:tc>
          <w:tcPr>
            <w:tcW w:w="411" w:type="dxa"/>
            <w:tcBorders>
              <w:top w:val="single" w:sz="4" w:space="0" w:color="auto"/>
              <w:bottom w:val="single" w:sz="4" w:space="0" w:color="auto"/>
            </w:tcBorders>
          </w:tcPr>
          <w:p w14:paraId="2A026C53" w14:textId="77777777" w:rsidR="00D95CBC" w:rsidRPr="00051297" w:rsidRDefault="00D95CBC" w:rsidP="00D95CBC">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14:paraId="3A026E8A" w14:textId="77777777" w:rsidR="00D95CBC" w:rsidRPr="00051297" w:rsidRDefault="00D95CBC" w:rsidP="00D95CBC">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14:paraId="0A577B6E" w14:textId="77777777" w:rsidR="00D95CBC" w:rsidRPr="00051297" w:rsidRDefault="00D95CBC" w:rsidP="00D95CBC">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14:paraId="5926CF86"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05442E9F" w14:textId="77777777" w:rsidTr="00D95CBC">
        <w:tc>
          <w:tcPr>
            <w:tcW w:w="2664" w:type="dxa"/>
            <w:tcBorders>
              <w:top w:val="nil"/>
              <w:left w:val="single" w:sz="4" w:space="0" w:color="auto"/>
              <w:bottom w:val="single" w:sz="4" w:space="0" w:color="auto"/>
              <w:right w:val="nil"/>
            </w:tcBorders>
          </w:tcPr>
          <w:p w14:paraId="74659291" w14:textId="77777777" w:rsidR="00D95CBC" w:rsidRPr="00051297" w:rsidRDefault="00D95CBC" w:rsidP="00D95CBC">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14:paraId="77B4BB6F"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2" w:type="dxa"/>
            <w:tcBorders>
              <w:top w:val="single" w:sz="4" w:space="0" w:color="auto"/>
              <w:left w:val="nil"/>
              <w:bottom w:val="single" w:sz="4" w:space="0" w:color="auto"/>
              <w:right w:val="nil"/>
            </w:tcBorders>
          </w:tcPr>
          <w:p w14:paraId="6B878DC7"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1" w:type="dxa"/>
            <w:tcBorders>
              <w:top w:val="nil"/>
              <w:left w:val="nil"/>
              <w:bottom w:val="single" w:sz="4" w:space="0" w:color="auto"/>
              <w:right w:val="nil"/>
            </w:tcBorders>
          </w:tcPr>
          <w:p w14:paraId="4A570041" w14:textId="77777777" w:rsidR="00D95CBC" w:rsidRPr="00051297" w:rsidRDefault="00D95CBC" w:rsidP="00D95CBC">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14:paraId="06B1AC49"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A</w:t>
            </w:r>
          </w:p>
        </w:tc>
        <w:tc>
          <w:tcPr>
            <w:tcW w:w="412" w:type="dxa"/>
            <w:tcBorders>
              <w:top w:val="single" w:sz="4" w:space="0" w:color="auto"/>
              <w:left w:val="nil"/>
              <w:bottom w:val="single" w:sz="4" w:space="0" w:color="auto"/>
              <w:right w:val="nil"/>
            </w:tcBorders>
          </w:tcPr>
          <w:p w14:paraId="692B2ADC"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1" w:type="dxa"/>
            <w:tcBorders>
              <w:top w:val="nil"/>
              <w:left w:val="nil"/>
              <w:bottom w:val="single" w:sz="4" w:space="0" w:color="auto"/>
              <w:right w:val="nil"/>
            </w:tcBorders>
          </w:tcPr>
          <w:p w14:paraId="3818188F" w14:textId="77777777" w:rsidR="00D95CBC" w:rsidRPr="00051297" w:rsidRDefault="00D95CBC" w:rsidP="00D95CBC">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14:paraId="0F72E93D"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14:paraId="466A80FB"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14:paraId="7EE30362"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single" w:sz="4" w:space="0" w:color="auto"/>
            </w:tcBorders>
          </w:tcPr>
          <w:p w14:paraId="6605BD83"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Y</w:t>
            </w:r>
          </w:p>
        </w:tc>
      </w:tr>
    </w:tbl>
    <w:p w14:paraId="23BD500C" w14:textId="77777777" w:rsidR="00D95CBC" w:rsidRPr="00051297" w:rsidRDefault="00D95CBC" w:rsidP="00D95CBC">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gridCol w:w="412"/>
        <w:gridCol w:w="412"/>
      </w:tblGrid>
      <w:tr w:rsidR="00D95CBC" w:rsidRPr="00051297" w14:paraId="126924E8" w14:textId="77777777" w:rsidTr="00D95CBC">
        <w:tc>
          <w:tcPr>
            <w:tcW w:w="2664" w:type="dxa"/>
          </w:tcPr>
          <w:p w14:paraId="30B49E5F"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KAYIT NUMARASI</w:t>
            </w:r>
          </w:p>
        </w:tc>
        <w:tc>
          <w:tcPr>
            <w:tcW w:w="411" w:type="dxa"/>
          </w:tcPr>
          <w:p w14:paraId="1C2C7D54"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71D0B8AF"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6F4A021D"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05400C26"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051EB9CB"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06CA45C4"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18E31957"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5B4FEDBA"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245FF195"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0FC3A205"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5F2B58D4"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1CFBB401"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7F354EEB"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3B21954B" w14:textId="77777777" w:rsidR="00D95CBC" w:rsidRPr="00051297" w:rsidRDefault="00D95CBC" w:rsidP="00D95CBC">
            <w:pPr>
              <w:spacing w:before="0"/>
              <w:ind w:firstLine="0"/>
              <w:rPr>
                <w:rFonts w:ascii="Arial Narrow" w:hAnsi="Arial Narrow"/>
                <w:sz w:val="20"/>
                <w:szCs w:val="20"/>
                <w:lang w:val="tr-TR"/>
              </w:rPr>
            </w:pPr>
          </w:p>
        </w:tc>
      </w:tr>
    </w:tbl>
    <w:p w14:paraId="66B996C5" w14:textId="77777777" w:rsidR="00D95CBC" w:rsidRPr="00051297" w:rsidRDefault="00D95CBC" w:rsidP="00D95CBC">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D95CBC" w:rsidRPr="00051297" w14:paraId="08B09DFD" w14:textId="77777777" w:rsidTr="00D95CBC">
        <w:tc>
          <w:tcPr>
            <w:tcW w:w="2503" w:type="dxa"/>
          </w:tcPr>
          <w:p w14:paraId="78D9F022"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TELEFON</w:t>
            </w:r>
          </w:p>
        </w:tc>
        <w:tc>
          <w:tcPr>
            <w:tcW w:w="376" w:type="dxa"/>
          </w:tcPr>
          <w:p w14:paraId="5BDE501F"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7AB49431"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7CA62152"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0C593B02"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563964B6"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72D981AA"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1D505803"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2E4D2B4E"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61831C5C"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7DE3EB21"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2BC05EE7"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0E059EF6"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08AFEB15"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5FDA4271"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5333E3A2" w14:textId="77777777" w:rsidR="00D95CBC" w:rsidRPr="00051297" w:rsidRDefault="00D95CBC" w:rsidP="00D95CBC">
            <w:pPr>
              <w:spacing w:before="0"/>
              <w:ind w:firstLine="0"/>
              <w:rPr>
                <w:rFonts w:ascii="Arial Narrow" w:hAnsi="Arial Narrow"/>
                <w:sz w:val="20"/>
                <w:szCs w:val="20"/>
                <w:lang w:val="tr-TR"/>
              </w:rPr>
            </w:pPr>
          </w:p>
        </w:tc>
      </w:tr>
    </w:tbl>
    <w:p w14:paraId="7AA9A81B" w14:textId="77777777" w:rsidR="00D95CBC" w:rsidRPr="00051297" w:rsidRDefault="00D95CBC" w:rsidP="00D95CBC">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D95CBC" w:rsidRPr="00051297" w14:paraId="74815437" w14:textId="77777777" w:rsidTr="00D95CBC">
        <w:tc>
          <w:tcPr>
            <w:tcW w:w="2503" w:type="dxa"/>
          </w:tcPr>
          <w:p w14:paraId="59A312A9"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FAKS</w:t>
            </w:r>
          </w:p>
        </w:tc>
        <w:tc>
          <w:tcPr>
            <w:tcW w:w="376" w:type="dxa"/>
          </w:tcPr>
          <w:p w14:paraId="600FCB2A"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58F1E811"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5360BDE6"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416205B5"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6881D2D5"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57822CAA"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37F85631"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4D0F66DF"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62EA6761"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558CE36E"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18FDE215"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5ED7016A"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795E2BC7"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2CC25D31"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377DE9DB" w14:textId="77777777" w:rsidR="00D95CBC" w:rsidRPr="00051297" w:rsidRDefault="00D95CBC" w:rsidP="00D95CBC">
            <w:pPr>
              <w:spacing w:before="0"/>
              <w:ind w:firstLine="0"/>
              <w:rPr>
                <w:rFonts w:ascii="Arial Narrow" w:hAnsi="Arial Narrow"/>
                <w:sz w:val="20"/>
                <w:szCs w:val="20"/>
                <w:lang w:val="tr-TR"/>
              </w:rPr>
            </w:pPr>
          </w:p>
        </w:tc>
      </w:tr>
    </w:tbl>
    <w:p w14:paraId="2088C422" w14:textId="77777777" w:rsidR="00D95CBC" w:rsidRPr="00051297" w:rsidRDefault="00D95CBC" w:rsidP="00D95CBC">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D95CBC" w:rsidRPr="00051297" w14:paraId="226F12BC" w14:textId="77777777" w:rsidTr="00D95CBC">
        <w:tc>
          <w:tcPr>
            <w:tcW w:w="2088" w:type="dxa"/>
          </w:tcPr>
          <w:p w14:paraId="39D91376"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E-POSTA</w:t>
            </w:r>
          </w:p>
        </w:tc>
        <w:tc>
          <w:tcPr>
            <w:tcW w:w="360" w:type="dxa"/>
          </w:tcPr>
          <w:p w14:paraId="57CC57CE"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55514DAE"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2B1DEFDE"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3687E174"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15E0F5C3"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7240EC6A"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3FBA8FA6"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7325B7EE"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090E237E"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7E746054"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51A06243"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10E685F9"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76AE6EEE"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1CE2999F"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3C2C37A9"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07603281"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107E25C1"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527B1B01"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57C7D08D"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27988D3D" w14:textId="77777777" w:rsidR="00D95CBC" w:rsidRPr="00051297" w:rsidRDefault="00D95CBC" w:rsidP="00D95CBC">
            <w:pPr>
              <w:spacing w:before="0"/>
              <w:ind w:firstLine="0"/>
              <w:rPr>
                <w:rFonts w:ascii="Arial Narrow" w:hAnsi="Arial Narrow"/>
                <w:sz w:val="20"/>
                <w:szCs w:val="20"/>
                <w:lang w:val="tr-TR"/>
              </w:rPr>
            </w:pPr>
          </w:p>
        </w:tc>
      </w:tr>
    </w:tbl>
    <w:p w14:paraId="1A2E8B45" w14:textId="77777777" w:rsidR="00D95CBC" w:rsidRPr="00051297" w:rsidRDefault="00D95CBC" w:rsidP="00D95CBC">
      <w:pPr>
        <w:spacing w:before="0"/>
        <w:ind w:firstLine="0"/>
        <w:rPr>
          <w:rFonts w:ascii="Arial Narrow" w:hAnsi="Arial Narrow"/>
          <w:sz w:val="16"/>
          <w:szCs w:val="16"/>
          <w:lang w:val="tr-TR"/>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D95CBC" w:rsidRPr="00051297" w14:paraId="6B5F615C" w14:textId="77777777" w:rsidTr="00D95CBC">
        <w:tc>
          <w:tcPr>
            <w:tcW w:w="9468" w:type="dxa"/>
          </w:tcPr>
          <w:p w14:paraId="06A188CC" w14:textId="77777777" w:rsidR="00D95CBC" w:rsidRPr="00051297" w:rsidRDefault="00D95CBC" w:rsidP="00D95CBC">
            <w:pPr>
              <w:pStyle w:val="GvdeMetni"/>
              <w:spacing w:before="0"/>
              <w:ind w:firstLine="0"/>
              <w:rPr>
                <w:rFonts w:ascii="Arial Narrow" w:hAnsi="Arial Narrow"/>
                <w:sz w:val="20"/>
                <w:lang w:val="tr-TR"/>
              </w:rPr>
            </w:pPr>
            <w:r w:rsidRPr="00051297">
              <w:rPr>
                <w:rFonts w:ascii="Arial Narrow" w:hAnsi="Arial Narrow"/>
                <w:sz w:val="20"/>
                <w:lang w:val="tr-TR"/>
              </w:rPr>
              <w:t>Bu “Tüzel kişilik belgesi” doldurulmalı ve aşağıdakilerle birlikte verilmelidir:</w:t>
            </w:r>
          </w:p>
          <w:p w14:paraId="7E09AC75" w14:textId="77777777" w:rsidR="00D95CBC" w:rsidRPr="00051297" w:rsidRDefault="00D95CBC" w:rsidP="00EB7770">
            <w:pPr>
              <w:numPr>
                <w:ilvl w:val="0"/>
                <w:numId w:val="33"/>
              </w:numPr>
              <w:spacing w:before="0"/>
              <w:ind w:left="0" w:firstLine="0"/>
              <w:rPr>
                <w:rFonts w:ascii="Arial Narrow" w:hAnsi="Arial Narrow"/>
                <w:sz w:val="20"/>
                <w:szCs w:val="20"/>
                <w:lang w:val="tr-TR"/>
              </w:rPr>
            </w:pPr>
            <w:proofErr w:type="gramStart"/>
            <w:r w:rsidRPr="00051297">
              <w:rPr>
                <w:rFonts w:ascii="Arial Narrow" w:hAnsi="Arial Narrow"/>
                <w:sz w:val="20"/>
                <w:szCs w:val="20"/>
                <w:lang w:val="tr-TR"/>
              </w:rPr>
              <w:t>tüzel</w:t>
            </w:r>
            <w:proofErr w:type="gramEnd"/>
            <w:r w:rsidRPr="00051297">
              <w:rPr>
                <w:rFonts w:ascii="Arial Narrow" w:hAnsi="Arial Narrow"/>
                <w:sz w:val="20"/>
                <w:szCs w:val="20"/>
                <w:lang w:val="tr-TR"/>
              </w:rPr>
              <w:t xml:space="preserve"> kişiliğin kuruluşuna dair karar, kararname veya kanunun bir kopyası</w:t>
            </w:r>
          </w:p>
          <w:p w14:paraId="542A071A" w14:textId="77777777" w:rsidR="00D95CBC" w:rsidRPr="00051297" w:rsidRDefault="00D95CBC" w:rsidP="00EB7770">
            <w:pPr>
              <w:numPr>
                <w:ilvl w:val="0"/>
                <w:numId w:val="33"/>
              </w:numPr>
              <w:spacing w:before="0"/>
              <w:ind w:left="0" w:firstLine="0"/>
              <w:rPr>
                <w:rFonts w:ascii="Arial Narrow" w:hAnsi="Arial Narrow"/>
                <w:sz w:val="20"/>
                <w:szCs w:val="20"/>
                <w:lang w:val="tr-TR"/>
              </w:rPr>
            </w:pPr>
            <w:proofErr w:type="gramStart"/>
            <w:r w:rsidRPr="00051297">
              <w:rPr>
                <w:rFonts w:ascii="Arial Narrow" w:hAnsi="Arial Narrow"/>
                <w:sz w:val="20"/>
                <w:szCs w:val="20"/>
                <w:lang w:val="tr-TR"/>
              </w:rPr>
              <w:t>eğer</w:t>
            </w:r>
            <w:proofErr w:type="gramEnd"/>
            <w:r w:rsidRPr="00051297">
              <w:rPr>
                <w:rFonts w:ascii="Arial Narrow" w:hAnsi="Arial Narrow"/>
                <w:sz w:val="20"/>
                <w:szCs w:val="20"/>
                <w:lang w:val="tr-TR"/>
              </w:rPr>
              <w:t xml:space="preserve"> bu mümkün olmazsa, tüzel kişiliğin kuruluşunu belirten başka bir resmi doküman</w:t>
            </w:r>
          </w:p>
        </w:tc>
      </w:tr>
    </w:tbl>
    <w:p w14:paraId="4526FC5C" w14:textId="77777777" w:rsidR="00D95CBC" w:rsidRPr="00051297" w:rsidRDefault="00D95CBC" w:rsidP="00D95CBC">
      <w:pPr>
        <w:spacing w:before="0"/>
        <w:ind w:firstLine="0"/>
        <w:rPr>
          <w:rFonts w:ascii="Arial Narrow" w:hAnsi="Arial Narrow"/>
          <w:sz w:val="16"/>
          <w:szCs w:val="16"/>
          <w:lang w:val="tr-TR"/>
        </w:rPr>
      </w:pPr>
    </w:p>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369"/>
        <w:gridCol w:w="4981"/>
      </w:tblGrid>
      <w:tr w:rsidR="00D95CBC" w:rsidRPr="00051297" w14:paraId="67607640" w14:textId="77777777" w:rsidTr="00D95CBC">
        <w:trPr>
          <w:cantSplit/>
          <w:trHeight w:val="511"/>
        </w:trPr>
        <w:tc>
          <w:tcPr>
            <w:tcW w:w="4353" w:type="dxa"/>
            <w:tcBorders>
              <w:top w:val="single" w:sz="4" w:space="0" w:color="auto"/>
              <w:bottom w:val="single" w:sz="4" w:space="0" w:color="auto"/>
            </w:tcBorders>
          </w:tcPr>
          <w:p w14:paraId="03AC2BAB"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TARİH</w:t>
            </w:r>
          </w:p>
        </w:tc>
        <w:tc>
          <w:tcPr>
            <w:tcW w:w="369" w:type="dxa"/>
            <w:vMerge w:val="restart"/>
            <w:tcBorders>
              <w:top w:val="single" w:sz="4" w:space="0" w:color="auto"/>
              <w:bottom w:val="single" w:sz="4" w:space="0" w:color="auto"/>
            </w:tcBorders>
          </w:tcPr>
          <w:p w14:paraId="7F13F537" w14:textId="77777777" w:rsidR="00D95CBC" w:rsidRPr="00051297" w:rsidRDefault="00D95CBC" w:rsidP="00D95CBC">
            <w:pPr>
              <w:spacing w:before="0"/>
              <w:ind w:firstLine="0"/>
              <w:rPr>
                <w:rFonts w:ascii="Arial Narrow" w:hAnsi="Arial Narrow"/>
                <w:sz w:val="20"/>
                <w:szCs w:val="20"/>
                <w:lang w:val="tr-TR"/>
              </w:rPr>
            </w:pPr>
          </w:p>
        </w:tc>
        <w:tc>
          <w:tcPr>
            <w:tcW w:w="4981" w:type="dxa"/>
            <w:vMerge w:val="restart"/>
            <w:tcBorders>
              <w:top w:val="single" w:sz="4" w:space="0" w:color="auto"/>
              <w:bottom w:val="single" w:sz="4" w:space="0" w:color="auto"/>
            </w:tcBorders>
          </w:tcPr>
          <w:p w14:paraId="3BB344BA"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DAMGA</w:t>
            </w:r>
          </w:p>
        </w:tc>
      </w:tr>
      <w:tr w:rsidR="00D95CBC" w:rsidRPr="00051297" w14:paraId="19D905D6" w14:textId="77777777" w:rsidTr="00D95CBC">
        <w:trPr>
          <w:cantSplit/>
          <w:trHeight w:val="148"/>
        </w:trPr>
        <w:tc>
          <w:tcPr>
            <w:tcW w:w="4353" w:type="dxa"/>
            <w:tcBorders>
              <w:top w:val="single" w:sz="4" w:space="0" w:color="auto"/>
              <w:left w:val="single" w:sz="4" w:space="0" w:color="auto"/>
              <w:bottom w:val="single" w:sz="4" w:space="0" w:color="auto"/>
              <w:right w:val="nil"/>
            </w:tcBorders>
          </w:tcPr>
          <w:p w14:paraId="7AA5578D" w14:textId="77777777" w:rsidR="00D95CBC" w:rsidRPr="00051297" w:rsidRDefault="00D95CBC" w:rsidP="00D95CBC">
            <w:pPr>
              <w:spacing w:before="0"/>
              <w:ind w:firstLine="0"/>
              <w:rPr>
                <w:rFonts w:ascii="Arial Narrow" w:hAnsi="Arial Narrow"/>
                <w:sz w:val="16"/>
                <w:szCs w:val="16"/>
                <w:lang w:val="tr-TR"/>
              </w:rPr>
            </w:pPr>
          </w:p>
        </w:tc>
        <w:tc>
          <w:tcPr>
            <w:tcW w:w="369" w:type="dxa"/>
            <w:vMerge/>
            <w:tcBorders>
              <w:top w:val="single" w:sz="4" w:space="0" w:color="auto"/>
              <w:left w:val="nil"/>
              <w:bottom w:val="single" w:sz="4" w:space="0" w:color="auto"/>
            </w:tcBorders>
          </w:tcPr>
          <w:p w14:paraId="341CC86A" w14:textId="77777777" w:rsidR="00D95CBC" w:rsidRPr="00051297" w:rsidRDefault="00D95CBC" w:rsidP="00D95CBC">
            <w:pPr>
              <w:spacing w:before="0"/>
              <w:ind w:firstLine="0"/>
              <w:rPr>
                <w:rFonts w:ascii="Arial Narrow" w:hAnsi="Arial Narrow"/>
                <w:sz w:val="20"/>
                <w:szCs w:val="20"/>
                <w:lang w:val="tr-TR"/>
              </w:rPr>
            </w:pPr>
          </w:p>
        </w:tc>
        <w:tc>
          <w:tcPr>
            <w:tcW w:w="4981" w:type="dxa"/>
            <w:vMerge/>
            <w:tcBorders>
              <w:top w:val="single" w:sz="4" w:space="0" w:color="auto"/>
              <w:bottom w:val="single" w:sz="4" w:space="0" w:color="auto"/>
              <w:right w:val="single" w:sz="4" w:space="0" w:color="auto"/>
            </w:tcBorders>
          </w:tcPr>
          <w:p w14:paraId="4F415EA7"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11B95A83" w14:textId="77777777" w:rsidTr="00D95CBC">
        <w:trPr>
          <w:cantSplit/>
          <w:trHeight w:val="478"/>
        </w:trPr>
        <w:tc>
          <w:tcPr>
            <w:tcW w:w="4353" w:type="dxa"/>
            <w:tcBorders>
              <w:top w:val="single" w:sz="4" w:space="0" w:color="auto"/>
              <w:bottom w:val="single" w:sz="4" w:space="0" w:color="auto"/>
            </w:tcBorders>
          </w:tcPr>
          <w:p w14:paraId="35C19C10"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YETKİLİ TEMSİLCİNİN ADI VE GÖREVİ</w:t>
            </w:r>
          </w:p>
        </w:tc>
        <w:tc>
          <w:tcPr>
            <w:tcW w:w="369" w:type="dxa"/>
            <w:vMerge/>
            <w:tcBorders>
              <w:top w:val="single" w:sz="4" w:space="0" w:color="auto"/>
              <w:bottom w:val="single" w:sz="4" w:space="0" w:color="auto"/>
            </w:tcBorders>
          </w:tcPr>
          <w:p w14:paraId="5F8CE9ED" w14:textId="77777777" w:rsidR="00D95CBC" w:rsidRPr="00051297" w:rsidRDefault="00D95CBC" w:rsidP="00D95CBC">
            <w:pPr>
              <w:spacing w:before="0"/>
              <w:ind w:firstLine="0"/>
              <w:rPr>
                <w:rFonts w:ascii="Arial Narrow" w:hAnsi="Arial Narrow"/>
                <w:sz w:val="20"/>
                <w:szCs w:val="20"/>
                <w:lang w:val="tr-TR"/>
              </w:rPr>
            </w:pPr>
          </w:p>
        </w:tc>
        <w:tc>
          <w:tcPr>
            <w:tcW w:w="4981" w:type="dxa"/>
            <w:vMerge/>
            <w:tcBorders>
              <w:top w:val="single" w:sz="4" w:space="0" w:color="auto"/>
              <w:bottom w:val="single" w:sz="4" w:space="0" w:color="auto"/>
            </w:tcBorders>
          </w:tcPr>
          <w:p w14:paraId="3BF71A51"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72F37800" w14:textId="77777777" w:rsidTr="00D95CBC">
        <w:trPr>
          <w:cantSplit/>
          <w:trHeight w:val="141"/>
        </w:trPr>
        <w:tc>
          <w:tcPr>
            <w:tcW w:w="4353" w:type="dxa"/>
            <w:tcBorders>
              <w:top w:val="single" w:sz="4" w:space="0" w:color="auto"/>
              <w:left w:val="single" w:sz="4" w:space="0" w:color="auto"/>
              <w:bottom w:val="single" w:sz="4" w:space="0" w:color="auto"/>
              <w:right w:val="nil"/>
            </w:tcBorders>
          </w:tcPr>
          <w:p w14:paraId="0ED21934" w14:textId="77777777" w:rsidR="00D95CBC" w:rsidRPr="00051297" w:rsidRDefault="00D95CBC" w:rsidP="00D95CBC">
            <w:pPr>
              <w:spacing w:before="0"/>
              <w:ind w:firstLine="0"/>
              <w:rPr>
                <w:rFonts w:ascii="Arial Narrow" w:hAnsi="Arial Narrow"/>
                <w:sz w:val="16"/>
                <w:szCs w:val="16"/>
                <w:lang w:val="tr-TR"/>
              </w:rPr>
            </w:pPr>
          </w:p>
        </w:tc>
        <w:tc>
          <w:tcPr>
            <w:tcW w:w="369" w:type="dxa"/>
            <w:vMerge/>
            <w:tcBorders>
              <w:top w:val="single" w:sz="4" w:space="0" w:color="auto"/>
              <w:left w:val="nil"/>
              <w:bottom w:val="single" w:sz="4" w:space="0" w:color="auto"/>
            </w:tcBorders>
          </w:tcPr>
          <w:p w14:paraId="2D1D898D" w14:textId="77777777" w:rsidR="00D95CBC" w:rsidRPr="00051297" w:rsidRDefault="00D95CBC" w:rsidP="00D95CBC">
            <w:pPr>
              <w:spacing w:before="0"/>
              <w:ind w:firstLine="0"/>
              <w:rPr>
                <w:rFonts w:ascii="Arial Narrow" w:hAnsi="Arial Narrow"/>
                <w:sz w:val="20"/>
                <w:szCs w:val="20"/>
                <w:lang w:val="tr-TR"/>
              </w:rPr>
            </w:pPr>
          </w:p>
        </w:tc>
        <w:tc>
          <w:tcPr>
            <w:tcW w:w="4981" w:type="dxa"/>
            <w:vMerge/>
            <w:tcBorders>
              <w:top w:val="single" w:sz="4" w:space="0" w:color="auto"/>
              <w:bottom w:val="single" w:sz="4" w:space="0" w:color="auto"/>
              <w:right w:val="single" w:sz="4" w:space="0" w:color="auto"/>
            </w:tcBorders>
          </w:tcPr>
          <w:p w14:paraId="6132BFC3"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06D5E59C" w14:textId="77777777" w:rsidTr="00D95CBC">
        <w:trPr>
          <w:cantSplit/>
          <w:trHeight w:val="471"/>
        </w:trPr>
        <w:tc>
          <w:tcPr>
            <w:tcW w:w="4353" w:type="dxa"/>
            <w:tcBorders>
              <w:top w:val="single" w:sz="4" w:space="0" w:color="auto"/>
              <w:bottom w:val="single" w:sz="4" w:space="0" w:color="auto"/>
            </w:tcBorders>
          </w:tcPr>
          <w:p w14:paraId="014F81E1"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lastRenderedPageBreak/>
              <w:t>İMZA</w:t>
            </w:r>
          </w:p>
          <w:p w14:paraId="62363B2D" w14:textId="77777777" w:rsidR="00D95CBC" w:rsidRPr="00051297" w:rsidRDefault="00D95CBC" w:rsidP="00D95CBC">
            <w:pPr>
              <w:spacing w:before="0"/>
              <w:ind w:firstLine="0"/>
              <w:rPr>
                <w:rFonts w:ascii="Arial Narrow" w:hAnsi="Arial Narrow"/>
                <w:sz w:val="20"/>
                <w:szCs w:val="20"/>
                <w:lang w:val="tr-TR"/>
              </w:rPr>
            </w:pPr>
          </w:p>
        </w:tc>
        <w:tc>
          <w:tcPr>
            <w:tcW w:w="369" w:type="dxa"/>
            <w:vMerge/>
            <w:tcBorders>
              <w:top w:val="single" w:sz="4" w:space="0" w:color="auto"/>
              <w:bottom w:val="single" w:sz="4" w:space="0" w:color="auto"/>
            </w:tcBorders>
          </w:tcPr>
          <w:p w14:paraId="55890E28" w14:textId="77777777" w:rsidR="00D95CBC" w:rsidRPr="00051297" w:rsidRDefault="00D95CBC" w:rsidP="00D95CBC">
            <w:pPr>
              <w:spacing w:before="0"/>
              <w:ind w:firstLine="0"/>
              <w:rPr>
                <w:rFonts w:ascii="Arial Narrow" w:hAnsi="Arial Narrow"/>
                <w:sz w:val="20"/>
                <w:szCs w:val="20"/>
                <w:lang w:val="tr-TR"/>
              </w:rPr>
            </w:pPr>
          </w:p>
        </w:tc>
        <w:tc>
          <w:tcPr>
            <w:tcW w:w="4981" w:type="dxa"/>
            <w:vMerge/>
            <w:tcBorders>
              <w:top w:val="single" w:sz="4" w:space="0" w:color="auto"/>
              <w:bottom w:val="single" w:sz="4" w:space="0" w:color="auto"/>
            </w:tcBorders>
          </w:tcPr>
          <w:p w14:paraId="05F0ED8D" w14:textId="77777777" w:rsidR="00D95CBC" w:rsidRPr="00051297" w:rsidRDefault="00D95CBC" w:rsidP="00D95CBC">
            <w:pPr>
              <w:spacing w:before="0"/>
              <w:ind w:firstLine="0"/>
              <w:rPr>
                <w:rFonts w:ascii="Arial Narrow" w:hAnsi="Arial Narrow"/>
                <w:sz w:val="20"/>
                <w:szCs w:val="20"/>
                <w:lang w:val="tr-TR"/>
              </w:rPr>
            </w:pPr>
          </w:p>
        </w:tc>
      </w:tr>
    </w:tbl>
    <w:p w14:paraId="56D64BAA" w14:textId="77777777" w:rsidR="00D95CBC" w:rsidRPr="00051297" w:rsidRDefault="00D95CBC" w:rsidP="00D95CBC">
      <w:pPr>
        <w:rPr>
          <w:lang w:val="tr-TR"/>
        </w:rPr>
      </w:pPr>
      <w:r w:rsidRPr="00051297">
        <w:rPr>
          <w:lang w:val="tr-T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296"/>
        <w:gridCol w:w="297"/>
        <w:gridCol w:w="297"/>
        <w:gridCol w:w="297"/>
        <w:gridCol w:w="297"/>
        <w:gridCol w:w="297"/>
        <w:gridCol w:w="296"/>
        <w:gridCol w:w="297"/>
        <w:gridCol w:w="297"/>
        <w:gridCol w:w="297"/>
        <w:gridCol w:w="297"/>
        <w:gridCol w:w="297"/>
        <w:gridCol w:w="296"/>
        <w:gridCol w:w="297"/>
        <w:gridCol w:w="297"/>
        <w:gridCol w:w="297"/>
        <w:gridCol w:w="297"/>
        <w:gridCol w:w="297"/>
        <w:gridCol w:w="296"/>
        <w:gridCol w:w="297"/>
        <w:gridCol w:w="297"/>
        <w:gridCol w:w="297"/>
        <w:gridCol w:w="297"/>
        <w:gridCol w:w="297"/>
      </w:tblGrid>
      <w:tr w:rsidR="00D95CBC" w:rsidRPr="00051297" w14:paraId="0465E234" w14:textId="77777777" w:rsidTr="00D95CBC">
        <w:trPr>
          <w:trHeight w:val="359"/>
        </w:trPr>
        <w:tc>
          <w:tcPr>
            <w:tcW w:w="9212" w:type="dxa"/>
            <w:gridSpan w:val="25"/>
            <w:tcBorders>
              <w:bottom w:val="single" w:sz="4" w:space="0" w:color="auto"/>
            </w:tcBorders>
            <w:vAlign w:val="center"/>
          </w:tcPr>
          <w:p w14:paraId="7621A939" w14:textId="77777777" w:rsidR="00D95CBC" w:rsidRPr="00051297" w:rsidRDefault="00D95CBC" w:rsidP="00D95CBC">
            <w:pPr>
              <w:spacing w:before="0"/>
              <w:ind w:firstLine="0"/>
              <w:jc w:val="center"/>
              <w:rPr>
                <w:rFonts w:ascii="Arial Narrow" w:hAnsi="Arial Narrow" w:cs="Arial"/>
                <w:b/>
                <w:lang w:val="tr-TR"/>
              </w:rPr>
            </w:pPr>
            <w:r w:rsidRPr="00051297">
              <w:rPr>
                <w:rFonts w:ascii="Arial Narrow" w:hAnsi="Arial Narrow" w:cs="Arial"/>
                <w:b/>
                <w:lang w:val="tr-TR"/>
              </w:rPr>
              <w:lastRenderedPageBreak/>
              <w:t xml:space="preserve">TÜZEL KİMLİK FORMU                                                                                              </w:t>
            </w:r>
            <w:proofErr w:type="gramStart"/>
            <w:r w:rsidRPr="00051297">
              <w:rPr>
                <w:rFonts w:ascii="Arial Narrow" w:hAnsi="Arial Narrow" w:cs="Arial"/>
                <w:b/>
                <w:lang w:val="tr-TR"/>
              </w:rPr>
              <w:t xml:space="preserve">   </w:t>
            </w:r>
            <w:r w:rsidRPr="00051297">
              <w:rPr>
                <w:b/>
                <w:lang w:val="tr-TR"/>
              </w:rPr>
              <w:t>(</w:t>
            </w:r>
            <w:proofErr w:type="gramEnd"/>
            <w:r w:rsidRPr="00051297">
              <w:rPr>
                <w:b/>
                <w:lang w:val="tr-TR"/>
              </w:rPr>
              <w:t>Söz. EK: 5b)</w:t>
            </w:r>
          </w:p>
        </w:tc>
      </w:tr>
      <w:tr w:rsidR="00D95CBC" w:rsidRPr="00051297" w14:paraId="437E3DD3" w14:textId="77777777" w:rsidTr="00D95CBC">
        <w:trPr>
          <w:trHeight w:val="413"/>
        </w:trPr>
        <w:tc>
          <w:tcPr>
            <w:tcW w:w="9212" w:type="dxa"/>
            <w:gridSpan w:val="25"/>
            <w:tcBorders>
              <w:top w:val="nil"/>
              <w:left w:val="single" w:sz="4" w:space="0" w:color="auto"/>
              <w:bottom w:val="nil"/>
              <w:right w:val="single" w:sz="4" w:space="0" w:color="auto"/>
            </w:tcBorders>
            <w:vAlign w:val="center"/>
          </w:tcPr>
          <w:p w14:paraId="53A386FB" w14:textId="77777777" w:rsidR="00D95CBC" w:rsidRPr="00051297" w:rsidRDefault="00D95CBC" w:rsidP="00D95CBC">
            <w:pPr>
              <w:spacing w:before="0"/>
              <w:ind w:firstLine="0"/>
              <w:jc w:val="center"/>
              <w:rPr>
                <w:rFonts w:ascii="Arial Narrow" w:hAnsi="Arial Narrow"/>
                <w:b/>
                <w:sz w:val="20"/>
                <w:szCs w:val="20"/>
                <w:u w:val="single"/>
                <w:lang w:val="tr-TR"/>
              </w:rPr>
            </w:pPr>
            <w:r w:rsidRPr="00051297">
              <w:rPr>
                <w:rFonts w:ascii="Arial Narrow" w:hAnsi="Arial Narrow"/>
                <w:b/>
                <w:sz w:val="20"/>
                <w:szCs w:val="20"/>
                <w:u w:val="single"/>
                <w:lang w:val="tr-TR"/>
              </w:rPr>
              <w:t>ÖZEL KURUM/KURULUŞLAR</w:t>
            </w:r>
          </w:p>
        </w:tc>
      </w:tr>
      <w:tr w:rsidR="00D95CBC" w:rsidRPr="00051297" w14:paraId="659ABE4F" w14:textId="77777777" w:rsidTr="00D95CBC">
        <w:tc>
          <w:tcPr>
            <w:tcW w:w="2088" w:type="dxa"/>
            <w:tcBorders>
              <w:top w:val="nil"/>
              <w:left w:val="single" w:sz="4" w:space="0" w:color="auto"/>
              <w:bottom w:val="single" w:sz="4" w:space="0" w:color="auto"/>
              <w:right w:val="single" w:sz="4" w:space="0" w:color="auto"/>
            </w:tcBorders>
          </w:tcPr>
          <w:p w14:paraId="5D169E0B"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TÜRÜ</w:t>
            </w:r>
          </w:p>
        </w:tc>
        <w:tc>
          <w:tcPr>
            <w:tcW w:w="296" w:type="dxa"/>
            <w:tcBorders>
              <w:top w:val="single" w:sz="4" w:space="0" w:color="auto"/>
              <w:left w:val="single" w:sz="4" w:space="0" w:color="auto"/>
              <w:bottom w:val="single" w:sz="4" w:space="0" w:color="auto"/>
            </w:tcBorders>
          </w:tcPr>
          <w:p w14:paraId="47B9F665"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442E57D5"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40EC69BC"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48A12597"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692BF8F4"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56FAA672" w14:textId="77777777" w:rsidR="00D95CBC" w:rsidRPr="00051297" w:rsidRDefault="00D95CBC" w:rsidP="00D95CBC">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14:paraId="68D03C47"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17A559F8"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3D794155"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6FCC233B"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057087F9"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491D008C" w14:textId="77777777" w:rsidR="00D95CBC" w:rsidRPr="00051297" w:rsidRDefault="00D95CBC" w:rsidP="00D95CBC">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14:paraId="78AAD153"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4C2D4E85"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012A176B"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46D101D8"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5B40881F"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55B2EB98" w14:textId="77777777" w:rsidR="00D95CBC" w:rsidRPr="00051297" w:rsidRDefault="00D95CBC" w:rsidP="00D95CBC">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14:paraId="4C051A5B"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7AD103B9"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3F88DB46"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0050EB11"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3B56AE76" w14:textId="77777777" w:rsidR="00D95CBC" w:rsidRPr="00051297" w:rsidRDefault="00D95CBC" w:rsidP="00D95CBC">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076FC30F" w14:textId="77777777" w:rsidR="00D95CBC" w:rsidRPr="00051297" w:rsidRDefault="00D95CBC" w:rsidP="00D95CBC">
            <w:pPr>
              <w:spacing w:before="0"/>
              <w:ind w:firstLine="0"/>
              <w:rPr>
                <w:rFonts w:ascii="Arial Narrow" w:hAnsi="Arial Narrow"/>
                <w:sz w:val="20"/>
                <w:szCs w:val="20"/>
                <w:lang w:val="tr-TR"/>
              </w:rPr>
            </w:pPr>
          </w:p>
        </w:tc>
      </w:tr>
    </w:tbl>
    <w:p w14:paraId="7C83CED0" w14:textId="77777777" w:rsidR="00D95CBC" w:rsidRPr="00051297" w:rsidRDefault="00D95CBC" w:rsidP="00D95CBC">
      <w:pPr>
        <w:spacing w:before="0"/>
        <w:ind w:firstLine="0"/>
        <w:rPr>
          <w:rFonts w:ascii="Arial Narrow" w:hAnsi="Arial Narrow"/>
          <w:sz w:val="20"/>
          <w:szCs w:val="20"/>
          <w:lang w:val="tr-TR"/>
        </w:rPr>
      </w:pPr>
    </w:p>
    <w:tbl>
      <w:tblPr>
        <w:tblW w:w="0" w:type="auto"/>
        <w:tblLook w:val="00A0" w:firstRow="1" w:lastRow="0" w:firstColumn="1" w:lastColumn="0" w:noHBand="0" w:noVBand="0"/>
      </w:tblPr>
      <w:tblGrid>
        <w:gridCol w:w="2628"/>
        <w:gridCol w:w="1440"/>
        <w:gridCol w:w="360"/>
        <w:gridCol w:w="540"/>
        <w:gridCol w:w="1260"/>
        <w:gridCol w:w="360"/>
        <w:gridCol w:w="2624"/>
      </w:tblGrid>
      <w:tr w:rsidR="00D95CBC" w:rsidRPr="00051297" w14:paraId="569B582B" w14:textId="77777777" w:rsidTr="00D95CBC">
        <w:tc>
          <w:tcPr>
            <w:tcW w:w="2628" w:type="dxa"/>
            <w:tcBorders>
              <w:top w:val="single" w:sz="4" w:space="0" w:color="auto"/>
              <w:left w:val="single" w:sz="4" w:space="0" w:color="auto"/>
              <w:bottom w:val="single" w:sz="4" w:space="0" w:color="auto"/>
            </w:tcBorders>
          </w:tcPr>
          <w:p w14:paraId="67A1F3E7"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STK (Sivil Toplum Kuruluşu)</w:t>
            </w:r>
          </w:p>
        </w:tc>
        <w:tc>
          <w:tcPr>
            <w:tcW w:w="1440" w:type="dxa"/>
            <w:tcBorders>
              <w:top w:val="single" w:sz="4" w:space="0" w:color="auto"/>
              <w:bottom w:val="single" w:sz="4" w:space="0" w:color="auto"/>
              <w:right w:val="single" w:sz="4" w:space="0" w:color="auto"/>
            </w:tcBorders>
          </w:tcPr>
          <w:p w14:paraId="4B16C5F3"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EVET</w:t>
            </w:r>
          </w:p>
        </w:tc>
        <w:tc>
          <w:tcPr>
            <w:tcW w:w="360" w:type="dxa"/>
            <w:tcBorders>
              <w:top w:val="single" w:sz="4" w:space="0" w:color="auto"/>
              <w:left w:val="single" w:sz="4" w:space="0" w:color="auto"/>
              <w:bottom w:val="single" w:sz="4" w:space="0" w:color="auto"/>
              <w:right w:val="single" w:sz="4" w:space="0" w:color="auto"/>
            </w:tcBorders>
          </w:tcPr>
          <w:p w14:paraId="43B4DDBC" w14:textId="77777777" w:rsidR="00D95CBC" w:rsidRPr="00051297" w:rsidRDefault="00D95CBC" w:rsidP="00D95CBC">
            <w:pPr>
              <w:spacing w:before="0"/>
              <w:ind w:firstLine="0"/>
              <w:rPr>
                <w:rFonts w:ascii="Arial Narrow" w:hAnsi="Arial Narrow"/>
                <w:sz w:val="20"/>
                <w:szCs w:val="20"/>
                <w:lang w:val="tr-TR"/>
              </w:rPr>
            </w:pPr>
          </w:p>
        </w:tc>
        <w:tc>
          <w:tcPr>
            <w:tcW w:w="540" w:type="dxa"/>
            <w:tcBorders>
              <w:top w:val="single" w:sz="4" w:space="0" w:color="auto"/>
              <w:left w:val="single" w:sz="4" w:space="0" w:color="auto"/>
              <w:bottom w:val="single" w:sz="4" w:space="0" w:color="auto"/>
            </w:tcBorders>
          </w:tcPr>
          <w:p w14:paraId="0CAB42B4" w14:textId="77777777" w:rsidR="00D95CBC" w:rsidRPr="00051297" w:rsidRDefault="00D95CBC" w:rsidP="00D95CBC">
            <w:pPr>
              <w:spacing w:before="0"/>
              <w:ind w:firstLine="0"/>
              <w:rPr>
                <w:rFonts w:ascii="Arial Narrow" w:hAnsi="Arial Narrow"/>
                <w:sz w:val="20"/>
                <w:szCs w:val="20"/>
                <w:lang w:val="tr-TR"/>
              </w:rPr>
            </w:pPr>
          </w:p>
        </w:tc>
        <w:tc>
          <w:tcPr>
            <w:tcW w:w="1260" w:type="dxa"/>
            <w:tcBorders>
              <w:top w:val="single" w:sz="4" w:space="0" w:color="auto"/>
              <w:bottom w:val="single" w:sz="4" w:space="0" w:color="auto"/>
              <w:right w:val="single" w:sz="4" w:space="0" w:color="auto"/>
            </w:tcBorders>
          </w:tcPr>
          <w:p w14:paraId="212A98DB"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HAYIR</w:t>
            </w:r>
          </w:p>
        </w:tc>
        <w:tc>
          <w:tcPr>
            <w:tcW w:w="360" w:type="dxa"/>
            <w:tcBorders>
              <w:top w:val="single" w:sz="4" w:space="0" w:color="auto"/>
              <w:left w:val="single" w:sz="4" w:space="0" w:color="auto"/>
              <w:bottom w:val="single" w:sz="4" w:space="0" w:color="auto"/>
              <w:right w:val="single" w:sz="4" w:space="0" w:color="auto"/>
            </w:tcBorders>
          </w:tcPr>
          <w:p w14:paraId="7A36DC80" w14:textId="77777777" w:rsidR="00D95CBC" w:rsidRPr="00051297" w:rsidRDefault="00D95CBC" w:rsidP="00D95CBC">
            <w:pPr>
              <w:spacing w:before="0"/>
              <w:ind w:firstLine="0"/>
              <w:rPr>
                <w:rFonts w:ascii="Arial Narrow" w:hAnsi="Arial Narrow"/>
                <w:sz w:val="20"/>
                <w:szCs w:val="20"/>
                <w:lang w:val="tr-TR"/>
              </w:rPr>
            </w:pPr>
          </w:p>
        </w:tc>
        <w:tc>
          <w:tcPr>
            <w:tcW w:w="2624" w:type="dxa"/>
            <w:tcBorders>
              <w:top w:val="single" w:sz="4" w:space="0" w:color="auto"/>
              <w:left w:val="single" w:sz="4" w:space="0" w:color="auto"/>
              <w:bottom w:val="single" w:sz="4" w:space="0" w:color="auto"/>
              <w:right w:val="single" w:sz="4" w:space="0" w:color="auto"/>
            </w:tcBorders>
          </w:tcPr>
          <w:p w14:paraId="25B61DA0" w14:textId="77777777" w:rsidR="00D95CBC" w:rsidRPr="00051297" w:rsidRDefault="00D95CBC" w:rsidP="00D95CBC">
            <w:pPr>
              <w:spacing w:before="0"/>
              <w:ind w:firstLine="0"/>
              <w:rPr>
                <w:rFonts w:ascii="Arial Narrow" w:hAnsi="Arial Narrow"/>
                <w:sz w:val="20"/>
                <w:szCs w:val="20"/>
                <w:lang w:val="tr-TR"/>
              </w:rPr>
            </w:pPr>
          </w:p>
        </w:tc>
      </w:tr>
    </w:tbl>
    <w:p w14:paraId="209249AE" w14:textId="77777777" w:rsidR="00D95CBC" w:rsidRPr="00051297" w:rsidRDefault="00D95CBC" w:rsidP="00D95CBC">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D95CBC" w:rsidRPr="00051297" w14:paraId="7362C3D4" w14:textId="77777777" w:rsidTr="00D95CBC">
        <w:trPr>
          <w:cantSplit/>
          <w:trHeight w:val="279"/>
        </w:trPr>
        <w:tc>
          <w:tcPr>
            <w:tcW w:w="1908" w:type="dxa"/>
            <w:vMerge w:val="restart"/>
            <w:tcBorders>
              <w:top w:val="single" w:sz="4" w:space="0" w:color="auto"/>
              <w:left w:val="single" w:sz="4" w:space="0" w:color="auto"/>
              <w:bottom w:val="nil"/>
              <w:right w:val="single" w:sz="4" w:space="0" w:color="auto"/>
            </w:tcBorders>
          </w:tcPr>
          <w:p w14:paraId="27216CCF"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İSİM(LER)</w:t>
            </w:r>
          </w:p>
          <w:p w14:paraId="4857F772" w14:textId="77777777" w:rsidR="00D95CBC" w:rsidRPr="00051297" w:rsidRDefault="00D95CBC" w:rsidP="00D95CBC">
            <w:pPr>
              <w:spacing w:before="0"/>
              <w:ind w:firstLine="0"/>
              <w:rPr>
                <w:rFonts w:ascii="Arial Narrow" w:hAnsi="Arial Narrow"/>
                <w:sz w:val="20"/>
                <w:szCs w:val="20"/>
                <w:lang w:val="tr-TR"/>
              </w:rPr>
            </w:pPr>
          </w:p>
          <w:p w14:paraId="71BCBDBB" w14:textId="77777777" w:rsidR="00D95CBC" w:rsidRPr="00051297" w:rsidRDefault="00D95CBC" w:rsidP="00D95CBC">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70C7AFA8"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7AAC2A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CF98B68"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C65E45A"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6BF64D2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2FA9FC4"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3D010D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0241FB8"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4E18E1E"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7C15D82E"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D13614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B87074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62E2035"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29651B1"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6BC8D53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2A921C9"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D81DE7A"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A40F2F1"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8B4F4DF"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4122E973"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06CDB980" w14:textId="77777777" w:rsidTr="00D95CBC">
        <w:trPr>
          <w:cantSplit/>
          <w:trHeight w:val="279"/>
        </w:trPr>
        <w:tc>
          <w:tcPr>
            <w:tcW w:w="1908" w:type="dxa"/>
            <w:vMerge/>
            <w:tcBorders>
              <w:top w:val="nil"/>
              <w:left w:val="single" w:sz="4" w:space="0" w:color="auto"/>
              <w:bottom w:val="nil"/>
              <w:right w:val="nil"/>
            </w:tcBorders>
          </w:tcPr>
          <w:p w14:paraId="2EFFA12A" w14:textId="77777777" w:rsidR="00D95CBC" w:rsidRPr="00051297" w:rsidRDefault="00D95CBC" w:rsidP="00D95CBC">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1FD6998F"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0C60B073" w14:textId="77777777" w:rsidTr="00D95CBC">
        <w:trPr>
          <w:cantSplit/>
          <w:trHeight w:val="277"/>
        </w:trPr>
        <w:tc>
          <w:tcPr>
            <w:tcW w:w="1908" w:type="dxa"/>
            <w:vMerge/>
            <w:tcBorders>
              <w:top w:val="nil"/>
              <w:left w:val="single" w:sz="4" w:space="0" w:color="auto"/>
              <w:bottom w:val="single" w:sz="4" w:space="0" w:color="auto"/>
              <w:right w:val="single" w:sz="4" w:space="0" w:color="auto"/>
            </w:tcBorders>
          </w:tcPr>
          <w:p w14:paraId="1D521FF8"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72A136F8"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DC6CC0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E8E96E4"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F3F7AF2"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415C991D"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86AC97A"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3BFFBED"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7308C31"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C7EE626"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B50426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1105A5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B6664D1"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2367C0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F409A56"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6C6DE33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EB3474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EC2E1A3"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556F871"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485D2CE"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6CF4F4D0"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3099DF90" w14:textId="77777777" w:rsidTr="00D95CBC">
        <w:trPr>
          <w:cantSplit/>
          <w:trHeight w:val="277"/>
        </w:trPr>
        <w:tc>
          <w:tcPr>
            <w:tcW w:w="1908" w:type="dxa"/>
            <w:vMerge/>
            <w:tcBorders>
              <w:top w:val="single" w:sz="4" w:space="0" w:color="auto"/>
              <w:left w:val="single" w:sz="4" w:space="0" w:color="auto"/>
              <w:bottom w:val="single" w:sz="4" w:space="0" w:color="auto"/>
              <w:right w:val="nil"/>
            </w:tcBorders>
          </w:tcPr>
          <w:p w14:paraId="745DDA01" w14:textId="77777777" w:rsidR="00D95CBC" w:rsidRPr="00051297" w:rsidRDefault="00D95CBC" w:rsidP="00D95CBC">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4F815B56"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4B31571F" w14:textId="77777777" w:rsidTr="00D95CBC">
        <w:trPr>
          <w:cantSplit/>
          <w:trHeight w:val="277"/>
        </w:trPr>
        <w:tc>
          <w:tcPr>
            <w:tcW w:w="1908" w:type="dxa"/>
            <w:vMerge/>
            <w:tcBorders>
              <w:top w:val="single" w:sz="4" w:space="0" w:color="auto"/>
              <w:left w:val="single" w:sz="4" w:space="0" w:color="auto"/>
              <w:bottom w:val="nil"/>
              <w:right w:val="single" w:sz="4" w:space="0" w:color="auto"/>
            </w:tcBorders>
          </w:tcPr>
          <w:p w14:paraId="1A2271AE"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366FD5E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B6F14BA"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F7B1AC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0BF4432"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4A80E6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E3D4FE5"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12EF328"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133461C"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7156E53"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C362AF0"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51A0949"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2E3160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CD0E29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4915861"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6F84A7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E4CBCA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0EDFFD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57D15FA"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AC0F21C"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0714FCC2"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35D8135C" w14:textId="77777777" w:rsidTr="00D95CBC">
        <w:trPr>
          <w:cantSplit/>
          <w:trHeight w:val="277"/>
        </w:trPr>
        <w:tc>
          <w:tcPr>
            <w:tcW w:w="1908" w:type="dxa"/>
            <w:vMerge/>
            <w:tcBorders>
              <w:top w:val="nil"/>
              <w:left w:val="single" w:sz="4" w:space="0" w:color="auto"/>
              <w:bottom w:val="nil"/>
              <w:right w:val="nil"/>
            </w:tcBorders>
          </w:tcPr>
          <w:p w14:paraId="3EE82664" w14:textId="77777777" w:rsidR="00D95CBC" w:rsidRPr="00051297" w:rsidRDefault="00D95CBC" w:rsidP="00D95CBC">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6B1593E8"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5837F607" w14:textId="77777777" w:rsidTr="00D95CBC">
        <w:trPr>
          <w:cantSplit/>
          <w:trHeight w:val="277"/>
        </w:trPr>
        <w:tc>
          <w:tcPr>
            <w:tcW w:w="1908" w:type="dxa"/>
            <w:vMerge/>
            <w:tcBorders>
              <w:top w:val="nil"/>
              <w:left w:val="single" w:sz="4" w:space="0" w:color="auto"/>
              <w:bottom w:val="single" w:sz="4" w:space="0" w:color="auto"/>
              <w:right w:val="single" w:sz="4" w:space="0" w:color="auto"/>
            </w:tcBorders>
          </w:tcPr>
          <w:p w14:paraId="3D6B6F70"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5D9EEC4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4DC7D9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9CC1E5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6B3F64B"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70FC988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574417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8015F81"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7B9C4C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CC0173C"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0483110"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C8F0B99"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6BCF62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A3BFC8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A539007"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12C90CE0"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5FFA6E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BB37263"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E384B2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0A9106F"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30E83B4E" w14:textId="77777777" w:rsidR="00D95CBC" w:rsidRPr="00051297" w:rsidRDefault="00D95CBC" w:rsidP="00D95CBC">
            <w:pPr>
              <w:spacing w:before="0"/>
              <w:ind w:firstLine="0"/>
              <w:rPr>
                <w:rFonts w:ascii="Arial Narrow" w:hAnsi="Arial Narrow"/>
                <w:sz w:val="20"/>
                <w:szCs w:val="20"/>
                <w:lang w:val="tr-TR"/>
              </w:rPr>
            </w:pPr>
          </w:p>
        </w:tc>
      </w:tr>
    </w:tbl>
    <w:p w14:paraId="75E64A73" w14:textId="77777777" w:rsidR="00D95CBC" w:rsidRPr="00051297" w:rsidRDefault="00D95CBC" w:rsidP="00D95CBC">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tblGrid>
      <w:tr w:rsidR="00D95CBC" w:rsidRPr="00051297" w14:paraId="13FF8C93" w14:textId="77777777" w:rsidTr="00D95CBC">
        <w:tc>
          <w:tcPr>
            <w:tcW w:w="1842" w:type="dxa"/>
          </w:tcPr>
          <w:p w14:paraId="1EC30ACD"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KISALTMA</w:t>
            </w:r>
          </w:p>
        </w:tc>
        <w:tc>
          <w:tcPr>
            <w:tcW w:w="411" w:type="dxa"/>
          </w:tcPr>
          <w:p w14:paraId="3B82190A"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090761D0"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7B401F7B"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6604B75B"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5DFAF9B2"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004A0120"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3219EBD6"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277947F6"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72CA7AB6"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5CD289DB" w14:textId="77777777" w:rsidR="00D95CBC" w:rsidRPr="00051297" w:rsidRDefault="00D95CBC" w:rsidP="00D95CBC">
            <w:pPr>
              <w:spacing w:before="0"/>
              <w:ind w:firstLine="0"/>
              <w:rPr>
                <w:rFonts w:ascii="Arial Narrow" w:hAnsi="Arial Narrow"/>
                <w:sz w:val="20"/>
                <w:szCs w:val="20"/>
                <w:lang w:val="tr-TR"/>
              </w:rPr>
            </w:pPr>
          </w:p>
        </w:tc>
      </w:tr>
    </w:tbl>
    <w:p w14:paraId="4DC09A19" w14:textId="77777777" w:rsidR="00D95CBC" w:rsidRPr="00051297" w:rsidRDefault="00D95CBC" w:rsidP="00D95CBC">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D95CBC" w:rsidRPr="00051297" w14:paraId="11F835E9" w14:textId="77777777" w:rsidTr="00D95CBC">
        <w:trPr>
          <w:cantSplit/>
          <w:trHeight w:val="279"/>
        </w:trPr>
        <w:tc>
          <w:tcPr>
            <w:tcW w:w="1908" w:type="dxa"/>
            <w:vMerge w:val="restart"/>
            <w:tcBorders>
              <w:top w:val="single" w:sz="4" w:space="0" w:color="auto"/>
              <w:left w:val="single" w:sz="4" w:space="0" w:color="auto"/>
              <w:right w:val="single" w:sz="4" w:space="0" w:color="auto"/>
            </w:tcBorders>
          </w:tcPr>
          <w:p w14:paraId="70E4A1D9"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GENEL MERKEZ RESMİ ADRESİ</w:t>
            </w:r>
          </w:p>
          <w:p w14:paraId="0E21E9D6" w14:textId="77777777" w:rsidR="00D95CBC" w:rsidRPr="00051297" w:rsidRDefault="00D95CBC" w:rsidP="00D95CBC">
            <w:pPr>
              <w:spacing w:before="0"/>
              <w:ind w:firstLine="0"/>
              <w:rPr>
                <w:rFonts w:ascii="Arial Narrow" w:hAnsi="Arial Narrow"/>
                <w:sz w:val="20"/>
                <w:szCs w:val="20"/>
                <w:lang w:val="tr-TR"/>
              </w:rPr>
            </w:pPr>
          </w:p>
          <w:p w14:paraId="46146EB7" w14:textId="77777777" w:rsidR="00D95CBC" w:rsidRPr="00051297" w:rsidRDefault="00D95CBC" w:rsidP="00D95CBC">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18E8304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E901C49"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999DADD"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E6E088F"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1E4B193D"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213F0F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210B364"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5BEAD84"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F135E8C"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451EE02C"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C8AE47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76C1D20"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9A61151"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2F32F36"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666FBD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7D83D0C"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DAADC4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ED2B29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41945C8"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3896F315"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031B1F23" w14:textId="77777777" w:rsidTr="00D95CBC">
        <w:trPr>
          <w:cantSplit/>
          <w:trHeight w:val="279"/>
        </w:trPr>
        <w:tc>
          <w:tcPr>
            <w:tcW w:w="1908" w:type="dxa"/>
            <w:vMerge/>
            <w:tcBorders>
              <w:left w:val="single" w:sz="4" w:space="0" w:color="auto"/>
              <w:right w:val="nil"/>
            </w:tcBorders>
          </w:tcPr>
          <w:p w14:paraId="7A38F7D8" w14:textId="77777777" w:rsidR="00D95CBC" w:rsidRPr="00051297" w:rsidRDefault="00D95CBC" w:rsidP="00D95CBC">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76890F41"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407F7281" w14:textId="77777777" w:rsidTr="00D95CBC">
        <w:trPr>
          <w:cantSplit/>
          <w:trHeight w:val="277"/>
        </w:trPr>
        <w:tc>
          <w:tcPr>
            <w:tcW w:w="1908" w:type="dxa"/>
            <w:vMerge/>
            <w:tcBorders>
              <w:left w:val="single" w:sz="4" w:space="0" w:color="auto"/>
              <w:right w:val="single" w:sz="4" w:space="0" w:color="auto"/>
            </w:tcBorders>
          </w:tcPr>
          <w:p w14:paraId="4286323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31406FA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00808BA"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F437DB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B3BC85F"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3F82E95C"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C3F4A3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30EC0A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80181A3"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CD7222E"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444721FE"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7EFDA99"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7A20ACE"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E8557FB"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C8CF52D"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6A693A4"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F7AE1AE"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830A7A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D9C8A89"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97B6D95"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4F27AF5D"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33F28602" w14:textId="77777777" w:rsidTr="00D95CBC">
        <w:trPr>
          <w:cantSplit/>
          <w:trHeight w:val="277"/>
        </w:trPr>
        <w:tc>
          <w:tcPr>
            <w:tcW w:w="1908" w:type="dxa"/>
            <w:vMerge/>
            <w:tcBorders>
              <w:left w:val="single" w:sz="4" w:space="0" w:color="auto"/>
              <w:right w:val="nil"/>
            </w:tcBorders>
          </w:tcPr>
          <w:p w14:paraId="74589208" w14:textId="77777777" w:rsidR="00D95CBC" w:rsidRPr="00051297" w:rsidRDefault="00D95CBC" w:rsidP="00D95CBC">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04E72E94"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005C25F8" w14:textId="77777777" w:rsidTr="00D95CBC">
        <w:trPr>
          <w:cantSplit/>
          <w:trHeight w:val="277"/>
        </w:trPr>
        <w:tc>
          <w:tcPr>
            <w:tcW w:w="1908" w:type="dxa"/>
            <w:vMerge/>
            <w:tcBorders>
              <w:left w:val="single" w:sz="4" w:space="0" w:color="auto"/>
              <w:bottom w:val="single" w:sz="4" w:space="0" w:color="auto"/>
              <w:right w:val="single" w:sz="4" w:space="0" w:color="auto"/>
            </w:tcBorders>
          </w:tcPr>
          <w:p w14:paraId="7A0BD4F0"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32F4EFB4"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99C913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67D1B5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88DCEF7"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434999B8"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99B0653"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B4EA03A"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265B780"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33D6897"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5E24072"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3CF3C37"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045EBEA"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57832FF"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F4922F2"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13CE949A"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727A6FE"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73E5050"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C9BF896" w14:textId="77777777" w:rsidR="00D95CBC" w:rsidRPr="00051297" w:rsidRDefault="00D95CBC" w:rsidP="00D95CBC">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69C5F12" w14:textId="77777777" w:rsidR="00D95CBC" w:rsidRPr="00051297" w:rsidRDefault="00D95CBC" w:rsidP="00D95CBC">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77F80170" w14:textId="77777777" w:rsidR="00D95CBC" w:rsidRPr="00051297" w:rsidRDefault="00D95CBC" w:rsidP="00D95CBC">
            <w:pPr>
              <w:spacing w:before="0"/>
              <w:ind w:firstLine="0"/>
              <w:rPr>
                <w:rFonts w:ascii="Arial Narrow" w:hAnsi="Arial Narrow"/>
                <w:sz w:val="20"/>
                <w:szCs w:val="20"/>
                <w:lang w:val="tr-TR"/>
              </w:rPr>
            </w:pPr>
          </w:p>
        </w:tc>
      </w:tr>
    </w:tbl>
    <w:p w14:paraId="6A294D5E" w14:textId="77777777" w:rsidR="00D95CBC" w:rsidRPr="00051297" w:rsidRDefault="00D95CBC" w:rsidP="00D95CBC">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0"/>
        <w:gridCol w:w="393"/>
        <w:gridCol w:w="392"/>
        <w:gridCol w:w="392"/>
        <w:gridCol w:w="393"/>
        <w:gridCol w:w="392"/>
        <w:gridCol w:w="392"/>
        <w:gridCol w:w="393"/>
        <w:gridCol w:w="2091"/>
        <w:gridCol w:w="450"/>
        <w:gridCol w:w="450"/>
        <w:gridCol w:w="450"/>
        <w:gridCol w:w="450"/>
        <w:gridCol w:w="450"/>
        <w:gridCol w:w="450"/>
      </w:tblGrid>
      <w:tr w:rsidR="00D95CBC" w:rsidRPr="00051297" w14:paraId="4882AD8A" w14:textId="77777777" w:rsidTr="00D95CBC">
        <w:tc>
          <w:tcPr>
            <w:tcW w:w="1750" w:type="dxa"/>
          </w:tcPr>
          <w:p w14:paraId="4D8A0AC8"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POSTA KODU</w:t>
            </w:r>
          </w:p>
        </w:tc>
        <w:tc>
          <w:tcPr>
            <w:tcW w:w="393" w:type="dxa"/>
          </w:tcPr>
          <w:p w14:paraId="43CC77A4" w14:textId="77777777" w:rsidR="00D95CBC" w:rsidRPr="00051297" w:rsidRDefault="00D95CBC" w:rsidP="00D95CBC">
            <w:pPr>
              <w:spacing w:before="0"/>
              <w:ind w:firstLine="0"/>
              <w:rPr>
                <w:rFonts w:ascii="Arial Narrow" w:hAnsi="Arial Narrow"/>
                <w:sz w:val="20"/>
                <w:szCs w:val="20"/>
                <w:lang w:val="tr-TR"/>
              </w:rPr>
            </w:pPr>
          </w:p>
        </w:tc>
        <w:tc>
          <w:tcPr>
            <w:tcW w:w="392" w:type="dxa"/>
          </w:tcPr>
          <w:p w14:paraId="1616B861" w14:textId="77777777" w:rsidR="00D95CBC" w:rsidRPr="00051297" w:rsidRDefault="00D95CBC" w:rsidP="00D95CBC">
            <w:pPr>
              <w:spacing w:before="0"/>
              <w:ind w:firstLine="0"/>
              <w:rPr>
                <w:rFonts w:ascii="Arial Narrow" w:hAnsi="Arial Narrow"/>
                <w:sz w:val="20"/>
                <w:szCs w:val="20"/>
                <w:lang w:val="tr-TR"/>
              </w:rPr>
            </w:pPr>
          </w:p>
        </w:tc>
        <w:tc>
          <w:tcPr>
            <w:tcW w:w="392" w:type="dxa"/>
          </w:tcPr>
          <w:p w14:paraId="00AC2700" w14:textId="77777777" w:rsidR="00D95CBC" w:rsidRPr="00051297" w:rsidRDefault="00D95CBC" w:rsidP="00D95CBC">
            <w:pPr>
              <w:spacing w:before="0"/>
              <w:ind w:firstLine="0"/>
              <w:rPr>
                <w:rFonts w:ascii="Arial Narrow" w:hAnsi="Arial Narrow"/>
                <w:sz w:val="20"/>
                <w:szCs w:val="20"/>
                <w:lang w:val="tr-TR"/>
              </w:rPr>
            </w:pPr>
          </w:p>
        </w:tc>
        <w:tc>
          <w:tcPr>
            <w:tcW w:w="393" w:type="dxa"/>
          </w:tcPr>
          <w:p w14:paraId="6760E298" w14:textId="77777777" w:rsidR="00D95CBC" w:rsidRPr="00051297" w:rsidRDefault="00D95CBC" w:rsidP="00D95CBC">
            <w:pPr>
              <w:spacing w:before="0"/>
              <w:ind w:firstLine="0"/>
              <w:rPr>
                <w:rFonts w:ascii="Arial Narrow" w:hAnsi="Arial Narrow"/>
                <w:sz w:val="20"/>
                <w:szCs w:val="20"/>
                <w:lang w:val="tr-TR"/>
              </w:rPr>
            </w:pPr>
          </w:p>
        </w:tc>
        <w:tc>
          <w:tcPr>
            <w:tcW w:w="392" w:type="dxa"/>
          </w:tcPr>
          <w:p w14:paraId="0AE1D8E2" w14:textId="77777777" w:rsidR="00D95CBC" w:rsidRPr="00051297" w:rsidRDefault="00D95CBC" w:rsidP="00D95CBC">
            <w:pPr>
              <w:spacing w:before="0"/>
              <w:ind w:firstLine="0"/>
              <w:rPr>
                <w:rFonts w:ascii="Arial Narrow" w:hAnsi="Arial Narrow"/>
                <w:sz w:val="20"/>
                <w:szCs w:val="20"/>
                <w:lang w:val="tr-TR"/>
              </w:rPr>
            </w:pPr>
          </w:p>
        </w:tc>
        <w:tc>
          <w:tcPr>
            <w:tcW w:w="392" w:type="dxa"/>
          </w:tcPr>
          <w:p w14:paraId="154A181E" w14:textId="77777777" w:rsidR="00D95CBC" w:rsidRPr="00051297" w:rsidRDefault="00D95CBC" w:rsidP="00D95CBC">
            <w:pPr>
              <w:spacing w:before="0"/>
              <w:ind w:firstLine="0"/>
              <w:rPr>
                <w:rFonts w:ascii="Arial Narrow" w:hAnsi="Arial Narrow"/>
                <w:sz w:val="20"/>
                <w:szCs w:val="20"/>
                <w:lang w:val="tr-TR"/>
              </w:rPr>
            </w:pPr>
          </w:p>
        </w:tc>
        <w:tc>
          <w:tcPr>
            <w:tcW w:w="393" w:type="dxa"/>
          </w:tcPr>
          <w:p w14:paraId="568BEB59" w14:textId="77777777" w:rsidR="00D95CBC" w:rsidRPr="00051297" w:rsidRDefault="00D95CBC" w:rsidP="00D95CBC">
            <w:pPr>
              <w:spacing w:before="0"/>
              <w:ind w:firstLine="0"/>
              <w:rPr>
                <w:rFonts w:ascii="Arial Narrow" w:hAnsi="Arial Narrow"/>
                <w:sz w:val="20"/>
                <w:szCs w:val="20"/>
                <w:lang w:val="tr-TR"/>
              </w:rPr>
            </w:pPr>
          </w:p>
        </w:tc>
        <w:tc>
          <w:tcPr>
            <w:tcW w:w="2091" w:type="dxa"/>
          </w:tcPr>
          <w:p w14:paraId="50D094DD"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POSTA KUTUSU</w:t>
            </w:r>
          </w:p>
        </w:tc>
        <w:tc>
          <w:tcPr>
            <w:tcW w:w="450" w:type="dxa"/>
          </w:tcPr>
          <w:p w14:paraId="6CEBD2D3" w14:textId="77777777" w:rsidR="00D95CBC" w:rsidRPr="00051297" w:rsidRDefault="00D95CBC" w:rsidP="00D95CBC">
            <w:pPr>
              <w:spacing w:before="0"/>
              <w:ind w:firstLine="0"/>
              <w:rPr>
                <w:rFonts w:ascii="Arial Narrow" w:hAnsi="Arial Narrow"/>
                <w:sz w:val="20"/>
                <w:szCs w:val="20"/>
                <w:lang w:val="tr-TR"/>
              </w:rPr>
            </w:pPr>
          </w:p>
        </w:tc>
        <w:tc>
          <w:tcPr>
            <w:tcW w:w="450" w:type="dxa"/>
          </w:tcPr>
          <w:p w14:paraId="2E03E21D" w14:textId="77777777" w:rsidR="00D95CBC" w:rsidRPr="00051297" w:rsidRDefault="00D95CBC" w:rsidP="00D95CBC">
            <w:pPr>
              <w:spacing w:before="0"/>
              <w:ind w:firstLine="0"/>
              <w:rPr>
                <w:rFonts w:ascii="Arial Narrow" w:hAnsi="Arial Narrow"/>
                <w:sz w:val="20"/>
                <w:szCs w:val="20"/>
                <w:lang w:val="tr-TR"/>
              </w:rPr>
            </w:pPr>
          </w:p>
        </w:tc>
        <w:tc>
          <w:tcPr>
            <w:tcW w:w="450" w:type="dxa"/>
          </w:tcPr>
          <w:p w14:paraId="660636F1" w14:textId="77777777" w:rsidR="00D95CBC" w:rsidRPr="00051297" w:rsidRDefault="00D95CBC" w:rsidP="00D95CBC">
            <w:pPr>
              <w:spacing w:before="0"/>
              <w:ind w:firstLine="0"/>
              <w:rPr>
                <w:rFonts w:ascii="Arial Narrow" w:hAnsi="Arial Narrow"/>
                <w:sz w:val="20"/>
                <w:szCs w:val="20"/>
                <w:lang w:val="tr-TR"/>
              </w:rPr>
            </w:pPr>
          </w:p>
        </w:tc>
        <w:tc>
          <w:tcPr>
            <w:tcW w:w="450" w:type="dxa"/>
          </w:tcPr>
          <w:p w14:paraId="1776B589" w14:textId="77777777" w:rsidR="00D95CBC" w:rsidRPr="00051297" w:rsidRDefault="00D95CBC" w:rsidP="00D95CBC">
            <w:pPr>
              <w:spacing w:before="0"/>
              <w:ind w:firstLine="0"/>
              <w:rPr>
                <w:rFonts w:ascii="Arial Narrow" w:hAnsi="Arial Narrow"/>
                <w:sz w:val="20"/>
                <w:szCs w:val="20"/>
                <w:lang w:val="tr-TR"/>
              </w:rPr>
            </w:pPr>
          </w:p>
        </w:tc>
        <w:tc>
          <w:tcPr>
            <w:tcW w:w="450" w:type="dxa"/>
          </w:tcPr>
          <w:p w14:paraId="401F1785" w14:textId="77777777" w:rsidR="00D95CBC" w:rsidRPr="00051297" w:rsidRDefault="00D95CBC" w:rsidP="00D95CBC">
            <w:pPr>
              <w:spacing w:before="0"/>
              <w:ind w:firstLine="0"/>
              <w:rPr>
                <w:rFonts w:ascii="Arial Narrow" w:hAnsi="Arial Narrow"/>
                <w:sz w:val="20"/>
                <w:szCs w:val="20"/>
                <w:lang w:val="tr-TR"/>
              </w:rPr>
            </w:pPr>
          </w:p>
        </w:tc>
        <w:tc>
          <w:tcPr>
            <w:tcW w:w="450" w:type="dxa"/>
          </w:tcPr>
          <w:p w14:paraId="03D61F7D" w14:textId="77777777" w:rsidR="00D95CBC" w:rsidRPr="00051297" w:rsidRDefault="00D95CBC" w:rsidP="00D95CBC">
            <w:pPr>
              <w:spacing w:before="0"/>
              <w:ind w:firstLine="0"/>
              <w:rPr>
                <w:rFonts w:ascii="Arial Narrow" w:hAnsi="Arial Narrow"/>
                <w:sz w:val="20"/>
                <w:szCs w:val="20"/>
                <w:lang w:val="tr-TR"/>
              </w:rPr>
            </w:pPr>
          </w:p>
        </w:tc>
      </w:tr>
    </w:tbl>
    <w:p w14:paraId="58486AA3" w14:textId="77777777" w:rsidR="00D95CBC" w:rsidRPr="00051297" w:rsidRDefault="00D95CBC" w:rsidP="00D95CBC">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D95CBC" w:rsidRPr="00051297" w14:paraId="41DC7248" w14:textId="77777777" w:rsidTr="00D95CBC">
        <w:tc>
          <w:tcPr>
            <w:tcW w:w="1842" w:type="dxa"/>
          </w:tcPr>
          <w:p w14:paraId="6D2FD172"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ŞEHİR</w:t>
            </w:r>
          </w:p>
        </w:tc>
        <w:tc>
          <w:tcPr>
            <w:tcW w:w="411" w:type="dxa"/>
          </w:tcPr>
          <w:p w14:paraId="5E82E146"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5E0912C5"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1D21EF54"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39E7223D"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731944E4"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2B74CAA7"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3A8F2AD5"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216AEFC4"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1E7D097F"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3DE21811"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25C2103B"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20F568EC"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01C6F623"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48DD4C5E"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6CC7A011"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4154AEED"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68C79296"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4B4F7230" w14:textId="77777777" w:rsidR="00D95CBC" w:rsidRPr="00051297" w:rsidRDefault="00D95CBC" w:rsidP="00D95CBC">
            <w:pPr>
              <w:spacing w:before="0"/>
              <w:ind w:firstLine="0"/>
              <w:rPr>
                <w:rFonts w:ascii="Arial Narrow" w:hAnsi="Arial Narrow"/>
                <w:sz w:val="20"/>
                <w:szCs w:val="20"/>
                <w:lang w:val="tr-TR"/>
              </w:rPr>
            </w:pPr>
          </w:p>
        </w:tc>
      </w:tr>
    </w:tbl>
    <w:p w14:paraId="4118FBA3" w14:textId="77777777" w:rsidR="00D95CBC" w:rsidRPr="00051297" w:rsidRDefault="00D95CBC" w:rsidP="00D95CBC">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D95CBC" w:rsidRPr="00051297" w14:paraId="5E6CBBF7" w14:textId="77777777" w:rsidTr="00D95CBC">
        <w:tc>
          <w:tcPr>
            <w:tcW w:w="1842" w:type="dxa"/>
          </w:tcPr>
          <w:p w14:paraId="767A80FE"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ÜLKE</w:t>
            </w:r>
          </w:p>
        </w:tc>
        <w:tc>
          <w:tcPr>
            <w:tcW w:w="411" w:type="dxa"/>
          </w:tcPr>
          <w:p w14:paraId="54B375E0"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03BDF7E8"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29DC377B"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00492601"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1143B04F"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6CCF862A"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705ADBB1"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68AB1101"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05B84F60"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0AC9BA98"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78080CD7"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67E19A13"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54E0C269"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4D8F2B7B"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0883F8C3"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49EAF39B"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559065F0"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1FA37FDB" w14:textId="77777777" w:rsidR="00D95CBC" w:rsidRPr="00051297" w:rsidRDefault="00D95CBC" w:rsidP="00D95CBC">
            <w:pPr>
              <w:spacing w:before="0"/>
              <w:ind w:firstLine="0"/>
              <w:rPr>
                <w:rFonts w:ascii="Arial Narrow" w:hAnsi="Arial Narrow"/>
                <w:sz w:val="20"/>
                <w:szCs w:val="20"/>
                <w:lang w:val="tr-TR"/>
              </w:rPr>
            </w:pPr>
          </w:p>
        </w:tc>
      </w:tr>
    </w:tbl>
    <w:p w14:paraId="0C73D08B" w14:textId="77777777" w:rsidR="00D95CBC" w:rsidRPr="00051297" w:rsidRDefault="00D95CBC" w:rsidP="00D95CBC">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D95CBC" w:rsidRPr="00051297" w14:paraId="2F3412A9" w14:textId="77777777" w:rsidTr="00D95CBC">
        <w:tc>
          <w:tcPr>
            <w:tcW w:w="2664" w:type="dxa"/>
          </w:tcPr>
          <w:p w14:paraId="521427DB"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VERGİ NUMARASI</w:t>
            </w:r>
          </w:p>
        </w:tc>
        <w:tc>
          <w:tcPr>
            <w:tcW w:w="411" w:type="dxa"/>
          </w:tcPr>
          <w:p w14:paraId="6A49E1B6"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2F64E533"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4CB9A673"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09336A37"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147E6AB1"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50CFD04E"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4F772F87"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2A673D2A"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55A2360B"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4B003044"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61488C99"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3746B900" w14:textId="77777777" w:rsidR="00D95CBC" w:rsidRPr="00051297" w:rsidRDefault="00D95CBC" w:rsidP="00D95CBC">
            <w:pPr>
              <w:spacing w:before="0"/>
              <w:ind w:firstLine="0"/>
              <w:rPr>
                <w:rFonts w:ascii="Arial Narrow" w:hAnsi="Arial Narrow"/>
                <w:sz w:val="20"/>
                <w:szCs w:val="20"/>
                <w:lang w:val="tr-TR"/>
              </w:rPr>
            </w:pPr>
          </w:p>
        </w:tc>
      </w:tr>
    </w:tbl>
    <w:p w14:paraId="7BBCB92E" w14:textId="77777777" w:rsidR="00D95CBC" w:rsidRPr="00051297" w:rsidRDefault="00D95CBC" w:rsidP="00D95CBC">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D95CBC" w:rsidRPr="00051297" w14:paraId="7E20C395" w14:textId="77777777" w:rsidTr="00D95CBC">
        <w:tc>
          <w:tcPr>
            <w:tcW w:w="2664" w:type="dxa"/>
          </w:tcPr>
          <w:p w14:paraId="1219071C"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KAYIT YERİ</w:t>
            </w:r>
          </w:p>
        </w:tc>
        <w:tc>
          <w:tcPr>
            <w:tcW w:w="411" w:type="dxa"/>
          </w:tcPr>
          <w:p w14:paraId="65327823"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5C37D50B"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64F4EA46"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22CC731F"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18693120"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168E4955"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6B9FF7E6"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72F63155"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69CF709A"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561FC558"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1BE2B569"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63563AF5" w14:textId="77777777" w:rsidR="00D95CBC" w:rsidRPr="00051297" w:rsidRDefault="00D95CBC" w:rsidP="00D95CBC">
            <w:pPr>
              <w:spacing w:before="0"/>
              <w:ind w:firstLine="0"/>
              <w:rPr>
                <w:rFonts w:ascii="Arial Narrow" w:hAnsi="Arial Narrow"/>
                <w:sz w:val="20"/>
                <w:szCs w:val="20"/>
                <w:lang w:val="tr-TR"/>
              </w:rPr>
            </w:pPr>
          </w:p>
        </w:tc>
      </w:tr>
    </w:tbl>
    <w:p w14:paraId="49FC31A0" w14:textId="77777777" w:rsidR="00D95CBC" w:rsidRPr="00051297" w:rsidRDefault="00D95CBC" w:rsidP="00D95CBC">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D95CBC" w:rsidRPr="00051297" w14:paraId="33685246" w14:textId="77777777" w:rsidTr="00D95CBC">
        <w:tc>
          <w:tcPr>
            <w:tcW w:w="2664" w:type="dxa"/>
            <w:tcBorders>
              <w:top w:val="single" w:sz="4" w:space="0" w:color="auto"/>
              <w:left w:val="single" w:sz="4" w:space="0" w:color="auto"/>
              <w:bottom w:val="nil"/>
            </w:tcBorders>
          </w:tcPr>
          <w:p w14:paraId="6B08A2C3"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KAYIT TARİHİ</w:t>
            </w:r>
          </w:p>
        </w:tc>
        <w:tc>
          <w:tcPr>
            <w:tcW w:w="411" w:type="dxa"/>
            <w:tcBorders>
              <w:top w:val="single" w:sz="4" w:space="0" w:color="auto"/>
              <w:bottom w:val="single" w:sz="4" w:space="0" w:color="auto"/>
            </w:tcBorders>
          </w:tcPr>
          <w:p w14:paraId="4558F24C" w14:textId="77777777" w:rsidR="00D95CBC" w:rsidRPr="00051297" w:rsidRDefault="00D95CBC" w:rsidP="00D95CBC">
            <w:pPr>
              <w:spacing w:before="0"/>
              <w:ind w:firstLine="0"/>
              <w:rPr>
                <w:rFonts w:ascii="Arial Narrow" w:hAnsi="Arial Narrow"/>
                <w:sz w:val="20"/>
                <w:szCs w:val="20"/>
                <w:lang w:val="tr-TR"/>
              </w:rPr>
            </w:pPr>
          </w:p>
        </w:tc>
        <w:tc>
          <w:tcPr>
            <w:tcW w:w="412" w:type="dxa"/>
            <w:tcBorders>
              <w:top w:val="single" w:sz="4" w:space="0" w:color="auto"/>
              <w:bottom w:val="single" w:sz="4" w:space="0" w:color="auto"/>
              <w:right w:val="single" w:sz="4" w:space="0" w:color="auto"/>
            </w:tcBorders>
          </w:tcPr>
          <w:p w14:paraId="00543756" w14:textId="77777777" w:rsidR="00D95CBC" w:rsidRPr="00051297" w:rsidRDefault="00D95CBC" w:rsidP="00D95CBC">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right w:val="single" w:sz="4" w:space="0" w:color="auto"/>
            </w:tcBorders>
          </w:tcPr>
          <w:p w14:paraId="39DB9D08" w14:textId="77777777" w:rsidR="00D95CBC" w:rsidRPr="00051297" w:rsidRDefault="00D95CBC" w:rsidP="00D95CBC">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single" w:sz="4" w:space="0" w:color="auto"/>
              <w:right w:val="single" w:sz="4" w:space="0" w:color="auto"/>
            </w:tcBorders>
          </w:tcPr>
          <w:p w14:paraId="39241DFD" w14:textId="77777777" w:rsidR="00D95CBC" w:rsidRPr="00051297" w:rsidRDefault="00D95CBC" w:rsidP="00D95CBC">
            <w:pPr>
              <w:spacing w:before="0"/>
              <w:ind w:firstLine="0"/>
              <w:rPr>
                <w:rFonts w:ascii="Arial Narrow" w:hAnsi="Arial Narrow"/>
                <w:sz w:val="20"/>
                <w:szCs w:val="20"/>
                <w:lang w:val="tr-TR"/>
              </w:rPr>
            </w:pPr>
          </w:p>
        </w:tc>
        <w:tc>
          <w:tcPr>
            <w:tcW w:w="412" w:type="dxa"/>
            <w:tcBorders>
              <w:top w:val="single" w:sz="4" w:space="0" w:color="auto"/>
              <w:left w:val="single" w:sz="4" w:space="0" w:color="auto"/>
              <w:bottom w:val="single" w:sz="4" w:space="0" w:color="auto"/>
              <w:right w:val="single" w:sz="4" w:space="0" w:color="auto"/>
            </w:tcBorders>
          </w:tcPr>
          <w:p w14:paraId="399F5238" w14:textId="77777777" w:rsidR="00D95CBC" w:rsidRPr="00051297" w:rsidRDefault="00D95CBC" w:rsidP="00D95CBC">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tcBorders>
          </w:tcPr>
          <w:p w14:paraId="302209FB" w14:textId="77777777" w:rsidR="00D95CBC" w:rsidRPr="00051297" w:rsidRDefault="00D95CBC" w:rsidP="00D95CBC">
            <w:pPr>
              <w:spacing w:before="0"/>
              <w:ind w:firstLine="0"/>
              <w:rPr>
                <w:rFonts w:ascii="Arial Narrow" w:hAnsi="Arial Narrow"/>
                <w:sz w:val="20"/>
                <w:szCs w:val="20"/>
                <w:lang w:val="tr-TR"/>
              </w:rPr>
            </w:pPr>
          </w:p>
        </w:tc>
        <w:tc>
          <w:tcPr>
            <w:tcW w:w="411" w:type="dxa"/>
            <w:tcBorders>
              <w:top w:val="single" w:sz="4" w:space="0" w:color="auto"/>
              <w:bottom w:val="single" w:sz="4" w:space="0" w:color="auto"/>
            </w:tcBorders>
          </w:tcPr>
          <w:p w14:paraId="24E5C1A5" w14:textId="77777777" w:rsidR="00D95CBC" w:rsidRPr="00051297" w:rsidRDefault="00D95CBC" w:rsidP="00D95CBC">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14:paraId="1D429A28" w14:textId="77777777" w:rsidR="00D95CBC" w:rsidRPr="00051297" w:rsidRDefault="00D95CBC" w:rsidP="00D95CBC">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14:paraId="1F20A163" w14:textId="77777777" w:rsidR="00D95CBC" w:rsidRPr="00051297" w:rsidRDefault="00D95CBC" w:rsidP="00D95CBC">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14:paraId="41DC16ED" w14:textId="77777777" w:rsidR="00D95CBC" w:rsidRPr="00051297" w:rsidRDefault="00D95CBC" w:rsidP="00D95CBC">
            <w:pPr>
              <w:spacing w:before="0"/>
              <w:ind w:firstLine="0"/>
              <w:rPr>
                <w:rFonts w:ascii="Arial Narrow" w:hAnsi="Arial Narrow"/>
                <w:sz w:val="20"/>
                <w:szCs w:val="20"/>
                <w:lang w:val="tr-TR"/>
              </w:rPr>
            </w:pPr>
          </w:p>
        </w:tc>
      </w:tr>
      <w:tr w:rsidR="00D95CBC" w:rsidRPr="00051297" w14:paraId="578A046C" w14:textId="77777777" w:rsidTr="00D95CBC">
        <w:tc>
          <w:tcPr>
            <w:tcW w:w="2664" w:type="dxa"/>
            <w:tcBorders>
              <w:top w:val="nil"/>
              <w:left w:val="single" w:sz="4" w:space="0" w:color="auto"/>
              <w:bottom w:val="single" w:sz="4" w:space="0" w:color="auto"/>
              <w:right w:val="nil"/>
            </w:tcBorders>
          </w:tcPr>
          <w:p w14:paraId="4429088B" w14:textId="77777777" w:rsidR="00D95CBC" w:rsidRPr="00051297" w:rsidRDefault="00D95CBC" w:rsidP="00D95CBC">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14:paraId="7539906A"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2" w:type="dxa"/>
            <w:tcBorders>
              <w:top w:val="single" w:sz="4" w:space="0" w:color="auto"/>
              <w:left w:val="nil"/>
              <w:bottom w:val="single" w:sz="4" w:space="0" w:color="auto"/>
              <w:right w:val="nil"/>
            </w:tcBorders>
          </w:tcPr>
          <w:p w14:paraId="3C661D22"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1" w:type="dxa"/>
            <w:tcBorders>
              <w:top w:val="nil"/>
              <w:left w:val="nil"/>
              <w:bottom w:val="single" w:sz="4" w:space="0" w:color="auto"/>
              <w:right w:val="nil"/>
            </w:tcBorders>
          </w:tcPr>
          <w:p w14:paraId="3478671C" w14:textId="77777777" w:rsidR="00D95CBC" w:rsidRPr="00051297" w:rsidRDefault="00D95CBC" w:rsidP="00D95CBC">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14:paraId="0A187B23"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A</w:t>
            </w:r>
          </w:p>
        </w:tc>
        <w:tc>
          <w:tcPr>
            <w:tcW w:w="412" w:type="dxa"/>
            <w:tcBorders>
              <w:top w:val="single" w:sz="4" w:space="0" w:color="auto"/>
              <w:left w:val="nil"/>
              <w:bottom w:val="single" w:sz="4" w:space="0" w:color="auto"/>
              <w:right w:val="nil"/>
            </w:tcBorders>
          </w:tcPr>
          <w:p w14:paraId="683898A6"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1" w:type="dxa"/>
            <w:tcBorders>
              <w:top w:val="nil"/>
              <w:left w:val="nil"/>
              <w:bottom w:val="single" w:sz="4" w:space="0" w:color="auto"/>
              <w:right w:val="nil"/>
            </w:tcBorders>
          </w:tcPr>
          <w:p w14:paraId="5E44F537" w14:textId="77777777" w:rsidR="00D95CBC" w:rsidRPr="00051297" w:rsidRDefault="00D95CBC" w:rsidP="00D95CBC">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14:paraId="168021D0"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14:paraId="4C9DF271"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14:paraId="626AB6A2"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single" w:sz="4" w:space="0" w:color="auto"/>
            </w:tcBorders>
          </w:tcPr>
          <w:p w14:paraId="32ED6009"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Y</w:t>
            </w:r>
          </w:p>
        </w:tc>
      </w:tr>
    </w:tbl>
    <w:p w14:paraId="64D88431" w14:textId="77777777" w:rsidR="00D95CBC" w:rsidRPr="00051297" w:rsidRDefault="00D95CBC" w:rsidP="00D95CBC">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gridCol w:w="412"/>
        <w:gridCol w:w="412"/>
      </w:tblGrid>
      <w:tr w:rsidR="00D95CBC" w:rsidRPr="00051297" w14:paraId="33473FD7" w14:textId="77777777" w:rsidTr="00D95CBC">
        <w:tc>
          <w:tcPr>
            <w:tcW w:w="2664" w:type="dxa"/>
          </w:tcPr>
          <w:p w14:paraId="61542749"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KAYIT NUMARASI</w:t>
            </w:r>
          </w:p>
        </w:tc>
        <w:tc>
          <w:tcPr>
            <w:tcW w:w="411" w:type="dxa"/>
          </w:tcPr>
          <w:p w14:paraId="74741367"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2419483C"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78F4FC56"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69816793"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246F67D1"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60EE889A" w14:textId="77777777" w:rsidR="00D95CBC" w:rsidRPr="00051297" w:rsidRDefault="00D95CBC" w:rsidP="00D95CBC">
            <w:pPr>
              <w:spacing w:before="0"/>
              <w:ind w:firstLine="0"/>
              <w:rPr>
                <w:rFonts w:ascii="Arial Narrow" w:hAnsi="Arial Narrow"/>
                <w:sz w:val="20"/>
                <w:szCs w:val="20"/>
                <w:lang w:val="tr-TR"/>
              </w:rPr>
            </w:pPr>
          </w:p>
        </w:tc>
        <w:tc>
          <w:tcPr>
            <w:tcW w:w="411" w:type="dxa"/>
          </w:tcPr>
          <w:p w14:paraId="39FB6751"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7CB7736D"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24D4171B"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7787400C"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1AB0F304"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11678E3D"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4CC86CF6" w14:textId="77777777" w:rsidR="00D95CBC" w:rsidRPr="00051297" w:rsidRDefault="00D95CBC" w:rsidP="00D95CBC">
            <w:pPr>
              <w:spacing w:before="0"/>
              <w:ind w:firstLine="0"/>
              <w:rPr>
                <w:rFonts w:ascii="Arial Narrow" w:hAnsi="Arial Narrow"/>
                <w:sz w:val="20"/>
                <w:szCs w:val="20"/>
                <w:lang w:val="tr-TR"/>
              </w:rPr>
            </w:pPr>
          </w:p>
        </w:tc>
        <w:tc>
          <w:tcPr>
            <w:tcW w:w="412" w:type="dxa"/>
          </w:tcPr>
          <w:p w14:paraId="4008F90D" w14:textId="77777777" w:rsidR="00D95CBC" w:rsidRPr="00051297" w:rsidRDefault="00D95CBC" w:rsidP="00D95CBC">
            <w:pPr>
              <w:spacing w:before="0"/>
              <w:ind w:firstLine="0"/>
              <w:rPr>
                <w:rFonts w:ascii="Arial Narrow" w:hAnsi="Arial Narrow"/>
                <w:sz w:val="20"/>
                <w:szCs w:val="20"/>
                <w:lang w:val="tr-TR"/>
              </w:rPr>
            </w:pPr>
          </w:p>
        </w:tc>
      </w:tr>
    </w:tbl>
    <w:p w14:paraId="4F68E5F5" w14:textId="77777777" w:rsidR="00D95CBC" w:rsidRPr="00051297" w:rsidRDefault="00D95CBC" w:rsidP="00D95CBC">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D95CBC" w:rsidRPr="00051297" w14:paraId="4BFEC083" w14:textId="77777777" w:rsidTr="00D95CBC">
        <w:tc>
          <w:tcPr>
            <w:tcW w:w="2503" w:type="dxa"/>
          </w:tcPr>
          <w:p w14:paraId="064AD374"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TELEFON</w:t>
            </w:r>
          </w:p>
        </w:tc>
        <w:tc>
          <w:tcPr>
            <w:tcW w:w="376" w:type="dxa"/>
          </w:tcPr>
          <w:p w14:paraId="7F9ECEBF"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0A6E6BC7"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49296478"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54002BC1"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259B74FD"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57E3DAA3"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5B47790D"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5FFBDFC2"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5CC3EEDD"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63AF88DF"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6022C520"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30F14EF8"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346F3A9D"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2A286D8E"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6BFFB63A" w14:textId="77777777" w:rsidR="00D95CBC" w:rsidRPr="00051297" w:rsidRDefault="00D95CBC" w:rsidP="00D95CBC">
            <w:pPr>
              <w:spacing w:before="0"/>
              <w:ind w:firstLine="0"/>
              <w:rPr>
                <w:rFonts w:ascii="Arial Narrow" w:hAnsi="Arial Narrow"/>
                <w:sz w:val="20"/>
                <w:szCs w:val="20"/>
                <w:lang w:val="tr-TR"/>
              </w:rPr>
            </w:pPr>
          </w:p>
        </w:tc>
      </w:tr>
    </w:tbl>
    <w:p w14:paraId="072C3BBB" w14:textId="77777777" w:rsidR="00D95CBC" w:rsidRPr="00051297" w:rsidRDefault="00D95CBC" w:rsidP="00D95CBC">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D95CBC" w:rsidRPr="00051297" w14:paraId="14FB4C83" w14:textId="77777777" w:rsidTr="00D95CBC">
        <w:tc>
          <w:tcPr>
            <w:tcW w:w="2503" w:type="dxa"/>
          </w:tcPr>
          <w:p w14:paraId="46FC3C1E"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FAKS</w:t>
            </w:r>
          </w:p>
        </w:tc>
        <w:tc>
          <w:tcPr>
            <w:tcW w:w="376" w:type="dxa"/>
          </w:tcPr>
          <w:p w14:paraId="559B13CD"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3953958F"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569D72FA"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7150CD77"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43E7369B"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1826B333"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1FB56BAB"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0DF0452F"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559AC92E"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2E24D0E3"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556E72E0"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0939D01F"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09F1F973"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22FB6F7F" w14:textId="77777777" w:rsidR="00D95CBC" w:rsidRPr="00051297" w:rsidRDefault="00D95CBC" w:rsidP="00D95CBC">
            <w:pPr>
              <w:spacing w:before="0"/>
              <w:ind w:firstLine="0"/>
              <w:rPr>
                <w:rFonts w:ascii="Arial Narrow" w:hAnsi="Arial Narrow"/>
                <w:sz w:val="20"/>
                <w:szCs w:val="20"/>
                <w:lang w:val="tr-TR"/>
              </w:rPr>
            </w:pPr>
          </w:p>
        </w:tc>
        <w:tc>
          <w:tcPr>
            <w:tcW w:w="377" w:type="dxa"/>
          </w:tcPr>
          <w:p w14:paraId="22F10FE3" w14:textId="77777777" w:rsidR="00D95CBC" w:rsidRPr="00051297" w:rsidRDefault="00D95CBC" w:rsidP="00D95CBC">
            <w:pPr>
              <w:spacing w:before="0"/>
              <w:ind w:firstLine="0"/>
              <w:rPr>
                <w:rFonts w:ascii="Arial Narrow" w:hAnsi="Arial Narrow"/>
                <w:sz w:val="20"/>
                <w:szCs w:val="20"/>
                <w:lang w:val="tr-TR"/>
              </w:rPr>
            </w:pPr>
          </w:p>
        </w:tc>
      </w:tr>
    </w:tbl>
    <w:p w14:paraId="07B2F74A" w14:textId="77777777" w:rsidR="00D95CBC" w:rsidRPr="00051297" w:rsidRDefault="00D95CBC" w:rsidP="00D95CBC">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D95CBC" w:rsidRPr="00051297" w14:paraId="0CC6512A" w14:textId="77777777" w:rsidTr="00D95CBC">
        <w:tc>
          <w:tcPr>
            <w:tcW w:w="2088" w:type="dxa"/>
          </w:tcPr>
          <w:p w14:paraId="77C5801C"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E-POSTA</w:t>
            </w:r>
          </w:p>
        </w:tc>
        <w:tc>
          <w:tcPr>
            <w:tcW w:w="360" w:type="dxa"/>
          </w:tcPr>
          <w:p w14:paraId="6ED0B525"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57C239C3"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512EC847"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0AC62EDA"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7000199D"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4EE3939F"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0BA310B5"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09C4B059"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59ADE979"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7FE2A80F"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3556573D"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4C5D8884"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3B4B0320"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47C3ADEE"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38F44BFE"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0F142286"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127D1A97"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6471D743"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7E5C1F52" w14:textId="77777777" w:rsidR="00D95CBC" w:rsidRPr="00051297" w:rsidRDefault="00D95CBC" w:rsidP="00D95CBC">
            <w:pPr>
              <w:spacing w:before="0"/>
              <w:ind w:firstLine="0"/>
              <w:rPr>
                <w:rFonts w:ascii="Arial Narrow" w:hAnsi="Arial Narrow"/>
                <w:sz w:val="20"/>
                <w:szCs w:val="20"/>
                <w:lang w:val="tr-TR"/>
              </w:rPr>
            </w:pPr>
          </w:p>
        </w:tc>
        <w:tc>
          <w:tcPr>
            <w:tcW w:w="360" w:type="dxa"/>
          </w:tcPr>
          <w:p w14:paraId="2F2A81E7" w14:textId="77777777" w:rsidR="00D95CBC" w:rsidRPr="00051297" w:rsidRDefault="00D95CBC" w:rsidP="00D95CBC">
            <w:pPr>
              <w:spacing w:before="0"/>
              <w:ind w:firstLine="0"/>
              <w:rPr>
                <w:rFonts w:ascii="Arial Narrow" w:hAnsi="Arial Narrow"/>
                <w:sz w:val="20"/>
                <w:szCs w:val="20"/>
                <w:lang w:val="tr-TR"/>
              </w:rPr>
            </w:pPr>
          </w:p>
        </w:tc>
      </w:tr>
    </w:tbl>
    <w:p w14:paraId="2F246E5B" w14:textId="77777777" w:rsidR="00D95CBC" w:rsidRPr="00051297" w:rsidRDefault="00D95CBC" w:rsidP="00D95CBC">
      <w:pPr>
        <w:spacing w:before="0"/>
        <w:ind w:firstLine="0"/>
        <w:rPr>
          <w:rFonts w:ascii="Arial Narrow" w:hAnsi="Arial Narrow"/>
          <w:sz w:val="20"/>
          <w:szCs w:val="20"/>
          <w:lang w:val="tr-TR"/>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D95CBC" w:rsidRPr="00051297" w14:paraId="21E65919" w14:textId="77777777" w:rsidTr="00D95CBC">
        <w:tc>
          <w:tcPr>
            <w:tcW w:w="9468" w:type="dxa"/>
          </w:tcPr>
          <w:p w14:paraId="23AA7872" w14:textId="77777777" w:rsidR="00D95CBC" w:rsidRPr="00051297" w:rsidRDefault="00D95CBC" w:rsidP="00D95CBC">
            <w:pPr>
              <w:spacing w:before="0"/>
              <w:ind w:firstLine="0"/>
              <w:rPr>
                <w:rFonts w:ascii="Arial Narrow" w:hAnsi="Arial Narrow"/>
                <w:sz w:val="20"/>
                <w:szCs w:val="20"/>
                <w:lang w:val="tr-TR"/>
              </w:rPr>
            </w:pPr>
            <w:r w:rsidRPr="00051297">
              <w:rPr>
                <w:rFonts w:ascii="Arial Narrow" w:hAnsi="Arial Narrow"/>
                <w:sz w:val="20"/>
                <w:szCs w:val="20"/>
                <w:lang w:val="tr-TR"/>
              </w:rPr>
              <w:t>BU “TÜZEL KİŞİLİK BELGESİ” DOLDURULMALI VE AŞAĞIDAKİLERLE BİRLİKTE VERİLMELİDİR:</w:t>
            </w:r>
          </w:p>
          <w:p w14:paraId="5DDB69A8" w14:textId="77777777" w:rsidR="00D95CBC" w:rsidRPr="00051297" w:rsidRDefault="00D95CBC" w:rsidP="00EB7770">
            <w:pPr>
              <w:numPr>
                <w:ilvl w:val="0"/>
                <w:numId w:val="33"/>
              </w:numPr>
              <w:spacing w:before="0"/>
              <w:ind w:left="0" w:firstLine="0"/>
              <w:rPr>
                <w:rFonts w:ascii="Arial Narrow" w:hAnsi="Arial Narrow"/>
                <w:sz w:val="20"/>
                <w:szCs w:val="20"/>
                <w:lang w:val="tr-TR"/>
              </w:rPr>
            </w:pPr>
            <w:r w:rsidRPr="00051297">
              <w:rPr>
                <w:rFonts w:ascii="Arial Narrow" w:hAnsi="Arial Narrow"/>
                <w:sz w:val="20"/>
                <w:szCs w:val="20"/>
                <w:lang w:val="tr-TR"/>
              </w:rPr>
              <w:t>SÖZLEŞME TARAFININ İSİM, ADRES VE ULUSAL OTORİTELER TARAFINDAN VERİLEN KAYIT NUMARASINI GÖSTEREN RESMİ DOKÜMANIN BİR KOPYASI (ÖRNEĞİN; RESMİ GAZETE, ŞİRKETLERİN KAYDI VB.)</w:t>
            </w:r>
          </w:p>
          <w:p w14:paraId="45712D5E" w14:textId="77777777" w:rsidR="00D95CBC" w:rsidRPr="00051297" w:rsidRDefault="00D95CBC" w:rsidP="00EB7770">
            <w:pPr>
              <w:numPr>
                <w:ilvl w:val="0"/>
                <w:numId w:val="33"/>
              </w:numPr>
              <w:spacing w:before="0"/>
              <w:ind w:left="0" w:firstLine="0"/>
              <w:rPr>
                <w:rFonts w:ascii="Arial Narrow" w:hAnsi="Arial Narrow"/>
                <w:sz w:val="20"/>
                <w:szCs w:val="20"/>
                <w:lang w:val="tr-TR"/>
              </w:rPr>
            </w:pPr>
            <w:r w:rsidRPr="00051297">
              <w:rPr>
                <w:rFonts w:ascii="Arial Narrow" w:hAnsi="Arial Narrow"/>
                <w:sz w:val="20"/>
                <w:szCs w:val="20"/>
                <w:lang w:val="tr-TR"/>
              </w:rPr>
              <w:t>YUKARIDA DEĞİNİLEN RESMİ DOKÜMANDA BELİRTİLMEMİŞSE VE DE MÜMKÜNSE VERGİ KAYDININ BİR KOPYASI</w:t>
            </w:r>
          </w:p>
        </w:tc>
      </w:tr>
    </w:tbl>
    <w:p w14:paraId="1CF4E7C8" w14:textId="77777777" w:rsidR="00D95CBC" w:rsidRPr="00051297" w:rsidRDefault="00D95CBC" w:rsidP="00D95CBC">
      <w:pPr>
        <w:spacing w:before="0"/>
        <w:ind w:firstLine="0"/>
        <w:rPr>
          <w:rFonts w:ascii="Arial Narrow" w:hAnsi="Arial Narrow"/>
          <w:sz w:val="20"/>
          <w:szCs w:val="20"/>
          <w:lang w:val="tr-TR"/>
        </w:rPr>
      </w:pPr>
    </w:p>
    <w:p w14:paraId="7A6C9302" w14:textId="77777777" w:rsidR="00D95CBC" w:rsidRPr="00051297" w:rsidRDefault="00D95CBC" w:rsidP="00D95CBC">
      <w:pPr>
        <w:spacing w:before="0"/>
        <w:ind w:firstLine="0"/>
        <w:rPr>
          <w:rFonts w:ascii="Arial Narrow" w:hAnsi="Arial Narrow"/>
          <w:sz w:val="20"/>
          <w:szCs w:val="20"/>
          <w:lang w:val="tr-TR"/>
        </w:rPr>
      </w:pPr>
    </w:p>
    <w:p w14:paraId="3250AC23" w14:textId="77777777" w:rsidR="00D95CBC" w:rsidRPr="00051297" w:rsidRDefault="00D95CBC" w:rsidP="00D95CBC">
      <w:pPr>
        <w:spacing w:before="0"/>
        <w:ind w:firstLine="0"/>
        <w:rPr>
          <w:rFonts w:ascii="Arial Narrow" w:hAnsi="Arial Narrow"/>
          <w:lang w:val="tr-TR"/>
        </w:rPr>
      </w:pPr>
      <w:r w:rsidRPr="00051297">
        <w:rPr>
          <w:rFonts w:ascii="Arial Narrow" w:hAnsi="Arial Narrow"/>
          <w:lang w:val="tr-TR"/>
        </w:rPr>
        <w:lastRenderedPageBreak/>
        <w:t>TARİH VE İMZA</w:t>
      </w:r>
    </w:p>
    <w:p w14:paraId="5BE890A8" w14:textId="77777777" w:rsidR="00D95CBC" w:rsidRPr="00051297" w:rsidRDefault="00D95CBC" w:rsidP="00D95CBC">
      <w:pPr>
        <w:rPr>
          <w:b/>
          <w:lang w:val="tr-TR"/>
        </w:rPr>
      </w:pPr>
      <w:r w:rsidRPr="00051297">
        <w:rPr>
          <w:lang w:val="tr-TR"/>
        </w:rPr>
        <w:br w:type="page"/>
      </w:r>
    </w:p>
    <w:p w14:paraId="040263FD" w14:textId="77777777" w:rsidR="00D95CBC" w:rsidRPr="00051297" w:rsidRDefault="00D95CBC" w:rsidP="00D95CBC">
      <w:pPr>
        <w:ind w:firstLine="0"/>
        <w:rPr>
          <w:rFonts w:cs="Arial"/>
          <w:b/>
          <w:bCs/>
          <w:sz w:val="20"/>
          <w:szCs w:val="20"/>
          <w:lang w:val="tr-TR"/>
        </w:rPr>
      </w:pPr>
      <w:r w:rsidRPr="00051297">
        <w:rPr>
          <w:rFonts w:cs="Arial"/>
          <w:b/>
          <w:bCs/>
          <w:sz w:val="20"/>
          <w:szCs w:val="20"/>
          <w:lang w:val="tr-TR"/>
        </w:rPr>
        <w:lastRenderedPageBreak/>
        <w:t>KİLİT PERSONELİN MESLEKİ DENEYİMİ</w:t>
      </w:r>
      <w:bookmarkEnd w:id="32"/>
      <w:r w:rsidRPr="00051297">
        <w:rPr>
          <w:rFonts w:cs="Arial"/>
          <w:b/>
          <w:bCs/>
          <w:sz w:val="20"/>
          <w:szCs w:val="20"/>
          <w:lang w:val="tr-TR"/>
        </w:rPr>
        <w:t xml:space="preserve">                                                                                  Söz. Ek-5c</w:t>
      </w:r>
    </w:p>
    <w:p w14:paraId="6AC2840D" w14:textId="77777777" w:rsidR="00D95CBC" w:rsidRPr="00051297" w:rsidRDefault="00D95CBC" w:rsidP="00D95CBC">
      <w:pPr>
        <w:ind w:firstLine="0"/>
        <w:jc w:val="center"/>
        <w:rPr>
          <w:rFonts w:cs="Arial"/>
          <w:b/>
          <w:bCs/>
          <w:sz w:val="18"/>
          <w:szCs w:val="18"/>
          <w:lang w:val="tr-TR"/>
        </w:rPr>
      </w:pPr>
    </w:p>
    <w:p w14:paraId="4350C7D4" w14:textId="77777777" w:rsidR="00D95CBC" w:rsidRPr="00051297" w:rsidRDefault="00D95CBC" w:rsidP="00D95CBC">
      <w:pPr>
        <w:ind w:firstLine="0"/>
        <w:jc w:val="center"/>
        <w:rPr>
          <w:rFonts w:cs="Arial"/>
          <w:sz w:val="20"/>
          <w:szCs w:val="20"/>
          <w:lang w:val="tr-TR"/>
        </w:rPr>
      </w:pPr>
      <w:r w:rsidRPr="00051297">
        <w:rPr>
          <w:rFonts w:cs="Arial"/>
          <w:b/>
          <w:bCs/>
          <w:sz w:val="20"/>
          <w:szCs w:val="20"/>
          <w:lang w:val="tr-TR"/>
        </w:rPr>
        <w:t>ÖZGEÇMİŞ</w:t>
      </w:r>
    </w:p>
    <w:p w14:paraId="0D0EF971" w14:textId="77777777" w:rsidR="00D95CBC" w:rsidRPr="00051297" w:rsidRDefault="00D95CBC" w:rsidP="00D95CBC">
      <w:pPr>
        <w:ind w:firstLine="0"/>
        <w:jc w:val="center"/>
        <w:rPr>
          <w:rFonts w:cs="Arial"/>
          <w:color w:val="000000"/>
          <w:sz w:val="20"/>
          <w:szCs w:val="20"/>
          <w:lang w:val="tr-TR"/>
        </w:rPr>
      </w:pPr>
      <w:r w:rsidRPr="00051297">
        <w:rPr>
          <w:rFonts w:cs="Arial"/>
          <w:color w:val="000000"/>
          <w:sz w:val="20"/>
          <w:szCs w:val="20"/>
          <w:highlight w:val="lightGray"/>
          <w:lang w:val="tr-TR"/>
        </w:rPr>
        <w:t>(Azami 3 sayfa + 3 sayfa ek)</w:t>
      </w:r>
    </w:p>
    <w:p w14:paraId="12842D55" w14:textId="77777777" w:rsidR="00D95CBC" w:rsidRPr="00051297" w:rsidRDefault="00D95CBC" w:rsidP="00D95CBC">
      <w:pPr>
        <w:ind w:firstLine="0"/>
        <w:rPr>
          <w:b/>
          <w:sz w:val="20"/>
          <w:szCs w:val="20"/>
          <w:lang w:val="tr-TR"/>
        </w:rPr>
      </w:pPr>
      <w:bookmarkStart w:id="33" w:name="_Toc232234033"/>
      <w:r w:rsidRPr="00051297">
        <w:rPr>
          <w:b/>
          <w:sz w:val="20"/>
          <w:szCs w:val="20"/>
          <w:lang w:val="tr-TR"/>
        </w:rPr>
        <w:t>Sözleşmede önerilen pozisyon:</w:t>
      </w:r>
      <w:bookmarkEnd w:id="33"/>
    </w:p>
    <w:p w14:paraId="73CBE214" w14:textId="77777777" w:rsidR="00D95CBC" w:rsidRPr="00051297" w:rsidRDefault="00D95CBC" w:rsidP="00D95CBC">
      <w:pPr>
        <w:ind w:firstLine="0"/>
        <w:rPr>
          <w:rFonts w:cs="Arial"/>
          <w:color w:val="000000"/>
          <w:sz w:val="20"/>
          <w:szCs w:val="20"/>
          <w:lang w:val="tr-TR"/>
        </w:rPr>
      </w:pPr>
      <w:r w:rsidRPr="00051297">
        <w:rPr>
          <w:rFonts w:cs="Arial"/>
          <w:color w:val="000000"/>
          <w:sz w:val="20"/>
          <w:szCs w:val="20"/>
          <w:lang w:val="tr-TR"/>
        </w:rPr>
        <w:t>1.</w:t>
      </w:r>
      <w:r w:rsidRPr="00051297">
        <w:rPr>
          <w:rFonts w:cs="Arial"/>
          <w:color w:val="000000"/>
          <w:sz w:val="20"/>
          <w:szCs w:val="20"/>
          <w:lang w:val="tr-TR"/>
        </w:rPr>
        <w:tab/>
        <w:t>Soyadı:</w:t>
      </w:r>
      <w:r w:rsidRPr="00051297">
        <w:rPr>
          <w:rFonts w:cs="Arial"/>
          <w:color w:val="000000"/>
          <w:sz w:val="20"/>
          <w:szCs w:val="20"/>
          <w:lang w:val="tr-TR"/>
        </w:rPr>
        <w:tab/>
      </w:r>
    </w:p>
    <w:p w14:paraId="6FAD0F0D" w14:textId="77777777" w:rsidR="00D95CBC" w:rsidRPr="00051297" w:rsidRDefault="00D95CBC" w:rsidP="00D95CBC">
      <w:pPr>
        <w:ind w:firstLine="0"/>
        <w:rPr>
          <w:rFonts w:cs="Arial"/>
          <w:color w:val="000000"/>
          <w:sz w:val="20"/>
          <w:szCs w:val="20"/>
          <w:lang w:val="tr-TR"/>
        </w:rPr>
      </w:pPr>
      <w:r w:rsidRPr="00051297">
        <w:rPr>
          <w:rFonts w:cs="Arial"/>
          <w:color w:val="000000"/>
          <w:sz w:val="20"/>
          <w:szCs w:val="20"/>
          <w:lang w:val="tr-TR"/>
        </w:rPr>
        <w:t>2.</w:t>
      </w:r>
      <w:r w:rsidRPr="00051297">
        <w:rPr>
          <w:rFonts w:cs="Arial"/>
          <w:color w:val="000000"/>
          <w:sz w:val="20"/>
          <w:szCs w:val="20"/>
          <w:lang w:val="tr-TR"/>
        </w:rPr>
        <w:tab/>
        <w:t>Adı:</w:t>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p>
    <w:p w14:paraId="5D27543E" w14:textId="77777777" w:rsidR="00D95CBC" w:rsidRPr="00051297" w:rsidRDefault="00D95CBC" w:rsidP="00D95CBC">
      <w:pPr>
        <w:ind w:firstLine="0"/>
        <w:rPr>
          <w:rFonts w:cs="Arial"/>
          <w:color w:val="000000"/>
          <w:sz w:val="20"/>
          <w:szCs w:val="20"/>
          <w:lang w:val="tr-TR"/>
        </w:rPr>
      </w:pPr>
      <w:r w:rsidRPr="00051297">
        <w:rPr>
          <w:rFonts w:cs="Arial"/>
          <w:color w:val="000000"/>
          <w:sz w:val="20"/>
          <w:szCs w:val="20"/>
          <w:lang w:val="tr-TR"/>
        </w:rPr>
        <w:t xml:space="preserve">3. </w:t>
      </w:r>
      <w:r w:rsidRPr="00051297">
        <w:rPr>
          <w:rFonts w:cs="Arial"/>
          <w:color w:val="000000"/>
          <w:sz w:val="20"/>
          <w:szCs w:val="20"/>
          <w:lang w:val="tr-TR"/>
        </w:rPr>
        <w:tab/>
        <w:t>Doğum yeri ve tarihi:</w:t>
      </w:r>
      <w:r w:rsidRPr="00051297">
        <w:rPr>
          <w:rFonts w:cs="Arial"/>
          <w:color w:val="000000"/>
          <w:sz w:val="20"/>
          <w:szCs w:val="20"/>
          <w:lang w:val="tr-TR"/>
        </w:rPr>
        <w:tab/>
      </w:r>
    </w:p>
    <w:p w14:paraId="48D7A55D" w14:textId="77777777" w:rsidR="00D95CBC" w:rsidRPr="00051297" w:rsidRDefault="00D95CBC" w:rsidP="00D95CBC">
      <w:pPr>
        <w:ind w:firstLine="0"/>
        <w:rPr>
          <w:rFonts w:cs="Arial"/>
          <w:color w:val="000000"/>
          <w:sz w:val="20"/>
          <w:szCs w:val="20"/>
          <w:lang w:val="tr-TR"/>
        </w:rPr>
      </w:pPr>
      <w:r w:rsidRPr="00051297">
        <w:rPr>
          <w:rFonts w:cs="Arial"/>
          <w:color w:val="000000"/>
          <w:sz w:val="20"/>
          <w:szCs w:val="20"/>
          <w:lang w:val="tr-TR"/>
        </w:rPr>
        <w:t>4.</w:t>
      </w:r>
      <w:r w:rsidRPr="00051297">
        <w:rPr>
          <w:rFonts w:cs="Arial"/>
          <w:color w:val="000000"/>
          <w:sz w:val="20"/>
          <w:szCs w:val="20"/>
          <w:lang w:val="tr-TR"/>
        </w:rPr>
        <w:tab/>
        <w:t>Tabiyeti:</w:t>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p>
    <w:p w14:paraId="13EFCEA2" w14:textId="77777777" w:rsidR="00D95CBC" w:rsidRPr="00051297" w:rsidRDefault="00D95CBC" w:rsidP="00D95CBC">
      <w:pPr>
        <w:ind w:firstLine="0"/>
        <w:rPr>
          <w:rFonts w:cs="Arial"/>
          <w:color w:val="000000"/>
          <w:sz w:val="20"/>
          <w:szCs w:val="20"/>
          <w:lang w:val="tr-TR"/>
        </w:rPr>
      </w:pPr>
      <w:r w:rsidRPr="00051297">
        <w:rPr>
          <w:rFonts w:cs="Arial"/>
          <w:color w:val="000000"/>
          <w:sz w:val="20"/>
          <w:szCs w:val="20"/>
          <w:lang w:val="tr-TR"/>
        </w:rPr>
        <w:t>5.</w:t>
      </w:r>
      <w:r w:rsidRPr="00051297">
        <w:rPr>
          <w:rFonts w:cs="Arial"/>
          <w:color w:val="000000"/>
          <w:sz w:val="20"/>
          <w:szCs w:val="20"/>
          <w:lang w:val="tr-TR"/>
        </w:rPr>
        <w:tab/>
        <w:t>Medeni durumu:</w:t>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r w:rsidRPr="00051297">
        <w:rPr>
          <w:rFonts w:cs="Arial"/>
          <w:color w:val="000000"/>
          <w:sz w:val="20"/>
          <w:szCs w:val="20"/>
          <w:lang w:val="tr-TR"/>
        </w:rPr>
        <w:tab/>
      </w:r>
    </w:p>
    <w:p w14:paraId="71D6DB44" w14:textId="77777777" w:rsidR="00D95CBC" w:rsidRPr="00051297" w:rsidRDefault="00D95CBC" w:rsidP="00D95CBC">
      <w:pPr>
        <w:ind w:firstLine="0"/>
        <w:rPr>
          <w:rFonts w:cs="Arial"/>
          <w:color w:val="000000"/>
          <w:sz w:val="20"/>
          <w:szCs w:val="20"/>
          <w:lang w:val="tr-TR"/>
        </w:rPr>
      </w:pPr>
      <w:r w:rsidRPr="00051297">
        <w:rPr>
          <w:rFonts w:cs="Arial"/>
          <w:color w:val="000000"/>
          <w:sz w:val="20"/>
          <w:szCs w:val="20"/>
          <w:lang w:val="tr-TR"/>
        </w:rPr>
        <w:tab/>
        <w:t>Adres (telefon/faks/e-posta):</w:t>
      </w:r>
    </w:p>
    <w:p w14:paraId="5AA6A54E" w14:textId="77777777" w:rsidR="00D95CBC" w:rsidRPr="00051297" w:rsidRDefault="00D95CBC" w:rsidP="00D95CBC">
      <w:pPr>
        <w:ind w:firstLine="0"/>
        <w:rPr>
          <w:rFonts w:cs="Arial"/>
          <w:color w:val="000000"/>
          <w:sz w:val="20"/>
          <w:szCs w:val="20"/>
          <w:lang w:val="tr-TR"/>
        </w:rPr>
      </w:pPr>
      <w:r w:rsidRPr="00051297">
        <w:rPr>
          <w:rFonts w:cs="Arial"/>
          <w:color w:val="000000"/>
          <w:sz w:val="20"/>
          <w:szCs w:val="20"/>
          <w:lang w:val="tr-TR"/>
        </w:rPr>
        <w:t xml:space="preserve">6. </w:t>
      </w:r>
      <w:r w:rsidRPr="00051297">
        <w:rPr>
          <w:rFonts w:cs="Arial"/>
          <w:color w:val="000000"/>
          <w:sz w:val="20"/>
          <w:szCs w:val="20"/>
          <w:lang w:val="tr-TR"/>
        </w:rPr>
        <w:tab/>
        <w:t>Eğitim:</w:t>
      </w: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D95CBC" w:rsidRPr="00051297" w14:paraId="5AC10326" w14:textId="77777777" w:rsidTr="00D95CBC">
        <w:trPr>
          <w:cantSplit/>
        </w:trPr>
        <w:tc>
          <w:tcPr>
            <w:tcW w:w="4583" w:type="dxa"/>
            <w:tcBorders>
              <w:top w:val="single" w:sz="4" w:space="0" w:color="000000"/>
              <w:left w:val="single" w:sz="4" w:space="0" w:color="000000"/>
              <w:bottom w:val="single" w:sz="4" w:space="0" w:color="000000"/>
              <w:right w:val="single" w:sz="4" w:space="0" w:color="000000"/>
            </w:tcBorders>
          </w:tcPr>
          <w:p w14:paraId="462086DD" w14:textId="77777777" w:rsidR="00D95CBC" w:rsidRPr="00051297" w:rsidRDefault="00D95CBC" w:rsidP="00D95CBC">
            <w:pPr>
              <w:spacing w:before="0"/>
              <w:ind w:firstLine="0"/>
              <w:rPr>
                <w:rFonts w:cs="Arial"/>
                <w:i/>
                <w:color w:val="000000"/>
                <w:sz w:val="20"/>
                <w:szCs w:val="20"/>
                <w:lang w:val="tr-TR"/>
              </w:rPr>
            </w:pPr>
            <w:r w:rsidRPr="00051297">
              <w:rPr>
                <w:rFonts w:cs="Arial"/>
                <w:i/>
                <w:color w:val="000000"/>
                <w:sz w:val="20"/>
                <w:szCs w:val="20"/>
                <w:lang w:val="tr-TR"/>
              </w:rPr>
              <w:t>Eğitim Kurumlaır:</w:t>
            </w:r>
          </w:p>
        </w:tc>
        <w:tc>
          <w:tcPr>
            <w:tcW w:w="4583" w:type="dxa"/>
            <w:tcBorders>
              <w:top w:val="single" w:sz="4" w:space="0" w:color="000000"/>
              <w:left w:val="single" w:sz="4" w:space="0" w:color="000000"/>
              <w:bottom w:val="single" w:sz="4" w:space="0" w:color="000000"/>
              <w:right w:val="single" w:sz="4" w:space="0" w:color="000000"/>
            </w:tcBorders>
          </w:tcPr>
          <w:p w14:paraId="68E2AAD8" w14:textId="77777777" w:rsidR="00D95CBC" w:rsidRPr="00051297" w:rsidRDefault="00D95CBC" w:rsidP="00D95CBC">
            <w:pPr>
              <w:spacing w:before="0"/>
              <w:ind w:firstLine="0"/>
              <w:rPr>
                <w:rFonts w:cs="Arial"/>
                <w:i/>
                <w:color w:val="000000"/>
                <w:sz w:val="20"/>
                <w:szCs w:val="20"/>
                <w:lang w:val="tr-TR"/>
              </w:rPr>
            </w:pPr>
          </w:p>
        </w:tc>
      </w:tr>
      <w:tr w:rsidR="00D95CBC" w:rsidRPr="00051297" w14:paraId="29AA8B1A" w14:textId="77777777" w:rsidTr="00D95CBC">
        <w:trPr>
          <w:cantSplit/>
        </w:trPr>
        <w:tc>
          <w:tcPr>
            <w:tcW w:w="4583" w:type="dxa"/>
            <w:tcBorders>
              <w:top w:val="single" w:sz="4" w:space="0" w:color="000000"/>
              <w:left w:val="single" w:sz="4" w:space="0" w:color="000000"/>
              <w:bottom w:val="single" w:sz="4" w:space="0" w:color="000000"/>
              <w:right w:val="single" w:sz="4" w:space="0" w:color="000000"/>
            </w:tcBorders>
          </w:tcPr>
          <w:p w14:paraId="39A2AB1C" w14:textId="77777777" w:rsidR="00D95CBC" w:rsidRPr="00051297" w:rsidRDefault="00D95CBC" w:rsidP="00D95CBC">
            <w:pPr>
              <w:spacing w:before="0"/>
              <w:ind w:firstLine="0"/>
              <w:rPr>
                <w:rFonts w:cs="Arial"/>
                <w:i/>
                <w:color w:val="000000"/>
                <w:sz w:val="20"/>
                <w:szCs w:val="20"/>
                <w:lang w:val="tr-TR"/>
              </w:rPr>
            </w:pPr>
            <w:r w:rsidRPr="00051297">
              <w:rPr>
                <w:rFonts w:cs="Arial"/>
                <w:i/>
                <w:color w:val="000000"/>
                <w:sz w:val="20"/>
                <w:szCs w:val="20"/>
                <w:lang w:val="tr-TR"/>
              </w:rPr>
              <w:t>Tarih:</w:t>
            </w:r>
          </w:p>
          <w:p w14:paraId="308B3700" w14:textId="77777777" w:rsidR="00D95CBC" w:rsidRPr="00051297" w:rsidRDefault="00D95CBC" w:rsidP="00D95CBC">
            <w:pPr>
              <w:spacing w:before="0"/>
              <w:ind w:firstLine="0"/>
              <w:rPr>
                <w:rFonts w:cs="Arial"/>
                <w:i/>
                <w:color w:val="000000"/>
                <w:sz w:val="20"/>
                <w:szCs w:val="20"/>
                <w:lang w:val="tr-TR"/>
              </w:rPr>
            </w:pPr>
            <w:r w:rsidRPr="00051297">
              <w:rPr>
                <w:rFonts w:cs="Arial"/>
                <w:i/>
                <w:color w:val="000000"/>
                <w:sz w:val="20"/>
                <w:szCs w:val="20"/>
                <w:lang w:val="tr-TR"/>
              </w:rPr>
              <w:t xml:space="preserve"> (</w:t>
            </w:r>
            <w:proofErr w:type="gramStart"/>
            <w:r w:rsidRPr="00051297">
              <w:rPr>
                <w:rFonts w:cs="Arial"/>
                <w:i/>
                <w:color w:val="000000"/>
                <w:sz w:val="20"/>
                <w:szCs w:val="20"/>
                <w:lang w:val="tr-TR"/>
              </w:rPr>
              <w:t>ay</w:t>
            </w:r>
            <w:proofErr w:type="gramEnd"/>
            <w:r w:rsidRPr="00051297">
              <w:rPr>
                <w:rFonts w:cs="Arial"/>
                <w:i/>
                <w:color w:val="000000"/>
                <w:sz w:val="20"/>
                <w:szCs w:val="20"/>
                <w:lang w:val="tr-TR"/>
              </w:rPr>
              <w:t>/yıl) tarihinden</w:t>
            </w:r>
          </w:p>
          <w:p w14:paraId="67C9CF11" w14:textId="77777777" w:rsidR="00D95CBC" w:rsidRPr="00051297" w:rsidRDefault="00D95CBC" w:rsidP="00D95CBC">
            <w:pPr>
              <w:spacing w:before="0"/>
              <w:ind w:firstLine="0"/>
              <w:rPr>
                <w:rFonts w:cs="Arial"/>
                <w:i/>
                <w:color w:val="000000"/>
                <w:sz w:val="20"/>
                <w:szCs w:val="20"/>
                <w:lang w:val="tr-TR"/>
              </w:rPr>
            </w:pPr>
            <w:r w:rsidRPr="00051297">
              <w:rPr>
                <w:rFonts w:cs="Arial"/>
                <w:i/>
                <w:color w:val="000000"/>
                <w:sz w:val="20"/>
                <w:szCs w:val="20"/>
                <w:lang w:val="tr-TR"/>
              </w:rPr>
              <w:t>(</w:t>
            </w:r>
            <w:proofErr w:type="gramStart"/>
            <w:r w:rsidRPr="00051297">
              <w:rPr>
                <w:rFonts w:cs="Arial"/>
                <w:i/>
                <w:color w:val="000000"/>
                <w:sz w:val="20"/>
                <w:szCs w:val="20"/>
                <w:lang w:val="tr-TR"/>
              </w:rPr>
              <w:t>ay</w:t>
            </w:r>
            <w:proofErr w:type="gramEnd"/>
            <w:r w:rsidRPr="00051297">
              <w:rPr>
                <w:rFonts w:cs="Arial"/>
                <w:i/>
                <w:color w:val="000000"/>
                <w:sz w:val="20"/>
                <w:szCs w:val="20"/>
                <w:lang w:val="tr-TR"/>
              </w:rPr>
              <w:t>/yıl) tarihine kadar</w:t>
            </w:r>
          </w:p>
        </w:tc>
        <w:tc>
          <w:tcPr>
            <w:tcW w:w="4583" w:type="dxa"/>
            <w:tcBorders>
              <w:top w:val="single" w:sz="4" w:space="0" w:color="000000"/>
              <w:left w:val="single" w:sz="4" w:space="0" w:color="000000"/>
              <w:bottom w:val="single" w:sz="4" w:space="0" w:color="000000"/>
              <w:right w:val="single" w:sz="4" w:space="0" w:color="000000"/>
            </w:tcBorders>
          </w:tcPr>
          <w:p w14:paraId="4419B7BC" w14:textId="77777777" w:rsidR="00D95CBC" w:rsidRPr="00051297" w:rsidRDefault="00D95CBC" w:rsidP="00D95CBC">
            <w:pPr>
              <w:spacing w:before="0"/>
              <w:ind w:firstLine="0"/>
              <w:rPr>
                <w:rFonts w:cs="Arial"/>
                <w:i/>
                <w:color w:val="000000"/>
                <w:sz w:val="20"/>
                <w:szCs w:val="20"/>
                <w:lang w:val="tr-TR"/>
              </w:rPr>
            </w:pPr>
          </w:p>
        </w:tc>
      </w:tr>
      <w:tr w:rsidR="00D95CBC" w:rsidRPr="00051297" w14:paraId="25E3C441" w14:textId="77777777" w:rsidTr="00D95CBC">
        <w:trPr>
          <w:cantSplit/>
        </w:trPr>
        <w:tc>
          <w:tcPr>
            <w:tcW w:w="4583" w:type="dxa"/>
            <w:tcBorders>
              <w:top w:val="single" w:sz="4" w:space="0" w:color="000000"/>
              <w:left w:val="single" w:sz="4" w:space="0" w:color="000000"/>
              <w:bottom w:val="single" w:sz="4" w:space="0" w:color="000000"/>
              <w:right w:val="single" w:sz="4" w:space="0" w:color="000000"/>
            </w:tcBorders>
          </w:tcPr>
          <w:p w14:paraId="0EA73C31" w14:textId="77777777" w:rsidR="00D95CBC" w:rsidRPr="00051297" w:rsidRDefault="00D95CBC" w:rsidP="00D95CBC">
            <w:pPr>
              <w:spacing w:before="0"/>
              <w:ind w:firstLine="0"/>
              <w:rPr>
                <w:rFonts w:cs="Arial"/>
                <w:i/>
                <w:color w:val="000000"/>
                <w:sz w:val="20"/>
                <w:szCs w:val="20"/>
                <w:lang w:val="tr-TR"/>
              </w:rPr>
            </w:pPr>
            <w:r w:rsidRPr="00051297">
              <w:rPr>
                <w:rFonts w:cs="Arial"/>
                <w:i/>
                <w:color w:val="000000"/>
                <w:sz w:val="20"/>
                <w:szCs w:val="20"/>
                <w:lang w:val="tr-TR"/>
              </w:rPr>
              <w:t>Derece:</w:t>
            </w:r>
          </w:p>
        </w:tc>
        <w:tc>
          <w:tcPr>
            <w:tcW w:w="4583" w:type="dxa"/>
            <w:tcBorders>
              <w:top w:val="single" w:sz="4" w:space="0" w:color="000000"/>
              <w:left w:val="single" w:sz="4" w:space="0" w:color="000000"/>
              <w:bottom w:val="single" w:sz="4" w:space="0" w:color="000000"/>
              <w:right w:val="single" w:sz="4" w:space="0" w:color="000000"/>
            </w:tcBorders>
          </w:tcPr>
          <w:p w14:paraId="40BCCBD0" w14:textId="77777777" w:rsidR="00D95CBC" w:rsidRPr="00051297" w:rsidRDefault="00D95CBC" w:rsidP="00D95CBC">
            <w:pPr>
              <w:spacing w:before="0"/>
              <w:ind w:firstLine="0"/>
              <w:rPr>
                <w:rFonts w:cs="Arial"/>
                <w:i/>
                <w:color w:val="000000"/>
                <w:sz w:val="20"/>
                <w:szCs w:val="20"/>
                <w:lang w:val="tr-TR"/>
              </w:rPr>
            </w:pPr>
          </w:p>
        </w:tc>
      </w:tr>
    </w:tbl>
    <w:p w14:paraId="2DECB55A" w14:textId="77777777" w:rsidR="00D95CBC" w:rsidRPr="00051297" w:rsidRDefault="00D95CBC" w:rsidP="00D95CBC">
      <w:pPr>
        <w:ind w:firstLine="0"/>
        <w:rPr>
          <w:rFonts w:cs="Arial"/>
          <w:i/>
          <w:color w:val="000000"/>
          <w:sz w:val="20"/>
          <w:szCs w:val="20"/>
          <w:lang w:val="tr-TR"/>
        </w:rPr>
      </w:pPr>
    </w:p>
    <w:p w14:paraId="6CF5F8F6" w14:textId="77777777" w:rsidR="00D95CBC" w:rsidRPr="00051297" w:rsidRDefault="00D95CBC" w:rsidP="00D95CBC">
      <w:pPr>
        <w:ind w:firstLine="0"/>
        <w:rPr>
          <w:rFonts w:cs="Arial"/>
          <w:color w:val="000000"/>
          <w:sz w:val="20"/>
          <w:szCs w:val="20"/>
          <w:lang w:val="tr-TR"/>
        </w:rPr>
      </w:pPr>
      <w:r w:rsidRPr="00051297">
        <w:rPr>
          <w:rFonts w:cs="Arial"/>
          <w:color w:val="000000"/>
          <w:sz w:val="20"/>
          <w:szCs w:val="20"/>
          <w:lang w:val="tr-TR"/>
        </w:rPr>
        <w:t xml:space="preserve">7. </w:t>
      </w:r>
      <w:r w:rsidRPr="00051297">
        <w:rPr>
          <w:rFonts w:cs="Arial"/>
          <w:color w:val="000000"/>
          <w:sz w:val="20"/>
          <w:szCs w:val="20"/>
          <w:lang w:val="tr-TR"/>
        </w:rPr>
        <w:tab/>
        <w:t>Yabancı Dil</w:t>
      </w:r>
    </w:p>
    <w:p w14:paraId="335CE935" w14:textId="77777777" w:rsidR="00D95CBC" w:rsidRPr="00051297" w:rsidRDefault="00D95CBC" w:rsidP="00D95CBC">
      <w:pPr>
        <w:ind w:firstLine="0"/>
        <w:rPr>
          <w:rFonts w:cs="Arial"/>
          <w:color w:val="000000"/>
          <w:sz w:val="20"/>
          <w:szCs w:val="20"/>
          <w:lang w:val="tr-TR"/>
        </w:rPr>
      </w:pPr>
      <w:r w:rsidRPr="00051297">
        <w:rPr>
          <w:rFonts w:cs="Arial"/>
          <w:color w:val="000000"/>
          <w:sz w:val="20"/>
          <w:szCs w:val="20"/>
          <w:lang w:val="tr-TR"/>
        </w:rPr>
        <w:t>(1’den 5’e kadar bir ölçeğe göre, 5 en iyi):</w:t>
      </w:r>
    </w:p>
    <w:tbl>
      <w:tblPr>
        <w:tblW w:w="0" w:type="auto"/>
        <w:tblInd w:w="-63" w:type="dxa"/>
        <w:tblLayout w:type="fixed"/>
        <w:tblCellMar>
          <w:left w:w="0" w:type="dxa"/>
          <w:right w:w="0" w:type="dxa"/>
        </w:tblCellMar>
        <w:tblLook w:val="0000" w:firstRow="0" w:lastRow="0" w:firstColumn="0" w:lastColumn="0" w:noHBand="0" w:noVBand="0"/>
      </w:tblPr>
      <w:tblGrid>
        <w:gridCol w:w="1489"/>
        <w:gridCol w:w="1559"/>
        <w:gridCol w:w="1666"/>
        <w:gridCol w:w="2303"/>
      </w:tblGrid>
      <w:tr w:rsidR="00D95CBC" w:rsidRPr="00051297" w14:paraId="0D571459" w14:textId="77777777" w:rsidTr="00D95CBC">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0E6B6934" w14:textId="77777777" w:rsidR="00D95CBC" w:rsidRPr="00051297" w:rsidRDefault="00D95CBC" w:rsidP="00D95CBC">
            <w:pPr>
              <w:spacing w:before="0"/>
              <w:ind w:firstLine="0"/>
              <w:jc w:val="center"/>
              <w:rPr>
                <w:rFonts w:cs="Arial"/>
                <w:i/>
                <w:color w:val="000000"/>
                <w:sz w:val="20"/>
                <w:szCs w:val="20"/>
                <w:lang w:val="tr-TR"/>
              </w:rPr>
            </w:pPr>
            <w:r w:rsidRPr="00051297">
              <w:rPr>
                <w:rFonts w:cs="Arial"/>
                <w:i/>
                <w:color w:val="000000"/>
                <w:sz w:val="20"/>
                <w:szCs w:val="20"/>
                <w:lang w:val="tr-TR"/>
              </w:rPr>
              <w:t>Dil</w:t>
            </w:r>
          </w:p>
        </w:tc>
        <w:tc>
          <w:tcPr>
            <w:tcW w:w="1559" w:type="dxa"/>
            <w:tcBorders>
              <w:top w:val="single" w:sz="6" w:space="0" w:color="000000"/>
              <w:left w:val="single" w:sz="6" w:space="0" w:color="000000"/>
              <w:bottom w:val="single" w:sz="6" w:space="0" w:color="000000"/>
              <w:right w:val="single" w:sz="6" w:space="0" w:color="000000"/>
            </w:tcBorders>
          </w:tcPr>
          <w:p w14:paraId="49AFA64A" w14:textId="77777777" w:rsidR="00D95CBC" w:rsidRPr="00051297" w:rsidRDefault="00D95CBC" w:rsidP="00D95CBC">
            <w:pPr>
              <w:spacing w:before="0"/>
              <w:ind w:firstLine="0"/>
              <w:jc w:val="center"/>
              <w:rPr>
                <w:rFonts w:cs="Arial"/>
                <w:i/>
                <w:color w:val="000000"/>
                <w:sz w:val="20"/>
                <w:szCs w:val="20"/>
                <w:lang w:val="tr-TR"/>
              </w:rPr>
            </w:pPr>
            <w:r w:rsidRPr="00051297">
              <w:rPr>
                <w:rFonts w:cs="Arial"/>
                <w:i/>
                <w:color w:val="000000"/>
                <w:sz w:val="20"/>
                <w:szCs w:val="20"/>
                <w:lang w:val="tr-TR"/>
              </w:rPr>
              <w:t>Okuma</w:t>
            </w:r>
          </w:p>
        </w:tc>
        <w:tc>
          <w:tcPr>
            <w:tcW w:w="1666" w:type="dxa"/>
            <w:tcBorders>
              <w:top w:val="single" w:sz="6" w:space="0" w:color="000000"/>
              <w:left w:val="single" w:sz="6" w:space="0" w:color="000000"/>
              <w:bottom w:val="single" w:sz="6" w:space="0" w:color="000000"/>
              <w:right w:val="single" w:sz="6" w:space="0" w:color="000000"/>
            </w:tcBorders>
          </w:tcPr>
          <w:p w14:paraId="728B39C6" w14:textId="77777777" w:rsidR="00D95CBC" w:rsidRPr="00051297" w:rsidRDefault="00D95CBC" w:rsidP="00D95CBC">
            <w:pPr>
              <w:spacing w:before="0"/>
              <w:ind w:firstLine="0"/>
              <w:jc w:val="center"/>
              <w:rPr>
                <w:rFonts w:cs="Arial"/>
                <w:i/>
                <w:color w:val="000000"/>
                <w:sz w:val="20"/>
                <w:szCs w:val="20"/>
                <w:lang w:val="tr-TR"/>
              </w:rPr>
            </w:pPr>
            <w:r w:rsidRPr="00051297">
              <w:rPr>
                <w:rFonts w:cs="Arial"/>
                <w:i/>
                <w:color w:val="000000"/>
                <w:sz w:val="20"/>
                <w:szCs w:val="20"/>
                <w:lang w:val="tr-TR"/>
              </w:rPr>
              <w:t>Konuşma</w:t>
            </w:r>
          </w:p>
        </w:tc>
        <w:tc>
          <w:tcPr>
            <w:tcW w:w="2303" w:type="dxa"/>
            <w:tcBorders>
              <w:top w:val="single" w:sz="6" w:space="0" w:color="000000"/>
              <w:left w:val="single" w:sz="6" w:space="0" w:color="000000"/>
              <w:bottom w:val="single" w:sz="6" w:space="0" w:color="000000"/>
              <w:right w:val="single" w:sz="6" w:space="0" w:color="000000"/>
            </w:tcBorders>
          </w:tcPr>
          <w:p w14:paraId="6234596A" w14:textId="77777777" w:rsidR="00D95CBC" w:rsidRPr="00051297" w:rsidRDefault="00D95CBC" w:rsidP="00D95CBC">
            <w:pPr>
              <w:spacing w:before="0"/>
              <w:ind w:firstLine="0"/>
              <w:jc w:val="center"/>
              <w:rPr>
                <w:rFonts w:cs="Arial"/>
                <w:i/>
                <w:color w:val="000000"/>
                <w:sz w:val="20"/>
                <w:szCs w:val="20"/>
                <w:lang w:val="tr-TR"/>
              </w:rPr>
            </w:pPr>
            <w:r w:rsidRPr="00051297">
              <w:rPr>
                <w:rFonts w:cs="Arial"/>
                <w:i/>
                <w:color w:val="000000"/>
                <w:sz w:val="20"/>
                <w:szCs w:val="20"/>
                <w:lang w:val="tr-TR"/>
              </w:rPr>
              <w:t>Yazma</w:t>
            </w:r>
          </w:p>
        </w:tc>
      </w:tr>
      <w:tr w:rsidR="00D95CBC" w:rsidRPr="00051297" w14:paraId="5B2CE30B" w14:textId="77777777" w:rsidTr="00D95CBC">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60B44FD4" w14:textId="77777777" w:rsidR="00D95CBC" w:rsidRPr="00051297" w:rsidRDefault="00D95CBC" w:rsidP="00D95CBC">
            <w:pPr>
              <w:spacing w:before="0"/>
              <w:ind w:firstLine="0"/>
              <w:rPr>
                <w:rFonts w:cs="Arial"/>
                <w:i/>
                <w:color w:val="000000"/>
                <w:sz w:val="20"/>
                <w:szCs w:val="20"/>
                <w:lang w:val="tr-TR"/>
              </w:rPr>
            </w:pPr>
          </w:p>
        </w:tc>
        <w:tc>
          <w:tcPr>
            <w:tcW w:w="1559" w:type="dxa"/>
            <w:tcBorders>
              <w:top w:val="single" w:sz="6" w:space="0" w:color="000000"/>
              <w:left w:val="single" w:sz="6" w:space="0" w:color="000000"/>
              <w:bottom w:val="single" w:sz="6" w:space="0" w:color="000000"/>
              <w:right w:val="single" w:sz="6" w:space="0" w:color="000000"/>
            </w:tcBorders>
          </w:tcPr>
          <w:p w14:paraId="00676C62" w14:textId="77777777" w:rsidR="00D95CBC" w:rsidRPr="00051297" w:rsidRDefault="00D95CBC" w:rsidP="00D95CBC">
            <w:pPr>
              <w:spacing w:before="0"/>
              <w:ind w:firstLine="0"/>
              <w:rPr>
                <w:rFonts w:cs="Arial"/>
                <w:i/>
                <w:color w:val="000000"/>
                <w:sz w:val="20"/>
                <w:szCs w:val="20"/>
                <w:lang w:val="tr-TR"/>
              </w:rPr>
            </w:pPr>
          </w:p>
        </w:tc>
        <w:tc>
          <w:tcPr>
            <w:tcW w:w="1666" w:type="dxa"/>
            <w:tcBorders>
              <w:top w:val="single" w:sz="6" w:space="0" w:color="000000"/>
              <w:left w:val="single" w:sz="6" w:space="0" w:color="000000"/>
              <w:bottom w:val="single" w:sz="6" w:space="0" w:color="000000"/>
              <w:right w:val="single" w:sz="6" w:space="0" w:color="000000"/>
            </w:tcBorders>
          </w:tcPr>
          <w:p w14:paraId="1AB5A274" w14:textId="77777777" w:rsidR="00D95CBC" w:rsidRPr="00051297" w:rsidRDefault="00D95CBC" w:rsidP="00D95CBC">
            <w:pPr>
              <w:spacing w:before="0"/>
              <w:ind w:firstLine="0"/>
              <w:rPr>
                <w:rFonts w:cs="Arial"/>
                <w:i/>
                <w:color w:val="000000"/>
                <w:sz w:val="20"/>
                <w:szCs w:val="20"/>
                <w:lang w:val="tr-TR"/>
              </w:rPr>
            </w:pPr>
          </w:p>
        </w:tc>
        <w:tc>
          <w:tcPr>
            <w:tcW w:w="2303" w:type="dxa"/>
            <w:tcBorders>
              <w:top w:val="single" w:sz="6" w:space="0" w:color="000000"/>
              <w:left w:val="single" w:sz="6" w:space="0" w:color="000000"/>
              <w:bottom w:val="single" w:sz="6" w:space="0" w:color="000000"/>
              <w:right w:val="single" w:sz="6" w:space="0" w:color="000000"/>
            </w:tcBorders>
          </w:tcPr>
          <w:p w14:paraId="4525EE1F" w14:textId="77777777" w:rsidR="00D95CBC" w:rsidRPr="00051297" w:rsidRDefault="00D95CBC" w:rsidP="00D95CBC">
            <w:pPr>
              <w:spacing w:before="0"/>
              <w:ind w:firstLine="0"/>
              <w:rPr>
                <w:rFonts w:cs="Arial"/>
                <w:i/>
                <w:color w:val="000000"/>
                <w:sz w:val="20"/>
                <w:szCs w:val="20"/>
                <w:lang w:val="tr-TR"/>
              </w:rPr>
            </w:pPr>
          </w:p>
        </w:tc>
      </w:tr>
    </w:tbl>
    <w:p w14:paraId="640EF748" w14:textId="77777777" w:rsidR="00D95CBC" w:rsidRPr="00051297" w:rsidRDefault="00D95CBC" w:rsidP="00D95CBC">
      <w:pPr>
        <w:spacing w:before="0"/>
        <w:ind w:firstLine="0"/>
        <w:rPr>
          <w:rFonts w:cs="Arial"/>
          <w:i/>
          <w:color w:val="000000"/>
          <w:sz w:val="20"/>
          <w:szCs w:val="20"/>
          <w:lang w:val="tr-TR"/>
        </w:rPr>
      </w:pPr>
    </w:p>
    <w:p w14:paraId="2D3180A4" w14:textId="77777777" w:rsidR="00D95CBC" w:rsidRPr="00051297" w:rsidRDefault="00D95CBC" w:rsidP="00D95CBC">
      <w:pPr>
        <w:spacing w:before="0"/>
        <w:ind w:firstLine="0"/>
        <w:rPr>
          <w:rFonts w:cs="Arial"/>
          <w:color w:val="000000"/>
          <w:sz w:val="20"/>
          <w:szCs w:val="20"/>
          <w:lang w:val="tr-TR"/>
        </w:rPr>
      </w:pPr>
      <w:r w:rsidRPr="00051297">
        <w:rPr>
          <w:rFonts w:cs="Arial"/>
          <w:color w:val="000000"/>
          <w:sz w:val="20"/>
          <w:szCs w:val="20"/>
          <w:lang w:val="tr-TR"/>
        </w:rPr>
        <w:t>8.</w:t>
      </w:r>
      <w:r w:rsidRPr="00051297">
        <w:rPr>
          <w:rFonts w:cs="Arial"/>
          <w:color w:val="000000"/>
          <w:sz w:val="20"/>
          <w:szCs w:val="20"/>
          <w:lang w:val="tr-TR"/>
        </w:rPr>
        <w:tab/>
        <w:t>Mesleki kurumlara üyeliği:</w:t>
      </w:r>
    </w:p>
    <w:p w14:paraId="5F20D43D" w14:textId="77777777" w:rsidR="00D95CBC" w:rsidRPr="00051297" w:rsidRDefault="00D95CBC" w:rsidP="00D95CBC">
      <w:pPr>
        <w:spacing w:before="0"/>
        <w:ind w:firstLine="0"/>
        <w:rPr>
          <w:rFonts w:cs="Arial"/>
          <w:color w:val="000000"/>
          <w:sz w:val="20"/>
          <w:szCs w:val="20"/>
          <w:lang w:val="tr-TR"/>
        </w:rPr>
      </w:pPr>
      <w:r w:rsidRPr="00051297">
        <w:rPr>
          <w:rFonts w:cs="Arial"/>
          <w:color w:val="000000"/>
          <w:sz w:val="20"/>
          <w:szCs w:val="20"/>
          <w:lang w:val="tr-TR"/>
        </w:rPr>
        <w:t>9.</w:t>
      </w:r>
      <w:r w:rsidRPr="00051297">
        <w:rPr>
          <w:rFonts w:cs="Arial"/>
          <w:color w:val="000000"/>
          <w:sz w:val="20"/>
          <w:szCs w:val="20"/>
          <w:lang w:val="tr-TR"/>
        </w:rPr>
        <w:tab/>
        <w:t>Diğer yetenekler (mesela bilgisayar bilgisi, vb.):</w:t>
      </w:r>
      <w:r w:rsidRPr="00051297">
        <w:rPr>
          <w:rFonts w:cs="Arial"/>
          <w:color w:val="000000"/>
          <w:sz w:val="20"/>
          <w:szCs w:val="20"/>
          <w:lang w:val="tr-TR"/>
        </w:rPr>
        <w:tab/>
      </w:r>
    </w:p>
    <w:p w14:paraId="097B1F00" w14:textId="77777777" w:rsidR="00D95CBC" w:rsidRPr="00051297" w:rsidRDefault="00D95CBC" w:rsidP="00D95CBC">
      <w:pPr>
        <w:spacing w:before="0"/>
        <w:ind w:firstLine="0"/>
        <w:rPr>
          <w:rFonts w:cs="Arial"/>
          <w:color w:val="000000"/>
          <w:sz w:val="20"/>
          <w:szCs w:val="20"/>
          <w:lang w:val="tr-TR"/>
        </w:rPr>
      </w:pPr>
      <w:r w:rsidRPr="00051297">
        <w:rPr>
          <w:rFonts w:cs="Arial"/>
          <w:color w:val="000000"/>
          <w:sz w:val="20"/>
          <w:szCs w:val="20"/>
          <w:lang w:val="tr-TR"/>
        </w:rPr>
        <w:t>10.</w:t>
      </w:r>
      <w:r w:rsidRPr="00051297">
        <w:rPr>
          <w:rFonts w:cs="Arial"/>
          <w:color w:val="000000"/>
          <w:sz w:val="20"/>
          <w:szCs w:val="20"/>
          <w:lang w:val="tr-TR"/>
        </w:rPr>
        <w:tab/>
        <w:t>Mevcut pozisyon:</w:t>
      </w:r>
    </w:p>
    <w:p w14:paraId="5360F99F" w14:textId="77777777" w:rsidR="00D95CBC" w:rsidRPr="00051297" w:rsidRDefault="00D95CBC" w:rsidP="00D95CBC">
      <w:pPr>
        <w:spacing w:before="0"/>
        <w:ind w:firstLine="0"/>
        <w:rPr>
          <w:rFonts w:cs="Arial"/>
          <w:color w:val="000000"/>
          <w:sz w:val="20"/>
          <w:szCs w:val="20"/>
          <w:lang w:val="tr-TR"/>
        </w:rPr>
      </w:pPr>
      <w:r w:rsidRPr="00051297">
        <w:rPr>
          <w:rFonts w:cs="Arial"/>
          <w:color w:val="000000"/>
          <w:sz w:val="20"/>
          <w:szCs w:val="20"/>
          <w:lang w:val="tr-TR"/>
        </w:rPr>
        <w:t>11.</w:t>
      </w:r>
      <w:r w:rsidRPr="00051297">
        <w:rPr>
          <w:rFonts w:cs="Arial"/>
          <w:color w:val="000000"/>
          <w:sz w:val="20"/>
          <w:szCs w:val="20"/>
          <w:lang w:val="tr-TR"/>
        </w:rPr>
        <w:tab/>
        <w:t>Mesleki deneyim süresi:</w:t>
      </w:r>
    </w:p>
    <w:p w14:paraId="4A55328F" w14:textId="77777777" w:rsidR="00D95CBC" w:rsidRPr="00051297" w:rsidRDefault="00D95CBC" w:rsidP="00D95CBC">
      <w:pPr>
        <w:spacing w:before="0"/>
        <w:ind w:firstLine="0"/>
        <w:rPr>
          <w:rFonts w:cs="Arial"/>
          <w:color w:val="000000"/>
          <w:sz w:val="20"/>
          <w:szCs w:val="20"/>
          <w:lang w:val="tr-TR"/>
        </w:rPr>
      </w:pPr>
      <w:r w:rsidRPr="00051297">
        <w:rPr>
          <w:rFonts w:cs="Arial"/>
          <w:color w:val="000000"/>
          <w:sz w:val="20"/>
          <w:szCs w:val="20"/>
          <w:lang w:val="tr-TR"/>
        </w:rPr>
        <w:t>12.</w:t>
      </w:r>
      <w:r w:rsidRPr="00051297">
        <w:rPr>
          <w:rFonts w:cs="Arial"/>
          <w:color w:val="000000"/>
          <w:sz w:val="20"/>
          <w:szCs w:val="20"/>
          <w:lang w:val="tr-TR"/>
        </w:rPr>
        <w:tab/>
        <w:t>Kilit özellikleri:</w:t>
      </w:r>
    </w:p>
    <w:p w14:paraId="41818412" w14:textId="77777777" w:rsidR="00D95CBC" w:rsidRPr="00051297" w:rsidRDefault="00D95CBC" w:rsidP="00D95CBC">
      <w:pPr>
        <w:spacing w:before="0"/>
        <w:ind w:firstLine="0"/>
        <w:rPr>
          <w:rFonts w:cs="Arial"/>
          <w:color w:val="000000"/>
          <w:sz w:val="20"/>
          <w:szCs w:val="20"/>
          <w:lang w:val="tr-TR"/>
        </w:rPr>
      </w:pPr>
      <w:r w:rsidRPr="00051297">
        <w:rPr>
          <w:rFonts w:cs="Arial"/>
          <w:color w:val="000000"/>
          <w:sz w:val="20"/>
          <w:szCs w:val="20"/>
          <w:lang w:val="tr-TR"/>
        </w:rPr>
        <w:t>13.</w:t>
      </w:r>
      <w:r w:rsidRPr="00051297">
        <w:rPr>
          <w:rFonts w:cs="Arial"/>
          <w:color w:val="000000"/>
          <w:sz w:val="20"/>
          <w:szCs w:val="20"/>
          <w:lang w:val="tr-TR"/>
        </w:rPr>
        <w:tab/>
        <w:t>Bölgesel deneyimi:</w:t>
      </w:r>
    </w:p>
    <w:p w14:paraId="20B48480" w14:textId="77777777" w:rsidR="00D95CBC" w:rsidRPr="00051297" w:rsidRDefault="00D95CBC" w:rsidP="00D95CBC">
      <w:pPr>
        <w:spacing w:before="0"/>
        <w:ind w:firstLine="0"/>
        <w:rPr>
          <w:rFonts w:cs="Arial"/>
          <w:color w:val="000000"/>
          <w:sz w:val="20"/>
          <w:szCs w:val="20"/>
          <w:lang w:val="tr-TR"/>
        </w:rPr>
      </w:pPr>
    </w:p>
    <w:tbl>
      <w:tblPr>
        <w:tblW w:w="9165" w:type="dxa"/>
        <w:tblInd w:w="-65" w:type="dxa"/>
        <w:tblLayout w:type="fixed"/>
        <w:tblCellMar>
          <w:left w:w="0" w:type="dxa"/>
          <w:right w:w="0" w:type="dxa"/>
        </w:tblCellMar>
        <w:tblLook w:val="0000" w:firstRow="0" w:lastRow="0" w:firstColumn="0" w:lastColumn="0" w:noHBand="0" w:noVBand="0"/>
      </w:tblPr>
      <w:tblGrid>
        <w:gridCol w:w="3055"/>
        <w:gridCol w:w="3055"/>
        <w:gridCol w:w="3055"/>
      </w:tblGrid>
      <w:tr w:rsidR="00D95CBC" w:rsidRPr="00051297" w14:paraId="34866A2F" w14:textId="77777777" w:rsidTr="00D95CBC">
        <w:trPr>
          <w:cantSplit/>
        </w:trPr>
        <w:tc>
          <w:tcPr>
            <w:tcW w:w="3055" w:type="dxa"/>
            <w:tcBorders>
              <w:top w:val="single" w:sz="4" w:space="0" w:color="000000"/>
              <w:left w:val="single" w:sz="4" w:space="0" w:color="000000"/>
              <w:bottom w:val="single" w:sz="4" w:space="0" w:color="000000"/>
              <w:right w:val="single" w:sz="4" w:space="0" w:color="000000"/>
            </w:tcBorders>
          </w:tcPr>
          <w:p w14:paraId="484BF3CC" w14:textId="77777777" w:rsidR="00D95CBC" w:rsidRPr="00051297" w:rsidRDefault="00D95CBC" w:rsidP="00D95CBC">
            <w:pPr>
              <w:spacing w:before="0"/>
              <w:ind w:firstLine="0"/>
              <w:rPr>
                <w:rFonts w:cs="Arial"/>
                <w:i/>
                <w:color w:val="000000"/>
                <w:sz w:val="20"/>
                <w:szCs w:val="20"/>
                <w:lang w:val="tr-TR"/>
              </w:rPr>
            </w:pPr>
            <w:r w:rsidRPr="00051297">
              <w:rPr>
                <w:rFonts w:cs="Arial"/>
                <w:i/>
                <w:color w:val="000000"/>
                <w:sz w:val="20"/>
                <w:szCs w:val="20"/>
                <w:lang w:val="tr-TR"/>
              </w:rPr>
              <w:t>Ülke/Bölge/Şehir</w:t>
            </w:r>
          </w:p>
        </w:tc>
        <w:tc>
          <w:tcPr>
            <w:tcW w:w="3055" w:type="dxa"/>
            <w:tcBorders>
              <w:top w:val="single" w:sz="4" w:space="0" w:color="000000"/>
              <w:left w:val="single" w:sz="4" w:space="0" w:color="000000"/>
              <w:bottom w:val="single" w:sz="4" w:space="0" w:color="000000"/>
              <w:right w:val="single" w:sz="4" w:space="0" w:color="000000"/>
            </w:tcBorders>
          </w:tcPr>
          <w:p w14:paraId="24D4B606" w14:textId="77777777" w:rsidR="00D95CBC" w:rsidRPr="00051297" w:rsidRDefault="00D95CBC" w:rsidP="00D95CBC">
            <w:pPr>
              <w:spacing w:before="0"/>
              <w:ind w:firstLine="0"/>
              <w:rPr>
                <w:rFonts w:cs="Arial"/>
                <w:i/>
                <w:color w:val="000000"/>
                <w:sz w:val="20"/>
                <w:szCs w:val="20"/>
                <w:lang w:val="tr-TR"/>
              </w:rPr>
            </w:pPr>
            <w:r w:rsidRPr="00051297">
              <w:rPr>
                <w:rFonts w:cs="Arial"/>
                <w:i/>
                <w:color w:val="000000"/>
                <w:sz w:val="20"/>
                <w:szCs w:val="20"/>
                <w:lang w:val="tr-TR"/>
              </w:rPr>
              <w:t>Tarih: (ay/yıl) tarihinden (ay/yıl) tarihine kadar)</w:t>
            </w:r>
          </w:p>
        </w:tc>
        <w:tc>
          <w:tcPr>
            <w:tcW w:w="3055" w:type="dxa"/>
            <w:tcBorders>
              <w:top w:val="single" w:sz="4" w:space="0" w:color="000000"/>
              <w:left w:val="single" w:sz="4" w:space="0" w:color="000000"/>
              <w:bottom w:val="single" w:sz="4" w:space="0" w:color="000000"/>
              <w:right w:val="single" w:sz="4" w:space="0" w:color="000000"/>
            </w:tcBorders>
          </w:tcPr>
          <w:p w14:paraId="0F57C0A6" w14:textId="77777777" w:rsidR="00D95CBC" w:rsidRPr="00051297" w:rsidRDefault="00D95CBC" w:rsidP="00D95CBC">
            <w:pPr>
              <w:spacing w:before="0"/>
              <w:ind w:firstLine="0"/>
              <w:rPr>
                <w:rFonts w:cs="Arial"/>
                <w:i/>
                <w:color w:val="000000"/>
                <w:sz w:val="20"/>
                <w:szCs w:val="20"/>
                <w:lang w:val="tr-TR"/>
              </w:rPr>
            </w:pPr>
            <w:r w:rsidRPr="00051297">
              <w:rPr>
                <w:rFonts w:cs="Arial"/>
                <w:i/>
                <w:color w:val="000000"/>
                <w:sz w:val="20"/>
                <w:szCs w:val="20"/>
                <w:lang w:val="tr-TR"/>
              </w:rPr>
              <w:t>Projenin adı ve kısa tanımı</w:t>
            </w:r>
          </w:p>
        </w:tc>
      </w:tr>
      <w:tr w:rsidR="00D95CBC" w:rsidRPr="00051297" w14:paraId="688FB862" w14:textId="77777777" w:rsidTr="00D95CBC">
        <w:trPr>
          <w:cantSplit/>
        </w:trPr>
        <w:tc>
          <w:tcPr>
            <w:tcW w:w="3055" w:type="dxa"/>
            <w:tcBorders>
              <w:top w:val="single" w:sz="4" w:space="0" w:color="000000"/>
              <w:left w:val="single" w:sz="4" w:space="0" w:color="000000"/>
              <w:bottom w:val="single" w:sz="4" w:space="0" w:color="000000"/>
              <w:right w:val="single" w:sz="4" w:space="0" w:color="000000"/>
            </w:tcBorders>
          </w:tcPr>
          <w:p w14:paraId="23A46AA9" w14:textId="77777777" w:rsidR="00D95CBC" w:rsidRPr="00051297" w:rsidRDefault="00D95CBC" w:rsidP="00D95CBC">
            <w:pPr>
              <w:spacing w:before="0"/>
              <w:ind w:firstLine="0"/>
              <w:rPr>
                <w:rFonts w:cs="Arial"/>
                <w:i/>
                <w:color w:val="000000"/>
                <w:sz w:val="20"/>
                <w:szCs w:val="20"/>
                <w:lang w:val="tr-TR"/>
              </w:rPr>
            </w:pPr>
          </w:p>
        </w:tc>
        <w:tc>
          <w:tcPr>
            <w:tcW w:w="3055" w:type="dxa"/>
            <w:tcBorders>
              <w:top w:val="single" w:sz="4" w:space="0" w:color="000000"/>
              <w:left w:val="single" w:sz="4" w:space="0" w:color="000000"/>
              <w:bottom w:val="single" w:sz="4" w:space="0" w:color="000000"/>
              <w:right w:val="single" w:sz="4" w:space="0" w:color="000000"/>
            </w:tcBorders>
          </w:tcPr>
          <w:p w14:paraId="759CAA36" w14:textId="77777777" w:rsidR="00D95CBC" w:rsidRPr="00051297" w:rsidRDefault="00D95CBC" w:rsidP="00D95CBC">
            <w:pPr>
              <w:spacing w:before="0"/>
              <w:ind w:firstLine="0"/>
              <w:rPr>
                <w:rFonts w:cs="Arial"/>
                <w:i/>
                <w:color w:val="000000"/>
                <w:sz w:val="20"/>
                <w:szCs w:val="20"/>
                <w:lang w:val="tr-TR"/>
              </w:rPr>
            </w:pPr>
          </w:p>
        </w:tc>
        <w:tc>
          <w:tcPr>
            <w:tcW w:w="3055" w:type="dxa"/>
            <w:tcBorders>
              <w:top w:val="single" w:sz="4" w:space="0" w:color="000000"/>
              <w:left w:val="single" w:sz="4" w:space="0" w:color="000000"/>
              <w:bottom w:val="single" w:sz="4" w:space="0" w:color="000000"/>
              <w:right w:val="single" w:sz="4" w:space="0" w:color="000000"/>
            </w:tcBorders>
          </w:tcPr>
          <w:p w14:paraId="163ACB23" w14:textId="77777777" w:rsidR="00D95CBC" w:rsidRPr="00051297" w:rsidRDefault="00D95CBC" w:rsidP="00D95CBC">
            <w:pPr>
              <w:spacing w:before="0"/>
              <w:ind w:firstLine="0"/>
              <w:rPr>
                <w:rFonts w:cs="Arial"/>
                <w:i/>
                <w:color w:val="000000"/>
                <w:sz w:val="20"/>
                <w:szCs w:val="20"/>
                <w:lang w:val="tr-TR"/>
              </w:rPr>
            </w:pPr>
          </w:p>
        </w:tc>
      </w:tr>
      <w:tr w:rsidR="00D95CBC" w:rsidRPr="00051297" w14:paraId="20E25200" w14:textId="77777777" w:rsidTr="00D95CBC">
        <w:trPr>
          <w:cantSplit/>
        </w:trPr>
        <w:tc>
          <w:tcPr>
            <w:tcW w:w="3055" w:type="dxa"/>
            <w:tcBorders>
              <w:top w:val="single" w:sz="4" w:space="0" w:color="000000"/>
              <w:left w:val="single" w:sz="4" w:space="0" w:color="000000"/>
              <w:bottom w:val="single" w:sz="4" w:space="0" w:color="000000"/>
              <w:right w:val="single" w:sz="4" w:space="0" w:color="000000"/>
            </w:tcBorders>
          </w:tcPr>
          <w:p w14:paraId="6CA16A0E" w14:textId="77777777" w:rsidR="00D95CBC" w:rsidRPr="00051297" w:rsidRDefault="00D95CBC" w:rsidP="00D95CBC">
            <w:pPr>
              <w:spacing w:before="0"/>
              <w:ind w:firstLine="0"/>
              <w:rPr>
                <w:rFonts w:cs="Arial"/>
                <w:i/>
                <w:color w:val="000000"/>
                <w:sz w:val="20"/>
                <w:szCs w:val="20"/>
                <w:lang w:val="tr-TR"/>
              </w:rPr>
            </w:pPr>
          </w:p>
        </w:tc>
        <w:tc>
          <w:tcPr>
            <w:tcW w:w="3055" w:type="dxa"/>
            <w:tcBorders>
              <w:top w:val="single" w:sz="4" w:space="0" w:color="000000"/>
              <w:left w:val="single" w:sz="4" w:space="0" w:color="000000"/>
              <w:bottom w:val="single" w:sz="4" w:space="0" w:color="000000"/>
              <w:right w:val="single" w:sz="4" w:space="0" w:color="000000"/>
            </w:tcBorders>
          </w:tcPr>
          <w:p w14:paraId="076E8EDB" w14:textId="77777777" w:rsidR="00D95CBC" w:rsidRPr="00051297" w:rsidRDefault="00D95CBC" w:rsidP="00D95CBC">
            <w:pPr>
              <w:spacing w:before="0"/>
              <w:ind w:firstLine="0"/>
              <w:rPr>
                <w:rFonts w:cs="Arial"/>
                <w:i/>
                <w:color w:val="000000"/>
                <w:sz w:val="20"/>
                <w:szCs w:val="20"/>
                <w:lang w:val="tr-TR"/>
              </w:rPr>
            </w:pPr>
          </w:p>
        </w:tc>
        <w:tc>
          <w:tcPr>
            <w:tcW w:w="3055" w:type="dxa"/>
            <w:tcBorders>
              <w:top w:val="single" w:sz="4" w:space="0" w:color="000000"/>
              <w:left w:val="single" w:sz="4" w:space="0" w:color="000000"/>
              <w:bottom w:val="single" w:sz="4" w:space="0" w:color="000000"/>
              <w:right w:val="single" w:sz="4" w:space="0" w:color="000000"/>
            </w:tcBorders>
          </w:tcPr>
          <w:p w14:paraId="376B0D19" w14:textId="77777777" w:rsidR="00D95CBC" w:rsidRPr="00051297" w:rsidRDefault="00D95CBC" w:rsidP="00D95CBC">
            <w:pPr>
              <w:spacing w:before="0"/>
              <w:ind w:firstLine="0"/>
              <w:rPr>
                <w:rFonts w:cs="Arial"/>
                <w:i/>
                <w:color w:val="000000"/>
                <w:sz w:val="20"/>
                <w:szCs w:val="20"/>
                <w:lang w:val="tr-TR"/>
              </w:rPr>
            </w:pPr>
          </w:p>
        </w:tc>
      </w:tr>
    </w:tbl>
    <w:p w14:paraId="25707C47" w14:textId="77777777" w:rsidR="00D95CBC" w:rsidRPr="00051297" w:rsidRDefault="00D95CBC" w:rsidP="00D95CBC">
      <w:pPr>
        <w:spacing w:before="0"/>
        <w:ind w:firstLine="0"/>
        <w:rPr>
          <w:rFonts w:cs="Arial"/>
          <w:i/>
          <w:color w:val="000000"/>
          <w:sz w:val="20"/>
          <w:szCs w:val="20"/>
          <w:lang w:val="tr-TR"/>
        </w:rPr>
      </w:pPr>
    </w:p>
    <w:p w14:paraId="675C850F" w14:textId="77777777" w:rsidR="00D95CBC" w:rsidRPr="00051297" w:rsidRDefault="00D95CBC" w:rsidP="00D95CBC">
      <w:pPr>
        <w:keepLines/>
        <w:spacing w:before="0"/>
        <w:ind w:firstLine="0"/>
        <w:rPr>
          <w:rFonts w:cs="Arial"/>
          <w:color w:val="000000"/>
          <w:sz w:val="20"/>
          <w:szCs w:val="20"/>
          <w:lang w:val="tr-TR"/>
        </w:rPr>
      </w:pPr>
      <w:r w:rsidRPr="00051297">
        <w:rPr>
          <w:rFonts w:cs="Arial"/>
          <w:color w:val="000000"/>
          <w:sz w:val="20"/>
          <w:szCs w:val="20"/>
          <w:lang w:val="tr-TR"/>
        </w:rPr>
        <w:t>14.</w:t>
      </w:r>
      <w:r w:rsidRPr="00051297">
        <w:rPr>
          <w:rFonts w:cs="Arial"/>
          <w:color w:val="000000"/>
          <w:sz w:val="20"/>
          <w:szCs w:val="20"/>
          <w:lang w:val="tr-TR"/>
        </w:rPr>
        <w:tab/>
        <w:t>Mesleki deneyim:</w:t>
      </w:r>
    </w:p>
    <w:p w14:paraId="63698569" w14:textId="77777777" w:rsidR="00D95CBC" w:rsidRPr="00051297" w:rsidRDefault="00D95CBC" w:rsidP="00D95CBC">
      <w:pPr>
        <w:keepLines/>
        <w:spacing w:before="0"/>
        <w:ind w:firstLine="0"/>
        <w:rPr>
          <w:rFonts w:cs="Arial"/>
          <w:color w:val="000000"/>
          <w:sz w:val="20"/>
          <w:szCs w:val="20"/>
          <w:lang w:val="tr-TR"/>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D95CBC" w:rsidRPr="00051297" w14:paraId="5F2D8872" w14:textId="77777777" w:rsidTr="00D95CBC">
        <w:trPr>
          <w:cantSplit/>
        </w:trPr>
        <w:tc>
          <w:tcPr>
            <w:tcW w:w="4583" w:type="dxa"/>
            <w:tcBorders>
              <w:top w:val="single" w:sz="4" w:space="0" w:color="000000"/>
              <w:left w:val="single" w:sz="4" w:space="0" w:color="000000"/>
              <w:bottom w:val="single" w:sz="4" w:space="0" w:color="000000"/>
              <w:right w:val="single" w:sz="4" w:space="0" w:color="000000"/>
            </w:tcBorders>
          </w:tcPr>
          <w:p w14:paraId="622FFBBD" w14:textId="77777777" w:rsidR="00D95CBC" w:rsidRPr="00051297" w:rsidRDefault="00D95CBC" w:rsidP="00D95CBC">
            <w:pPr>
              <w:keepLines/>
              <w:spacing w:before="0"/>
              <w:ind w:firstLine="0"/>
              <w:rPr>
                <w:rFonts w:cs="Arial"/>
                <w:i/>
                <w:color w:val="000000"/>
                <w:sz w:val="20"/>
                <w:szCs w:val="20"/>
                <w:lang w:val="tr-TR"/>
              </w:rPr>
            </w:pPr>
            <w:r w:rsidRPr="00051297">
              <w:rPr>
                <w:rFonts w:cs="Arial"/>
                <w:i/>
                <w:color w:val="000000"/>
                <w:sz w:val="20"/>
                <w:szCs w:val="20"/>
                <w:lang w:val="tr-TR"/>
              </w:rPr>
              <w:t>Tarih: (ay/yıl) tarihinden (ay/yıl) tarihine kadar</w:t>
            </w:r>
          </w:p>
        </w:tc>
        <w:tc>
          <w:tcPr>
            <w:tcW w:w="4583" w:type="dxa"/>
            <w:tcBorders>
              <w:top w:val="single" w:sz="4" w:space="0" w:color="000000"/>
              <w:left w:val="single" w:sz="4" w:space="0" w:color="000000"/>
              <w:bottom w:val="single" w:sz="4" w:space="0" w:color="000000"/>
              <w:right w:val="single" w:sz="4" w:space="0" w:color="000000"/>
            </w:tcBorders>
          </w:tcPr>
          <w:p w14:paraId="65D95F65" w14:textId="77777777" w:rsidR="00D95CBC" w:rsidRPr="00051297" w:rsidRDefault="00D95CBC" w:rsidP="00D95CBC">
            <w:pPr>
              <w:pStyle w:val="GvdeMetni"/>
              <w:keepLines/>
              <w:spacing w:before="0"/>
              <w:ind w:firstLine="0"/>
              <w:rPr>
                <w:rFonts w:cs="Arial"/>
                <w:i/>
                <w:color w:val="000000"/>
                <w:sz w:val="20"/>
                <w:lang w:val="tr-TR"/>
              </w:rPr>
            </w:pPr>
          </w:p>
        </w:tc>
      </w:tr>
      <w:tr w:rsidR="00D95CBC" w:rsidRPr="00051297" w14:paraId="43444163" w14:textId="77777777" w:rsidTr="00D95CBC">
        <w:trPr>
          <w:cantSplit/>
        </w:trPr>
        <w:tc>
          <w:tcPr>
            <w:tcW w:w="4583" w:type="dxa"/>
            <w:tcBorders>
              <w:top w:val="single" w:sz="4" w:space="0" w:color="000000"/>
              <w:left w:val="single" w:sz="4" w:space="0" w:color="000000"/>
              <w:bottom w:val="single" w:sz="4" w:space="0" w:color="000000"/>
              <w:right w:val="single" w:sz="4" w:space="0" w:color="000000"/>
            </w:tcBorders>
          </w:tcPr>
          <w:p w14:paraId="70D866B0" w14:textId="77777777" w:rsidR="00D95CBC" w:rsidRPr="00051297" w:rsidRDefault="00D95CBC" w:rsidP="00D95CBC">
            <w:pPr>
              <w:keepLines/>
              <w:spacing w:before="0"/>
              <w:ind w:firstLine="0"/>
              <w:rPr>
                <w:rFonts w:cs="Arial"/>
                <w:color w:val="000000"/>
                <w:sz w:val="20"/>
                <w:szCs w:val="20"/>
                <w:lang w:val="tr-TR"/>
              </w:rPr>
            </w:pPr>
            <w:r w:rsidRPr="00051297">
              <w:rPr>
                <w:rFonts w:cs="Arial"/>
                <w:color w:val="000000"/>
                <w:sz w:val="20"/>
                <w:szCs w:val="20"/>
                <w:lang w:val="tr-TR"/>
              </w:rPr>
              <w:t>Yer</w:t>
            </w:r>
          </w:p>
        </w:tc>
        <w:tc>
          <w:tcPr>
            <w:tcW w:w="4583" w:type="dxa"/>
            <w:tcBorders>
              <w:top w:val="single" w:sz="4" w:space="0" w:color="000000"/>
              <w:left w:val="single" w:sz="4" w:space="0" w:color="000000"/>
              <w:bottom w:val="single" w:sz="4" w:space="0" w:color="000000"/>
              <w:right w:val="single" w:sz="4" w:space="0" w:color="000000"/>
            </w:tcBorders>
          </w:tcPr>
          <w:p w14:paraId="38E84FA5" w14:textId="77777777" w:rsidR="00D95CBC" w:rsidRPr="00051297" w:rsidRDefault="00D95CBC" w:rsidP="00D95CBC">
            <w:pPr>
              <w:pStyle w:val="GvdeMetni"/>
              <w:keepLines/>
              <w:spacing w:before="0"/>
              <w:ind w:firstLine="0"/>
              <w:rPr>
                <w:rFonts w:cs="Arial"/>
                <w:color w:val="000000"/>
                <w:sz w:val="20"/>
                <w:lang w:val="tr-TR"/>
              </w:rPr>
            </w:pPr>
          </w:p>
        </w:tc>
      </w:tr>
      <w:tr w:rsidR="00D95CBC" w:rsidRPr="00051297" w14:paraId="47304EE8" w14:textId="77777777" w:rsidTr="00D95CBC">
        <w:trPr>
          <w:cantSplit/>
        </w:trPr>
        <w:tc>
          <w:tcPr>
            <w:tcW w:w="4583" w:type="dxa"/>
            <w:tcBorders>
              <w:top w:val="single" w:sz="4" w:space="0" w:color="000000"/>
              <w:left w:val="single" w:sz="4" w:space="0" w:color="000000"/>
              <w:bottom w:val="single" w:sz="4" w:space="0" w:color="000000"/>
              <w:right w:val="single" w:sz="4" w:space="0" w:color="000000"/>
            </w:tcBorders>
          </w:tcPr>
          <w:p w14:paraId="2C8D41A4" w14:textId="77777777" w:rsidR="00D95CBC" w:rsidRPr="00051297" w:rsidRDefault="00D95CBC" w:rsidP="00D95CBC">
            <w:pPr>
              <w:keepLines/>
              <w:spacing w:before="0"/>
              <w:ind w:firstLine="0"/>
              <w:rPr>
                <w:rFonts w:cs="Arial"/>
                <w:color w:val="000000"/>
                <w:sz w:val="20"/>
                <w:szCs w:val="20"/>
                <w:lang w:val="tr-TR"/>
              </w:rPr>
            </w:pPr>
            <w:r w:rsidRPr="00051297">
              <w:rPr>
                <w:rFonts w:cs="Arial"/>
                <w:color w:val="000000"/>
                <w:sz w:val="20"/>
                <w:szCs w:val="20"/>
                <w:lang w:val="tr-TR"/>
              </w:rPr>
              <w:t>Şirket/kurum</w:t>
            </w:r>
          </w:p>
        </w:tc>
        <w:tc>
          <w:tcPr>
            <w:tcW w:w="4583" w:type="dxa"/>
            <w:tcBorders>
              <w:top w:val="single" w:sz="4" w:space="0" w:color="000000"/>
              <w:left w:val="single" w:sz="4" w:space="0" w:color="000000"/>
              <w:bottom w:val="single" w:sz="4" w:space="0" w:color="000000"/>
              <w:right w:val="single" w:sz="4" w:space="0" w:color="000000"/>
            </w:tcBorders>
          </w:tcPr>
          <w:p w14:paraId="421BFFC7" w14:textId="77777777" w:rsidR="00D95CBC" w:rsidRPr="00051297" w:rsidRDefault="00D95CBC" w:rsidP="00D95CBC">
            <w:pPr>
              <w:pStyle w:val="GvdeMetni"/>
              <w:keepLines/>
              <w:spacing w:before="0"/>
              <w:ind w:firstLine="0"/>
              <w:rPr>
                <w:rFonts w:cs="Arial"/>
                <w:color w:val="000000"/>
                <w:sz w:val="20"/>
                <w:lang w:val="tr-TR"/>
              </w:rPr>
            </w:pPr>
          </w:p>
        </w:tc>
      </w:tr>
      <w:tr w:rsidR="00D95CBC" w:rsidRPr="00051297" w14:paraId="3F1266A8" w14:textId="77777777" w:rsidTr="00D95CBC">
        <w:trPr>
          <w:cantSplit/>
        </w:trPr>
        <w:tc>
          <w:tcPr>
            <w:tcW w:w="4583" w:type="dxa"/>
            <w:tcBorders>
              <w:top w:val="single" w:sz="4" w:space="0" w:color="000000"/>
              <w:left w:val="single" w:sz="4" w:space="0" w:color="000000"/>
              <w:bottom w:val="single" w:sz="4" w:space="0" w:color="000000"/>
              <w:right w:val="single" w:sz="4" w:space="0" w:color="000000"/>
            </w:tcBorders>
          </w:tcPr>
          <w:p w14:paraId="234FFD6A" w14:textId="77777777" w:rsidR="00D95CBC" w:rsidRPr="00051297" w:rsidRDefault="00D95CBC" w:rsidP="00D95CBC">
            <w:pPr>
              <w:keepLines/>
              <w:spacing w:before="0"/>
              <w:ind w:firstLine="0"/>
              <w:rPr>
                <w:rFonts w:cs="Arial"/>
                <w:color w:val="000000"/>
                <w:sz w:val="20"/>
                <w:szCs w:val="20"/>
                <w:lang w:val="tr-TR"/>
              </w:rPr>
            </w:pPr>
            <w:r w:rsidRPr="00051297">
              <w:rPr>
                <w:rFonts w:cs="Arial"/>
                <w:color w:val="000000"/>
                <w:sz w:val="20"/>
                <w:szCs w:val="20"/>
                <w:lang w:val="tr-TR"/>
              </w:rPr>
              <w:t>Pozisyon</w:t>
            </w:r>
          </w:p>
        </w:tc>
        <w:tc>
          <w:tcPr>
            <w:tcW w:w="4583" w:type="dxa"/>
            <w:tcBorders>
              <w:top w:val="single" w:sz="4" w:space="0" w:color="000000"/>
              <w:left w:val="single" w:sz="4" w:space="0" w:color="000000"/>
              <w:bottom w:val="single" w:sz="4" w:space="0" w:color="000000"/>
              <w:right w:val="single" w:sz="4" w:space="0" w:color="000000"/>
            </w:tcBorders>
          </w:tcPr>
          <w:p w14:paraId="4EB98AE6" w14:textId="77777777" w:rsidR="00D95CBC" w:rsidRPr="00051297" w:rsidRDefault="00D95CBC" w:rsidP="00D95CBC">
            <w:pPr>
              <w:pStyle w:val="GvdeMetni"/>
              <w:keepLines/>
              <w:spacing w:before="0"/>
              <w:ind w:firstLine="0"/>
              <w:rPr>
                <w:rFonts w:cs="Arial"/>
                <w:color w:val="000000"/>
                <w:sz w:val="20"/>
                <w:lang w:val="tr-TR"/>
              </w:rPr>
            </w:pPr>
          </w:p>
        </w:tc>
      </w:tr>
      <w:tr w:rsidR="00D95CBC" w:rsidRPr="00051297" w14:paraId="2342221B" w14:textId="77777777" w:rsidTr="00D95CBC">
        <w:trPr>
          <w:cantSplit/>
        </w:trPr>
        <w:tc>
          <w:tcPr>
            <w:tcW w:w="4583" w:type="dxa"/>
            <w:tcBorders>
              <w:top w:val="single" w:sz="4" w:space="0" w:color="000000"/>
              <w:left w:val="single" w:sz="4" w:space="0" w:color="000000"/>
              <w:bottom w:val="single" w:sz="4" w:space="0" w:color="000000"/>
              <w:right w:val="single" w:sz="4" w:space="0" w:color="000000"/>
            </w:tcBorders>
          </w:tcPr>
          <w:p w14:paraId="3FF91159" w14:textId="77777777" w:rsidR="00D95CBC" w:rsidRPr="00051297" w:rsidRDefault="00D95CBC" w:rsidP="00D95CBC">
            <w:pPr>
              <w:keepLines/>
              <w:spacing w:before="0"/>
              <w:ind w:firstLine="0"/>
              <w:rPr>
                <w:rFonts w:cs="Arial"/>
                <w:color w:val="000000"/>
                <w:sz w:val="20"/>
                <w:szCs w:val="20"/>
                <w:lang w:val="tr-TR"/>
              </w:rPr>
            </w:pPr>
            <w:r w:rsidRPr="00051297">
              <w:rPr>
                <w:rFonts w:cs="Arial"/>
                <w:color w:val="000000"/>
                <w:sz w:val="20"/>
                <w:szCs w:val="20"/>
                <w:lang w:val="tr-TR"/>
              </w:rPr>
              <w:t>İş tanımı</w:t>
            </w:r>
          </w:p>
        </w:tc>
        <w:tc>
          <w:tcPr>
            <w:tcW w:w="4583" w:type="dxa"/>
            <w:tcBorders>
              <w:top w:val="single" w:sz="4" w:space="0" w:color="000000"/>
              <w:left w:val="single" w:sz="4" w:space="0" w:color="000000"/>
              <w:bottom w:val="single" w:sz="4" w:space="0" w:color="000000"/>
              <w:right w:val="single" w:sz="4" w:space="0" w:color="000000"/>
            </w:tcBorders>
          </w:tcPr>
          <w:p w14:paraId="511B66C3" w14:textId="77777777" w:rsidR="00D95CBC" w:rsidRPr="00051297" w:rsidRDefault="00D95CBC" w:rsidP="00D95CBC">
            <w:pPr>
              <w:pStyle w:val="GvdeMetni"/>
              <w:keepLines/>
              <w:spacing w:before="0"/>
              <w:ind w:firstLine="0"/>
              <w:rPr>
                <w:rFonts w:cs="Arial"/>
                <w:color w:val="000000"/>
                <w:sz w:val="20"/>
                <w:lang w:val="tr-TR"/>
              </w:rPr>
            </w:pPr>
          </w:p>
        </w:tc>
      </w:tr>
    </w:tbl>
    <w:p w14:paraId="3B23226D" w14:textId="77777777" w:rsidR="00D95CBC" w:rsidRPr="00051297" w:rsidRDefault="00D95CBC" w:rsidP="00D95CBC">
      <w:pPr>
        <w:spacing w:before="0"/>
        <w:ind w:firstLine="0"/>
        <w:rPr>
          <w:rFonts w:cs="Arial"/>
          <w:color w:val="000000"/>
          <w:sz w:val="20"/>
          <w:szCs w:val="20"/>
          <w:lang w:val="tr-TR"/>
        </w:rPr>
      </w:pPr>
    </w:p>
    <w:p w14:paraId="4DEC876A" w14:textId="77777777" w:rsidR="00D95CBC" w:rsidRPr="00051297" w:rsidRDefault="00D95CBC" w:rsidP="00D95CBC">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spacing w:before="0"/>
        <w:ind w:firstLine="0"/>
        <w:rPr>
          <w:rFonts w:cs="Arial"/>
          <w:color w:val="000000"/>
          <w:sz w:val="20"/>
          <w:szCs w:val="20"/>
          <w:lang w:val="tr-TR"/>
        </w:rPr>
      </w:pPr>
      <w:r w:rsidRPr="00051297">
        <w:rPr>
          <w:rFonts w:cs="Arial"/>
          <w:color w:val="000000"/>
          <w:sz w:val="20"/>
          <w:szCs w:val="20"/>
          <w:lang w:val="tr-TR"/>
        </w:rPr>
        <w:t>15.</w:t>
      </w:r>
      <w:r w:rsidRPr="00051297">
        <w:rPr>
          <w:rFonts w:cs="Arial"/>
          <w:color w:val="000000"/>
          <w:sz w:val="20"/>
          <w:szCs w:val="20"/>
          <w:lang w:val="tr-TR"/>
        </w:rPr>
        <w:tab/>
        <w:t>Diğerleri:</w:t>
      </w:r>
    </w:p>
    <w:p w14:paraId="0613C2DB" w14:textId="77777777" w:rsidR="00D95CBC" w:rsidRPr="00051297" w:rsidRDefault="00D95CBC" w:rsidP="00D95CBC">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spacing w:before="0"/>
        <w:ind w:firstLine="0"/>
        <w:rPr>
          <w:sz w:val="20"/>
          <w:szCs w:val="20"/>
          <w:lang w:val="tr-TR"/>
        </w:rPr>
      </w:pPr>
      <w:proofErr w:type="gramStart"/>
      <w:r w:rsidRPr="00051297">
        <w:rPr>
          <w:color w:val="000000"/>
          <w:sz w:val="20"/>
          <w:szCs w:val="20"/>
          <w:lang w:val="tr-TR"/>
        </w:rPr>
        <w:t>15a</w:t>
      </w:r>
      <w:proofErr w:type="gramEnd"/>
      <w:r w:rsidRPr="00051297">
        <w:rPr>
          <w:color w:val="000000"/>
          <w:sz w:val="20"/>
          <w:szCs w:val="20"/>
          <w:lang w:val="tr-TR"/>
        </w:rPr>
        <w:t>.</w:t>
      </w:r>
      <w:r w:rsidRPr="00051297">
        <w:rPr>
          <w:color w:val="000000"/>
          <w:sz w:val="20"/>
          <w:szCs w:val="20"/>
          <w:lang w:val="tr-TR"/>
        </w:rPr>
        <w:tab/>
        <w:t>Yayınlar ve seminerler:</w:t>
      </w:r>
    </w:p>
    <w:p w14:paraId="3F26FAC4" w14:textId="77777777" w:rsidR="00D95CBC" w:rsidRPr="00051297" w:rsidRDefault="00D95CBC" w:rsidP="00D95CBC">
      <w:pPr>
        <w:pStyle w:val="textcslovan"/>
        <w:widowControl/>
        <w:spacing w:before="0"/>
        <w:ind w:left="0" w:firstLine="0"/>
        <w:rPr>
          <w:rFonts w:cs="Arial"/>
          <w:sz w:val="20"/>
          <w:lang w:val="tr-TR"/>
        </w:rPr>
      </w:pPr>
      <w:r w:rsidRPr="00051297">
        <w:rPr>
          <w:rFonts w:ascii="Times New Roman" w:hAnsi="Times New Roman"/>
          <w:color w:val="000000"/>
          <w:sz w:val="20"/>
          <w:lang w:val="tr-TR"/>
        </w:rPr>
        <w:t>15b.</w:t>
      </w:r>
      <w:r w:rsidRPr="00051297">
        <w:rPr>
          <w:rFonts w:ascii="Times New Roman" w:hAnsi="Times New Roman"/>
          <w:color w:val="000000"/>
          <w:sz w:val="20"/>
          <w:lang w:val="tr-TR"/>
        </w:rPr>
        <w:tab/>
        <w:t>Referanslar</w:t>
      </w:r>
      <w:r w:rsidRPr="00051297">
        <w:rPr>
          <w:rFonts w:cs="Arial"/>
          <w:color w:val="000000"/>
          <w:sz w:val="20"/>
          <w:lang w:val="tr-TR"/>
        </w:rPr>
        <w:t>:</w:t>
      </w:r>
    </w:p>
    <w:p w14:paraId="556EF550" w14:textId="77777777" w:rsidR="00D95CBC" w:rsidRPr="00051297" w:rsidRDefault="00D95CBC" w:rsidP="00D95CBC">
      <w:pPr>
        <w:pStyle w:val="text"/>
        <w:widowControl/>
        <w:rPr>
          <w:rFonts w:ascii="Times New Roman" w:hAnsi="Times New Roman"/>
          <w:sz w:val="20"/>
          <w:lang w:val="tr-TR"/>
        </w:rPr>
      </w:pPr>
      <w:r w:rsidRPr="00051297">
        <w:rPr>
          <w:rFonts w:ascii="Times New Roman" w:hAnsi="Times New Roman"/>
          <w:sz w:val="20"/>
          <w:lang w:val="tr-TR"/>
        </w:rPr>
        <w:t>İmza ....................................................</w:t>
      </w:r>
    </w:p>
    <w:p w14:paraId="1CC5DC2D" w14:textId="77777777" w:rsidR="00D95CBC" w:rsidRPr="00051297" w:rsidRDefault="00D95CBC" w:rsidP="00D95CBC">
      <w:pPr>
        <w:pStyle w:val="text"/>
        <w:widowControl/>
        <w:spacing w:before="0" w:line="240" w:lineRule="auto"/>
        <w:rPr>
          <w:rFonts w:ascii="Times New Roman" w:hAnsi="Times New Roman"/>
          <w:sz w:val="20"/>
          <w:lang w:val="tr-TR"/>
        </w:rPr>
      </w:pPr>
      <w:r w:rsidRPr="00051297">
        <w:rPr>
          <w:rFonts w:ascii="Times New Roman" w:hAnsi="Times New Roman"/>
          <w:sz w:val="20"/>
          <w:lang w:val="tr-TR"/>
        </w:rPr>
        <w:lastRenderedPageBreak/>
        <w:t>(</w:t>
      </w:r>
      <w:proofErr w:type="gramStart"/>
      <w:r w:rsidRPr="00051297">
        <w:rPr>
          <w:rFonts w:ascii="Times New Roman" w:hAnsi="Times New Roman"/>
          <w:i/>
          <w:sz w:val="20"/>
          <w:lang w:val="tr-TR"/>
        </w:rPr>
        <w:t>istekli</w:t>
      </w:r>
      <w:proofErr w:type="gramEnd"/>
      <w:r w:rsidRPr="00051297">
        <w:rPr>
          <w:rFonts w:ascii="Times New Roman" w:hAnsi="Times New Roman"/>
          <w:i/>
          <w:sz w:val="20"/>
          <w:lang w:val="tr-TR"/>
        </w:rPr>
        <w:t xml:space="preserve"> adına imza atmaya yetkili kişi ya da kişiler</w:t>
      </w:r>
      <w:r w:rsidRPr="00051297">
        <w:rPr>
          <w:rFonts w:ascii="Times New Roman" w:hAnsi="Times New Roman"/>
          <w:sz w:val="20"/>
          <w:lang w:val="tr-TR"/>
        </w:rPr>
        <w:t>)</w:t>
      </w:r>
    </w:p>
    <w:p w14:paraId="6D9C6337" w14:textId="77777777" w:rsidR="00D95CBC" w:rsidRPr="00D74FD3" w:rsidRDefault="00D95CBC" w:rsidP="00D74FD3">
      <w:pPr>
        <w:pStyle w:val="text"/>
        <w:widowControl/>
        <w:rPr>
          <w:color w:val="000000"/>
          <w:sz w:val="20"/>
          <w:lang w:val="tr-TR"/>
        </w:rPr>
      </w:pPr>
      <w:bookmarkStart w:id="34" w:name="_Toc232234034"/>
      <w:r w:rsidRPr="00051297">
        <w:rPr>
          <w:rFonts w:ascii="Times New Roman" w:hAnsi="Times New Roman"/>
          <w:sz w:val="20"/>
          <w:lang w:val="tr-TR"/>
        </w:rPr>
        <w:t>Tarih ...........................................</w:t>
      </w:r>
      <w:bookmarkEnd w:id="34"/>
    </w:p>
    <w:p w14:paraId="23973004" w14:textId="77777777" w:rsidR="00D95CBC" w:rsidRPr="00051297" w:rsidRDefault="00D95CBC" w:rsidP="00D95CBC">
      <w:pPr>
        <w:ind w:firstLine="0"/>
        <w:rPr>
          <w:rFonts w:cs="Arial"/>
          <w:b/>
          <w:bCs/>
          <w:sz w:val="18"/>
          <w:szCs w:val="18"/>
          <w:lang w:val="tr-TR"/>
        </w:rPr>
      </w:pPr>
    </w:p>
    <w:p w14:paraId="7A19C6D1" w14:textId="77777777" w:rsidR="00D95CBC" w:rsidRPr="00051297" w:rsidRDefault="00D95CBC" w:rsidP="00D95CBC">
      <w:pPr>
        <w:ind w:firstLine="0"/>
        <w:rPr>
          <w:lang w:val="tr-TR"/>
        </w:rPr>
      </w:pPr>
      <w:r w:rsidRPr="00051297">
        <w:rPr>
          <w:b/>
          <w:bCs/>
          <w:lang w:val="tr-TR"/>
        </w:rPr>
        <w:t>ORTAK GİRİŞİMLER HAKKINDA BİLGİ                                                     Söz. Ek-</w:t>
      </w:r>
      <w:proofErr w:type="gramStart"/>
      <w:r w:rsidRPr="00051297">
        <w:rPr>
          <w:b/>
          <w:bCs/>
          <w:lang w:val="tr-TR"/>
        </w:rPr>
        <w:t>5e</w:t>
      </w:r>
      <w:proofErr w:type="gramEnd"/>
      <w:r w:rsidRPr="00051297">
        <w:rPr>
          <w:b/>
          <w:bCs/>
          <w:lang w:val="tr-TR"/>
        </w:rPr>
        <w:t xml:space="preserve"> </w:t>
      </w:r>
    </w:p>
    <w:p w14:paraId="49ED3710" w14:textId="77777777" w:rsidR="00D95CBC" w:rsidRPr="00051297" w:rsidRDefault="00D95CBC" w:rsidP="00D95CBC">
      <w:pPr>
        <w:pStyle w:val="text-3mezera"/>
        <w:widowControl/>
        <w:ind w:firstLine="0"/>
        <w:rPr>
          <w:rFonts w:ascii="Times New Roman" w:hAnsi="Times New Roman" w:cs="Times New Roman"/>
          <w:i/>
          <w:sz w:val="18"/>
          <w:szCs w:val="18"/>
          <w:lang w:val="tr-TR"/>
        </w:rPr>
      </w:pPr>
      <w:r w:rsidRPr="00051297">
        <w:rPr>
          <w:rFonts w:ascii="Times New Roman" w:hAnsi="Times New Roman" w:cs="Times New Roman"/>
          <w:i/>
          <w:sz w:val="18"/>
          <w:szCs w:val="18"/>
          <w:highlight w:val="lightGray"/>
          <w:lang w:val="tr-TR"/>
        </w:rPr>
        <w:t>(İhaleye ortak girişim ya da konsorsiyum olarak teklif sunulacaksa istekli bu formu dolduracaktır</w:t>
      </w:r>
      <w:r w:rsidRPr="00051297">
        <w:rPr>
          <w:rFonts w:ascii="Times New Roman" w:hAnsi="Times New Roman" w:cs="Times New Roman"/>
          <w:sz w:val="18"/>
          <w:szCs w:val="18"/>
          <w:highlight w:val="lightGray"/>
          <w:lang w:val="tr-TR"/>
        </w:rPr>
        <w:t>.)</w:t>
      </w:r>
    </w:p>
    <w:tbl>
      <w:tblPr>
        <w:tblW w:w="0" w:type="auto"/>
        <w:tblInd w:w="108" w:type="dxa"/>
        <w:tblLayout w:type="fixed"/>
        <w:tblLook w:val="0000" w:firstRow="0" w:lastRow="0" w:firstColumn="0" w:lastColumn="0" w:noHBand="0" w:noVBand="0"/>
      </w:tblPr>
      <w:tblGrid>
        <w:gridCol w:w="8045"/>
      </w:tblGrid>
      <w:tr w:rsidR="00D95CBC" w:rsidRPr="00051297" w14:paraId="67D0F6C1" w14:textId="77777777" w:rsidTr="00D95CBC">
        <w:trPr>
          <w:cantSplit/>
        </w:trPr>
        <w:tc>
          <w:tcPr>
            <w:tcW w:w="8045" w:type="dxa"/>
          </w:tcPr>
          <w:p w14:paraId="2C663376"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1</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Adı ......................................................................................</w:t>
            </w:r>
          </w:p>
        </w:tc>
      </w:tr>
      <w:tr w:rsidR="00D95CBC" w:rsidRPr="00051297" w14:paraId="76716F30" w14:textId="77777777" w:rsidTr="00D95CBC">
        <w:trPr>
          <w:cantSplit/>
        </w:trPr>
        <w:tc>
          <w:tcPr>
            <w:tcW w:w="8045" w:type="dxa"/>
          </w:tcPr>
          <w:p w14:paraId="56972F7D" w14:textId="77777777" w:rsidR="00D95CBC" w:rsidRPr="00051297" w:rsidRDefault="00D95CBC" w:rsidP="00D95CBC">
            <w:pPr>
              <w:pStyle w:val="text-3mezera"/>
              <w:widowControl/>
              <w:tabs>
                <w:tab w:val="left" w:pos="885"/>
                <w:tab w:val="left" w:pos="1310"/>
              </w:tabs>
              <w:ind w:firstLine="0"/>
              <w:rPr>
                <w:rFonts w:ascii="Times New Roman" w:hAnsi="Times New Roman" w:cs="Times New Roman"/>
                <w:sz w:val="18"/>
                <w:szCs w:val="18"/>
                <w:lang w:val="tr-TR"/>
              </w:rPr>
            </w:pPr>
            <w:r w:rsidRPr="00051297">
              <w:rPr>
                <w:rFonts w:ascii="Times New Roman" w:hAnsi="Times New Roman" w:cs="Times New Roman"/>
                <w:b/>
                <w:sz w:val="18"/>
                <w:szCs w:val="18"/>
                <w:lang w:val="tr-TR"/>
              </w:rPr>
              <w:t>2</w:t>
            </w:r>
            <w:r w:rsidRPr="00051297">
              <w:rPr>
                <w:rFonts w:ascii="Times New Roman" w:hAnsi="Times New Roman" w:cs="Times New Roman"/>
                <w:sz w:val="18"/>
                <w:szCs w:val="18"/>
                <w:lang w:val="tr-TR"/>
              </w:rPr>
              <w:tab/>
              <w:t>Yönetim kurulunun adresi ..................................................</w:t>
            </w:r>
          </w:p>
          <w:p w14:paraId="0105C567"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55729E9D"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Teleks ..........................................................</w:t>
            </w:r>
          </w:p>
          <w:p w14:paraId="293BCE98"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Telefon .........................Faks ..................................E-posta</w:t>
            </w:r>
            <w:proofErr w:type="gramStart"/>
            <w:r w:rsidRPr="00051297">
              <w:rPr>
                <w:rFonts w:ascii="Times New Roman" w:hAnsi="Times New Roman" w:cs="Times New Roman"/>
                <w:sz w:val="18"/>
                <w:szCs w:val="18"/>
                <w:lang w:val="tr-TR"/>
              </w:rPr>
              <w:t xml:space="preserve"> ....</w:t>
            </w:r>
            <w:proofErr w:type="gramEnd"/>
            <w:r w:rsidRPr="00051297">
              <w:rPr>
                <w:rFonts w:ascii="Times New Roman" w:hAnsi="Times New Roman" w:cs="Times New Roman"/>
                <w:sz w:val="18"/>
                <w:szCs w:val="18"/>
                <w:lang w:val="tr-TR"/>
              </w:rPr>
              <w:t>.</w:t>
            </w:r>
          </w:p>
        </w:tc>
      </w:tr>
      <w:tr w:rsidR="00D95CBC" w:rsidRPr="00051297" w14:paraId="391F99F5" w14:textId="77777777" w:rsidTr="00D95CBC">
        <w:trPr>
          <w:cantSplit/>
        </w:trPr>
        <w:tc>
          <w:tcPr>
            <w:tcW w:w="8045" w:type="dxa"/>
          </w:tcPr>
          <w:p w14:paraId="78C379B2"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3</w:t>
            </w:r>
            <w:r w:rsidRPr="00051297">
              <w:rPr>
                <w:rFonts w:ascii="Times New Roman" w:hAnsi="Times New Roman" w:cs="Times New Roman"/>
                <w:sz w:val="18"/>
                <w:szCs w:val="18"/>
                <w:lang w:val="tr-TR"/>
              </w:rPr>
              <w:tab/>
              <w:t>Sözleşme Makamının bulunduğu devletteki temsilcisi, eğer varsa (yabancı bir lider ortağı olan ortak girişim / konsorsiyumlar için)</w:t>
            </w:r>
          </w:p>
          <w:p w14:paraId="7E20AC34"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Ofis adresi ...........................................................................</w:t>
            </w:r>
          </w:p>
          <w:p w14:paraId="467B418C"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018E7F0A"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Teleks ..........................................................</w:t>
            </w:r>
          </w:p>
          <w:p w14:paraId="52AC5AAE"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Telefon ..............................Faks .........................................</w:t>
            </w:r>
          </w:p>
        </w:tc>
      </w:tr>
      <w:tr w:rsidR="00D95CBC" w:rsidRPr="00051297" w14:paraId="028012B4" w14:textId="77777777" w:rsidTr="00D95CBC">
        <w:trPr>
          <w:cantSplit/>
        </w:trPr>
        <w:tc>
          <w:tcPr>
            <w:tcW w:w="8045" w:type="dxa"/>
          </w:tcPr>
          <w:p w14:paraId="0C621BA8"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4</w:t>
            </w:r>
            <w:r w:rsidRPr="00051297">
              <w:rPr>
                <w:rFonts w:ascii="Times New Roman" w:hAnsi="Times New Roman" w:cs="Times New Roman"/>
                <w:sz w:val="18"/>
                <w:szCs w:val="18"/>
                <w:lang w:val="tr-TR"/>
              </w:rPr>
              <w:tab/>
              <w:t>Ortakların isimleri</w:t>
            </w:r>
          </w:p>
          <w:p w14:paraId="2ACBB2BB"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w:t>
            </w:r>
            <w:r w:rsidRPr="00051297">
              <w:rPr>
                <w:rFonts w:ascii="Times New Roman" w:hAnsi="Times New Roman" w:cs="Times New Roman"/>
                <w:sz w:val="18"/>
                <w:szCs w:val="18"/>
                <w:lang w:val="tr-TR"/>
              </w:rPr>
              <w:tab/>
              <w:t>..............................................................................................</w:t>
            </w:r>
          </w:p>
          <w:p w14:paraId="63947A56"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w:t>
            </w:r>
            <w:r w:rsidRPr="00051297">
              <w:rPr>
                <w:rFonts w:ascii="Times New Roman" w:hAnsi="Times New Roman" w:cs="Times New Roman"/>
                <w:sz w:val="18"/>
                <w:szCs w:val="18"/>
                <w:lang w:val="tr-TR"/>
              </w:rPr>
              <w:tab/>
              <w:t>..............................................................................................</w:t>
            </w:r>
          </w:p>
          <w:p w14:paraId="52261D3E"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iii)</w:t>
            </w:r>
            <w:r w:rsidRPr="00051297">
              <w:rPr>
                <w:rFonts w:ascii="Times New Roman" w:hAnsi="Times New Roman" w:cs="Times New Roman"/>
                <w:sz w:val="18"/>
                <w:szCs w:val="18"/>
                <w:lang w:val="tr-TR"/>
              </w:rPr>
              <w:tab/>
              <w:t>..............................................................................................</w:t>
            </w:r>
          </w:p>
          <w:p w14:paraId="1B3CB1DC"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vb.</w:t>
            </w:r>
            <w:r w:rsidRPr="00051297">
              <w:rPr>
                <w:rFonts w:ascii="Times New Roman" w:hAnsi="Times New Roman" w:cs="Times New Roman"/>
                <w:sz w:val="18"/>
                <w:szCs w:val="18"/>
                <w:lang w:val="tr-TR"/>
              </w:rPr>
              <w:tab/>
              <w:t>............................................................................................</w:t>
            </w:r>
          </w:p>
        </w:tc>
      </w:tr>
      <w:tr w:rsidR="00D95CBC" w:rsidRPr="00051297" w14:paraId="11788AC7" w14:textId="77777777" w:rsidTr="00D95CBC">
        <w:trPr>
          <w:cantSplit/>
        </w:trPr>
        <w:tc>
          <w:tcPr>
            <w:tcW w:w="8045" w:type="dxa"/>
          </w:tcPr>
          <w:p w14:paraId="065A2556"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5</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Lider ortağın adı</w:t>
            </w:r>
          </w:p>
          <w:p w14:paraId="4B571296"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6670D3C1"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tc>
      </w:tr>
      <w:tr w:rsidR="00D95CBC" w:rsidRPr="00051297" w14:paraId="0AB5C767" w14:textId="77777777" w:rsidTr="00D95CBC">
        <w:trPr>
          <w:cantSplit/>
        </w:trPr>
        <w:tc>
          <w:tcPr>
            <w:tcW w:w="8045" w:type="dxa"/>
          </w:tcPr>
          <w:p w14:paraId="5870AAD7"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6</w:t>
            </w:r>
            <w:r w:rsidRPr="00051297">
              <w:rPr>
                <w:rFonts w:ascii="Times New Roman" w:hAnsi="Times New Roman" w:cs="Times New Roman"/>
                <w:sz w:val="18"/>
                <w:szCs w:val="18"/>
                <w:lang w:val="tr-TR"/>
              </w:rPr>
              <w:tab/>
              <w:t>Ortak girişim/konsorsiyumun oluşumu ile ilgili anlaşma</w:t>
            </w:r>
          </w:p>
          <w:p w14:paraId="7556DCEF"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w:t>
            </w:r>
            <w:r w:rsidRPr="00051297">
              <w:rPr>
                <w:rFonts w:ascii="Times New Roman" w:hAnsi="Times New Roman" w:cs="Times New Roman"/>
                <w:sz w:val="18"/>
                <w:szCs w:val="18"/>
                <w:lang w:val="tr-TR"/>
              </w:rPr>
              <w:tab/>
              <w:t>İmza tarihi: ................................................................</w:t>
            </w:r>
          </w:p>
          <w:p w14:paraId="2066AD12"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w:t>
            </w:r>
            <w:r w:rsidRPr="00051297">
              <w:rPr>
                <w:rFonts w:ascii="Times New Roman" w:hAnsi="Times New Roman" w:cs="Times New Roman"/>
                <w:sz w:val="18"/>
                <w:szCs w:val="18"/>
                <w:lang w:val="tr-TR"/>
              </w:rPr>
              <w:tab/>
              <w:t>Yeri: ...................................................................................</w:t>
            </w:r>
          </w:p>
          <w:p w14:paraId="1E0A42EA"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iii)</w:t>
            </w:r>
            <w:r w:rsidRPr="00051297">
              <w:rPr>
                <w:rFonts w:ascii="Times New Roman" w:hAnsi="Times New Roman" w:cs="Times New Roman"/>
                <w:sz w:val="18"/>
                <w:szCs w:val="18"/>
                <w:lang w:val="tr-TR"/>
              </w:rPr>
              <w:tab/>
              <w:t>Ek – ortak girişim / konsorsiyum sözleşmesi</w:t>
            </w:r>
          </w:p>
        </w:tc>
      </w:tr>
      <w:tr w:rsidR="00D95CBC" w:rsidRPr="00051297" w14:paraId="135B025A" w14:textId="77777777" w:rsidTr="00D95CBC">
        <w:trPr>
          <w:cantSplit/>
        </w:trPr>
        <w:tc>
          <w:tcPr>
            <w:tcW w:w="8045" w:type="dxa"/>
          </w:tcPr>
          <w:p w14:paraId="7AAF7D53"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7</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 xml:space="preserve">Ortakların her biri tarafından yapılacak işlerin türü de belirtilerek ortaklar arasında önerilen iş bölümü (% olarak) </w:t>
            </w:r>
          </w:p>
          <w:p w14:paraId="3967E139"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61381C26"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409CD2D8"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5B5177AB"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5F68B4BC"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4EEA736D" w14:textId="77777777" w:rsidR="00D95CBC" w:rsidRPr="00051297" w:rsidRDefault="00D95CBC" w:rsidP="00D95CBC">
            <w:pPr>
              <w:pStyle w:val="text-3mezera"/>
              <w:widowControl/>
              <w:tabs>
                <w:tab w:val="left" w:pos="885"/>
                <w:tab w:val="left" w:pos="1310"/>
              </w:tabs>
              <w:rPr>
                <w:rFonts w:ascii="Times New Roman" w:hAnsi="Times New Roman" w:cs="Times New Roman"/>
                <w:sz w:val="18"/>
                <w:szCs w:val="18"/>
                <w:lang w:val="tr-TR"/>
              </w:rPr>
            </w:pPr>
          </w:p>
        </w:tc>
      </w:tr>
      <w:tr w:rsidR="00D95CBC" w:rsidRPr="00051297" w14:paraId="3B7C7F6D" w14:textId="77777777" w:rsidTr="00D95CBC">
        <w:trPr>
          <w:cantSplit/>
        </w:trPr>
        <w:tc>
          <w:tcPr>
            <w:tcW w:w="8045" w:type="dxa"/>
          </w:tcPr>
          <w:p w14:paraId="257603CC" w14:textId="77777777" w:rsidR="00D95CBC" w:rsidRPr="00051297" w:rsidRDefault="00D95CBC" w:rsidP="00D95CBC">
            <w:pPr>
              <w:pStyle w:val="text-3mezera"/>
              <w:widowControl/>
              <w:tabs>
                <w:tab w:val="left" w:pos="885"/>
                <w:tab w:val="left" w:pos="1310"/>
              </w:tabs>
              <w:ind w:left="885" w:hanging="885"/>
              <w:rPr>
                <w:rFonts w:ascii="Times New Roman" w:hAnsi="Times New Roman" w:cs="Times New Roman"/>
                <w:sz w:val="18"/>
                <w:szCs w:val="18"/>
                <w:lang w:val="tr-TR"/>
              </w:rPr>
            </w:pPr>
          </w:p>
        </w:tc>
      </w:tr>
    </w:tbl>
    <w:p w14:paraId="32315C07" w14:textId="77777777" w:rsidR="00D95CBC" w:rsidRPr="00051297" w:rsidRDefault="00D95CBC" w:rsidP="00D95CBC">
      <w:pPr>
        <w:pStyle w:val="text"/>
        <w:widowControl/>
        <w:rPr>
          <w:rFonts w:ascii="Times New Roman" w:hAnsi="Times New Roman"/>
          <w:i/>
          <w:sz w:val="20"/>
          <w:lang w:val="tr-TR"/>
        </w:rPr>
      </w:pPr>
      <w:r w:rsidRPr="00051297">
        <w:rPr>
          <w:rFonts w:ascii="Times New Roman" w:hAnsi="Times New Roman"/>
          <w:i/>
          <w:sz w:val="20"/>
          <w:lang w:val="tr-TR"/>
        </w:rPr>
        <w:t>İmza ....................................................</w:t>
      </w:r>
    </w:p>
    <w:p w14:paraId="2AA453CF" w14:textId="77777777" w:rsidR="00D95CBC" w:rsidRPr="00051297" w:rsidRDefault="00D95CBC" w:rsidP="00D95CBC">
      <w:pPr>
        <w:pStyle w:val="text"/>
        <w:widowControl/>
        <w:spacing w:before="0" w:line="240" w:lineRule="auto"/>
        <w:rPr>
          <w:rFonts w:ascii="Times New Roman" w:hAnsi="Times New Roman"/>
          <w:sz w:val="20"/>
          <w:lang w:val="tr-TR"/>
        </w:rPr>
      </w:pPr>
      <w:r w:rsidRPr="00051297">
        <w:rPr>
          <w:rFonts w:ascii="Times New Roman" w:hAnsi="Times New Roman"/>
          <w:i/>
          <w:sz w:val="20"/>
          <w:lang w:val="tr-TR"/>
        </w:rPr>
        <w:t>(</w:t>
      </w:r>
      <w:proofErr w:type="gramStart"/>
      <w:r w:rsidRPr="00051297">
        <w:rPr>
          <w:rFonts w:ascii="Times New Roman" w:hAnsi="Times New Roman"/>
          <w:i/>
          <w:sz w:val="20"/>
          <w:lang w:val="tr-TR"/>
        </w:rPr>
        <w:t>istekli</w:t>
      </w:r>
      <w:proofErr w:type="gramEnd"/>
      <w:r w:rsidRPr="00051297">
        <w:rPr>
          <w:rFonts w:ascii="Times New Roman" w:hAnsi="Times New Roman"/>
          <w:i/>
          <w:sz w:val="20"/>
          <w:lang w:val="tr-TR"/>
        </w:rPr>
        <w:t xml:space="preserve"> adına imza atmaya yetkili kişi ya da kişiler</w:t>
      </w:r>
      <w:r w:rsidRPr="00051297">
        <w:rPr>
          <w:rFonts w:ascii="Times New Roman" w:hAnsi="Times New Roman"/>
          <w:sz w:val="20"/>
          <w:lang w:val="tr-TR"/>
        </w:rPr>
        <w:t>)</w:t>
      </w:r>
    </w:p>
    <w:p w14:paraId="7D2FE8D0" w14:textId="77777777" w:rsidR="00D95CBC" w:rsidRPr="00051297" w:rsidRDefault="00D95CBC" w:rsidP="00D95CBC">
      <w:pPr>
        <w:pStyle w:val="text"/>
        <w:widowControl/>
        <w:spacing w:before="0" w:line="240" w:lineRule="auto"/>
        <w:rPr>
          <w:rFonts w:ascii="Times New Roman" w:hAnsi="Times New Roman"/>
          <w:sz w:val="20"/>
          <w:lang w:val="tr-TR"/>
        </w:rPr>
      </w:pPr>
    </w:p>
    <w:p w14:paraId="320371BE" w14:textId="77777777" w:rsidR="00D95CBC" w:rsidRPr="00051297" w:rsidRDefault="00D95CBC" w:rsidP="00D95CBC">
      <w:pPr>
        <w:pStyle w:val="text"/>
        <w:widowControl/>
        <w:rPr>
          <w:rFonts w:ascii="Times New Roman" w:hAnsi="Times New Roman"/>
          <w:sz w:val="20"/>
          <w:lang w:val="tr-TR"/>
        </w:rPr>
      </w:pPr>
      <w:bookmarkStart w:id="35" w:name="_Toc232234037"/>
      <w:r w:rsidRPr="00051297">
        <w:rPr>
          <w:rFonts w:ascii="Times New Roman" w:hAnsi="Times New Roman"/>
          <w:sz w:val="20"/>
          <w:lang w:val="tr-TR"/>
        </w:rPr>
        <w:t>Tarih ............................................</w:t>
      </w:r>
      <w:bookmarkEnd w:id="35"/>
    </w:p>
    <w:p w14:paraId="492F5B5E" w14:textId="77777777" w:rsidR="00D95CBC" w:rsidRPr="00051297" w:rsidRDefault="00D95CBC" w:rsidP="00D95CBC">
      <w:pPr>
        <w:pStyle w:val="text"/>
        <w:widowControl/>
        <w:outlineLvl w:val="0"/>
        <w:rPr>
          <w:rFonts w:ascii="Times New Roman" w:hAnsi="Times New Roman"/>
          <w:b/>
          <w:sz w:val="20"/>
          <w:lang w:val="tr-TR"/>
        </w:rPr>
      </w:pPr>
    </w:p>
    <w:p w14:paraId="38D0FAB8" w14:textId="77777777" w:rsidR="00D95CBC" w:rsidRDefault="00D95CBC" w:rsidP="00D95CBC">
      <w:pPr>
        <w:pStyle w:val="text"/>
        <w:widowControl/>
        <w:outlineLvl w:val="0"/>
        <w:rPr>
          <w:rFonts w:ascii="Times New Roman" w:hAnsi="Times New Roman"/>
          <w:sz w:val="20"/>
          <w:lang w:val="tr-TR"/>
        </w:rPr>
      </w:pPr>
      <w:r w:rsidRPr="00051297">
        <w:rPr>
          <w:rFonts w:ascii="Times New Roman" w:hAnsi="Times New Roman"/>
          <w:sz w:val="20"/>
          <w:lang w:val="tr-TR"/>
        </w:rPr>
        <w:br w:type="page"/>
      </w:r>
    </w:p>
    <w:p w14:paraId="442F28F4" w14:textId="77777777" w:rsidR="00D74FD3" w:rsidRDefault="00D74FD3" w:rsidP="00D95CBC">
      <w:pPr>
        <w:pStyle w:val="text"/>
        <w:widowControl/>
        <w:outlineLvl w:val="0"/>
        <w:rPr>
          <w:rFonts w:ascii="Times New Roman" w:hAnsi="Times New Roman"/>
          <w:sz w:val="20"/>
          <w:lang w:val="tr-TR"/>
        </w:rPr>
      </w:pPr>
    </w:p>
    <w:p w14:paraId="6042F6C0" w14:textId="77777777" w:rsidR="00D74FD3" w:rsidRDefault="00D74FD3" w:rsidP="00D95CBC">
      <w:pPr>
        <w:pStyle w:val="text"/>
        <w:widowControl/>
        <w:outlineLvl w:val="0"/>
        <w:rPr>
          <w:rFonts w:ascii="Times New Roman" w:hAnsi="Times New Roman"/>
          <w:sz w:val="20"/>
          <w:lang w:val="tr-TR"/>
        </w:rPr>
      </w:pPr>
    </w:p>
    <w:p w14:paraId="040102FD" w14:textId="77777777" w:rsidR="00D74FD3" w:rsidRDefault="00D74FD3" w:rsidP="00D95CBC">
      <w:pPr>
        <w:pStyle w:val="text"/>
        <w:widowControl/>
        <w:outlineLvl w:val="0"/>
        <w:rPr>
          <w:rFonts w:ascii="Times New Roman" w:hAnsi="Times New Roman"/>
          <w:sz w:val="20"/>
          <w:lang w:val="tr-TR"/>
        </w:rPr>
      </w:pPr>
    </w:p>
    <w:p w14:paraId="35DC5237" w14:textId="77777777" w:rsidR="00D74FD3" w:rsidRPr="00051297" w:rsidRDefault="00D74FD3" w:rsidP="00D95CBC">
      <w:pPr>
        <w:pStyle w:val="text"/>
        <w:widowControl/>
        <w:outlineLvl w:val="0"/>
        <w:rPr>
          <w:rFonts w:ascii="Times New Roman" w:hAnsi="Times New Roman"/>
          <w:sz w:val="20"/>
          <w:lang w:val="tr-TR"/>
        </w:rPr>
      </w:pPr>
    </w:p>
    <w:p w14:paraId="604AEB8F" w14:textId="77777777" w:rsidR="00D95CBC" w:rsidRPr="00051297" w:rsidRDefault="00D95CBC" w:rsidP="00D95CBC">
      <w:pPr>
        <w:pStyle w:val="text"/>
        <w:widowControl/>
        <w:outlineLvl w:val="0"/>
        <w:rPr>
          <w:rFonts w:ascii="Times New Roman" w:hAnsi="Times New Roman"/>
          <w:sz w:val="20"/>
          <w:lang w:val="tr-TR"/>
        </w:rPr>
      </w:pPr>
    </w:p>
    <w:p w14:paraId="353BB626" w14:textId="77777777" w:rsidR="00D95CBC" w:rsidRPr="00051297" w:rsidRDefault="00D95CBC" w:rsidP="00D95CBC">
      <w:pPr>
        <w:pStyle w:val="text"/>
        <w:widowControl/>
        <w:outlineLvl w:val="0"/>
        <w:rPr>
          <w:rFonts w:ascii="Times New Roman" w:hAnsi="Times New Roman"/>
          <w:sz w:val="20"/>
          <w:lang w:val="tr-TR"/>
        </w:rPr>
      </w:pPr>
    </w:p>
    <w:p w14:paraId="4EC7AA8B" w14:textId="77777777" w:rsidR="00D95CBC" w:rsidRPr="00051297" w:rsidRDefault="00D95CBC" w:rsidP="00D95CBC">
      <w:pPr>
        <w:pStyle w:val="Balk6"/>
        <w:ind w:firstLine="0"/>
        <w:jc w:val="center"/>
        <w:rPr>
          <w:lang w:val="tr-TR"/>
        </w:rPr>
      </w:pPr>
      <w:bookmarkStart w:id="36" w:name="_Bölüm_C:_Diğer_Bilgiler"/>
      <w:bookmarkStart w:id="37" w:name="_Toc233021559"/>
      <w:bookmarkEnd w:id="36"/>
      <w:r w:rsidRPr="00051297">
        <w:rPr>
          <w:lang w:val="tr-TR"/>
        </w:rPr>
        <w:t>Bölüm C: Diğer Bilgiler</w:t>
      </w:r>
      <w:bookmarkEnd w:id="37"/>
    </w:p>
    <w:p w14:paraId="5CE66F0F" w14:textId="77777777" w:rsidR="00D95CBC" w:rsidRPr="00051297" w:rsidRDefault="00D95CBC" w:rsidP="00D95CBC">
      <w:pPr>
        <w:pStyle w:val="text"/>
        <w:widowControl/>
        <w:outlineLvl w:val="0"/>
        <w:rPr>
          <w:rFonts w:cs="Arial"/>
          <w:b/>
          <w:sz w:val="18"/>
          <w:szCs w:val="18"/>
          <w:lang w:val="tr-TR"/>
        </w:rPr>
      </w:pPr>
    </w:p>
    <w:p w14:paraId="0F3F871E" w14:textId="77777777" w:rsidR="00D95CBC" w:rsidRPr="00051297" w:rsidRDefault="00D95CBC" w:rsidP="00D95CBC">
      <w:pPr>
        <w:pStyle w:val="Section"/>
        <w:widowControl/>
        <w:jc w:val="both"/>
        <w:rPr>
          <w:rFonts w:cs="Arial"/>
          <w:b w:val="0"/>
          <w:bCs/>
          <w:sz w:val="18"/>
          <w:szCs w:val="18"/>
          <w:lang w:val="tr-TR"/>
        </w:rPr>
      </w:pPr>
    </w:p>
    <w:p w14:paraId="132F3642" w14:textId="77777777" w:rsidR="00D95CBC" w:rsidRPr="00051297" w:rsidRDefault="00D95CBC" w:rsidP="00D95CBC">
      <w:pPr>
        <w:pStyle w:val="Section"/>
        <w:widowControl/>
        <w:jc w:val="both"/>
        <w:rPr>
          <w:rFonts w:cs="Arial"/>
          <w:b w:val="0"/>
          <w:bCs/>
          <w:sz w:val="18"/>
          <w:szCs w:val="18"/>
          <w:lang w:val="tr-TR"/>
        </w:rPr>
      </w:pPr>
    </w:p>
    <w:p w14:paraId="154149D6" w14:textId="77777777" w:rsidR="00D95CBC" w:rsidRPr="00051297" w:rsidRDefault="00D95CBC" w:rsidP="00D95CBC">
      <w:pPr>
        <w:pStyle w:val="Section"/>
        <w:widowControl/>
        <w:jc w:val="both"/>
        <w:rPr>
          <w:rFonts w:cs="Arial"/>
          <w:b w:val="0"/>
          <w:bCs/>
          <w:sz w:val="18"/>
          <w:szCs w:val="18"/>
          <w:lang w:val="tr-TR"/>
        </w:rPr>
      </w:pPr>
    </w:p>
    <w:p w14:paraId="04BA51A4" w14:textId="77777777" w:rsidR="00D95CBC" w:rsidRPr="00051297" w:rsidRDefault="00D95CBC" w:rsidP="00D95CBC">
      <w:pPr>
        <w:pStyle w:val="Section"/>
        <w:widowControl/>
        <w:jc w:val="both"/>
        <w:rPr>
          <w:rFonts w:cs="Arial"/>
          <w:b w:val="0"/>
          <w:bCs/>
          <w:sz w:val="18"/>
          <w:szCs w:val="18"/>
          <w:lang w:val="tr-TR"/>
        </w:rPr>
      </w:pPr>
    </w:p>
    <w:p w14:paraId="7ADAAB36" w14:textId="77777777" w:rsidR="00D95CBC" w:rsidRPr="00051297" w:rsidRDefault="00D95CBC" w:rsidP="00D95CBC">
      <w:pPr>
        <w:pStyle w:val="Section"/>
        <w:widowControl/>
        <w:jc w:val="both"/>
        <w:rPr>
          <w:rFonts w:cs="Arial"/>
          <w:b w:val="0"/>
          <w:bCs/>
          <w:sz w:val="18"/>
          <w:szCs w:val="18"/>
          <w:lang w:val="tr-TR"/>
        </w:rPr>
      </w:pPr>
    </w:p>
    <w:p w14:paraId="31E71E05" w14:textId="77777777" w:rsidR="00D95CBC" w:rsidRPr="00051297" w:rsidRDefault="00D95CBC" w:rsidP="00D95CBC">
      <w:pPr>
        <w:pStyle w:val="Section"/>
        <w:widowControl/>
        <w:ind w:firstLine="0"/>
        <w:jc w:val="both"/>
        <w:rPr>
          <w:rFonts w:cs="Arial"/>
          <w:b w:val="0"/>
          <w:bCs/>
          <w:sz w:val="18"/>
          <w:szCs w:val="18"/>
          <w:lang w:val="tr-TR"/>
        </w:rPr>
      </w:pPr>
    </w:p>
    <w:p w14:paraId="0A7772C5" w14:textId="77777777" w:rsidR="00D95CBC" w:rsidRPr="00051297" w:rsidRDefault="00D95CBC" w:rsidP="00D95CBC">
      <w:pPr>
        <w:pStyle w:val="Section"/>
        <w:widowControl/>
        <w:ind w:firstLine="0"/>
        <w:jc w:val="both"/>
        <w:rPr>
          <w:rFonts w:cs="Arial"/>
          <w:b w:val="0"/>
          <w:bCs/>
          <w:sz w:val="18"/>
          <w:szCs w:val="18"/>
          <w:lang w:val="tr-TR"/>
        </w:rPr>
      </w:pPr>
    </w:p>
    <w:p w14:paraId="237AB7F3" w14:textId="77777777" w:rsidR="00D95CBC" w:rsidRPr="00051297" w:rsidRDefault="00D95CBC" w:rsidP="00D95CBC">
      <w:pPr>
        <w:pStyle w:val="Section"/>
        <w:widowControl/>
        <w:ind w:firstLine="0"/>
        <w:jc w:val="both"/>
        <w:rPr>
          <w:rFonts w:cs="Arial"/>
          <w:b w:val="0"/>
          <w:bCs/>
          <w:sz w:val="18"/>
          <w:szCs w:val="18"/>
          <w:lang w:val="tr-TR"/>
        </w:rPr>
      </w:pPr>
    </w:p>
    <w:p w14:paraId="35EFAA96" w14:textId="77777777" w:rsidR="00D74FD3" w:rsidRDefault="00D74FD3" w:rsidP="00D74FD3">
      <w:pPr>
        <w:pStyle w:val="Balk6"/>
        <w:ind w:firstLine="0"/>
        <w:rPr>
          <w:lang w:val="tr-TR"/>
        </w:rPr>
      </w:pPr>
      <w:bookmarkStart w:id="38" w:name="_İDARİ_UYGUNLUK_DEĞERLENDİRME_TABLOS"/>
      <w:bookmarkStart w:id="39" w:name="_Toc232234038"/>
      <w:bookmarkStart w:id="40" w:name="_Toc233021561"/>
      <w:bookmarkEnd w:id="38"/>
    </w:p>
    <w:p w14:paraId="46701701" w14:textId="77777777" w:rsidR="00D74FD3" w:rsidRPr="00D74FD3" w:rsidRDefault="00D74FD3" w:rsidP="00D74FD3">
      <w:pPr>
        <w:rPr>
          <w:lang w:val="tr-TR"/>
        </w:rPr>
      </w:pPr>
    </w:p>
    <w:p w14:paraId="552F6B63" w14:textId="77777777" w:rsidR="00D74FD3" w:rsidRDefault="00D74FD3" w:rsidP="00D74FD3">
      <w:pPr>
        <w:pStyle w:val="Balk6"/>
        <w:ind w:firstLine="0"/>
        <w:rPr>
          <w:lang w:val="tr-TR"/>
        </w:rPr>
      </w:pPr>
    </w:p>
    <w:p w14:paraId="17378FA2" w14:textId="77777777" w:rsidR="00D74FD3" w:rsidRDefault="00D74FD3" w:rsidP="00D74FD3">
      <w:pPr>
        <w:pStyle w:val="Balk6"/>
        <w:ind w:firstLine="0"/>
        <w:rPr>
          <w:lang w:val="tr-TR"/>
        </w:rPr>
      </w:pPr>
    </w:p>
    <w:p w14:paraId="1E5C43FF" w14:textId="54A93F8A" w:rsidR="009D1E93" w:rsidRDefault="009D1E93" w:rsidP="00F31DB4">
      <w:pPr>
        <w:rPr>
          <w:lang w:val="tr-TR"/>
        </w:rPr>
      </w:pPr>
    </w:p>
    <w:p w14:paraId="7BF769EB" w14:textId="5DA765F0" w:rsidR="009D1E93" w:rsidRDefault="009D1E93" w:rsidP="00F31DB4">
      <w:pPr>
        <w:rPr>
          <w:lang w:val="tr-TR"/>
        </w:rPr>
      </w:pPr>
    </w:p>
    <w:p w14:paraId="79FE94E8" w14:textId="36A377A0" w:rsidR="009D1E93" w:rsidRDefault="009D1E93" w:rsidP="00F31DB4">
      <w:pPr>
        <w:rPr>
          <w:lang w:val="tr-TR"/>
        </w:rPr>
      </w:pPr>
    </w:p>
    <w:p w14:paraId="38310BF8" w14:textId="4CA4F093" w:rsidR="009D1E93" w:rsidRDefault="009D1E93" w:rsidP="00F31DB4">
      <w:pPr>
        <w:rPr>
          <w:lang w:val="tr-TR"/>
        </w:rPr>
      </w:pPr>
    </w:p>
    <w:p w14:paraId="6EAE1C2E" w14:textId="287BF651" w:rsidR="009D1E93" w:rsidRDefault="009D1E93" w:rsidP="00F31DB4">
      <w:pPr>
        <w:rPr>
          <w:lang w:val="tr-TR"/>
        </w:rPr>
      </w:pPr>
    </w:p>
    <w:p w14:paraId="36A54097" w14:textId="7CABBF69" w:rsidR="009D1E93" w:rsidRDefault="009D1E93" w:rsidP="00F31DB4">
      <w:pPr>
        <w:rPr>
          <w:lang w:val="tr-TR"/>
        </w:rPr>
      </w:pPr>
    </w:p>
    <w:p w14:paraId="63DB2830" w14:textId="69A19BD1" w:rsidR="009D1E93" w:rsidRDefault="009D1E93" w:rsidP="00F31DB4">
      <w:pPr>
        <w:rPr>
          <w:lang w:val="tr-TR"/>
        </w:rPr>
      </w:pPr>
    </w:p>
    <w:p w14:paraId="77E38DB8" w14:textId="77777777" w:rsidR="009D1E93" w:rsidRPr="009D1E93" w:rsidRDefault="009D1E93" w:rsidP="00F31DB4">
      <w:pPr>
        <w:rPr>
          <w:lang w:val="tr-TR"/>
        </w:rPr>
      </w:pPr>
    </w:p>
    <w:p w14:paraId="6596B749" w14:textId="77777777" w:rsidR="00B02D88" w:rsidRDefault="00B02D88" w:rsidP="00D74FD3">
      <w:pPr>
        <w:pStyle w:val="Balk6"/>
        <w:ind w:firstLine="0"/>
        <w:rPr>
          <w:lang w:val="tr-TR"/>
        </w:rPr>
      </w:pPr>
    </w:p>
    <w:p w14:paraId="5DF01F9D" w14:textId="40A6917A" w:rsidR="00D95CBC" w:rsidRPr="00051297" w:rsidRDefault="00D95CBC" w:rsidP="00D74FD3">
      <w:pPr>
        <w:pStyle w:val="Balk6"/>
        <w:ind w:firstLine="0"/>
        <w:rPr>
          <w:lang w:val="tr-TR"/>
        </w:rPr>
      </w:pPr>
      <w:r w:rsidRPr="00051297">
        <w:rPr>
          <w:lang w:val="tr-TR"/>
        </w:rPr>
        <w:t>İdari Uygunluk Değerlendirme Tablosu</w:t>
      </w:r>
      <w:bookmarkEnd w:id="39"/>
      <w:bookmarkEnd w:id="40"/>
    </w:p>
    <w:p w14:paraId="5FF9AB97" w14:textId="77777777" w:rsidR="00D74FD3" w:rsidRPr="002E3F87" w:rsidRDefault="00D74FD3" w:rsidP="00D74FD3">
      <w:pPr>
        <w:spacing w:after="120"/>
        <w:ind w:firstLine="0"/>
        <w:jc w:val="center"/>
        <w:rPr>
          <w:rFonts w:cs="Times New Roman"/>
          <w:sz w:val="20"/>
          <w:szCs w:val="20"/>
          <w:lang w:val="tr-TR"/>
        </w:rPr>
      </w:pPr>
      <w:r w:rsidRPr="00A87397">
        <w:rPr>
          <w:rFonts w:cs="Times New Roman"/>
          <w:sz w:val="22"/>
          <w:lang w:eastAsia="fi-FI"/>
        </w:rPr>
        <w:t xml:space="preserve">DÖKTAŞ DÖKÜMCÜLÜK TEHLİKESİZ FAN TOZU ATIKLARININ ÇİMENTO FABRİKASINDA ALTERNATİF HAMMADDE OLARAK KULLANILMASI </w:t>
      </w:r>
      <w:r w:rsidRPr="00A87397">
        <w:rPr>
          <w:rFonts w:cs="Times New Roman"/>
          <w:sz w:val="20"/>
          <w:szCs w:val="20"/>
          <w:lang w:val="tr-TR"/>
        </w:rPr>
        <w:t xml:space="preserve">PROJESİ’ne için 1 Adet </w:t>
      </w:r>
      <w:r w:rsidRPr="00A87397">
        <w:rPr>
          <w:rFonts w:cs="Times New Roman"/>
          <w:sz w:val="20"/>
          <w:szCs w:val="20"/>
        </w:rPr>
        <w:t>TOZ SEVK SİSTEMİ</w:t>
      </w:r>
    </w:p>
    <w:p w14:paraId="0838ACBB" w14:textId="77777777" w:rsidR="00D95CBC" w:rsidRPr="00051297" w:rsidRDefault="00D95CBC" w:rsidP="00D95CBC">
      <w:pPr>
        <w:spacing w:before="0"/>
        <w:ind w:firstLine="0"/>
        <w:rPr>
          <w:lang w:val="tr-TR"/>
        </w:rPr>
      </w:pPr>
      <w:r w:rsidRPr="00051297">
        <w:rPr>
          <w:lang w:val="tr-TR"/>
        </w:rPr>
        <w:t>Teklif No.</w:t>
      </w:r>
      <w:r w:rsidRPr="00051297">
        <w:rPr>
          <w:lang w:val="tr-TR"/>
        </w:rPr>
        <w:tab/>
        <w:t>_____________________</w:t>
      </w:r>
    </w:p>
    <w:p w14:paraId="0147327E" w14:textId="77777777" w:rsidR="00D95CBC" w:rsidRPr="003D4FD8" w:rsidRDefault="00D95CBC" w:rsidP="00D95CBC">
      <w:pPr>
        <w:spacing w:before="0"/>
        <w:ind w:firstLine="0"/>
        <w:rPr>
          <w:lang w:val="tr-TR"/>
        </w:rPr>
      </w:pPr>
      <w:r w:rsidRPr="00051297">
        <w:rPr>
          <w:lang w:val="tr-TR"/>
        </w:rPr>
        <w:t>Adı:</w:t>
      </w:r>
      <w:r w:rsidRPr="00051297">
        <w:rPr>
          <w:lang w:val="tr-TR"/>
        </w:rPr>
        <w:tab/>
      </w:r>
      <w:r w:rsidRPr="00051297">
        <w:rPr>
          <w:lang w:val="tr-TR"/>
        </w:rPr>
        <w:tab/>
        <w:t>______________________________________________</w:t>
      </w:r>
    </w:p>
    <w:p w14:paraId="2368B3DD" w14:textId="77777777" w:rsidR="00D95CBC" w:rsidRPr="001D3AD2" w:rsidRDefault="00D95CBC" w:rsidP="00D95CBC">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ind w:firstLine="0"/>
        <w:rPr>
          <w:b/>
          <w:lang w:val="tr-TR"/>
        </w:rPr>
      </w:pPr>
      <w:r w:rsidRPr="00051297">
        <w:rPr>
          <w:b/>
          <w:lang w:val="tr-TR"/>
        </w:rPr>
        <w:t>İdari Uygunluk Tablosu</w:t>
      </w:r>
    </w:p>
    <w:tbl>
      <w:tblPr>
        <w:tblpPr w:leftFromText="142" w:rightFromText="142" w:vertAnchor="text" w:horzAnchor="margin" w:tblpXSpec="center" w:tblpY="1"/>
        <w:tblOverlap w:val="never"/>
        <w:tblW w:w="10828" w:type="dxa"/>
        <w:tblCellMar>
          <w:left w:w="70" w:type="dxa"/>
          <w:right w:w="70" w:type="dxa"/>
        </w:tblCellMar>
        <w:tblLook w:val="04A0" w:firstRow="1" w:lastRow="0" w:firstColumn="1" w:lastColumn="0" w:noHBand="0" w:noVBand="1"/>
      </w:tblPr>
      <w:tblGrid>
        <w:gridCol w:w="562"/>
        <w:gridCol w:w="9356"/>
        <w:gridCol w:w="910"/>
      </w:tblGrid>
      <w:tr w:rsidR="00D95CBC" w:rsidRPr="004D44B8" w14:paraId="6583E731" w14:textId="77777777" w:rsidTr="00D95CBC">
        <w:trPr>
          <w:trHeight w:val="210"/>
        </w:trPr>
        <w:tc>
          <w:tcPr>
            <w:tcW w:w="56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2C8DF96" w14:textId="77777777" w:rsidR="00D95CBC" w:rsidRPr="004D44B8" w:rsidRDefault="00D95CBC" w:rsidP="00D95CBC">
            <w:pPr>
              <w:jc w:val="left"/>
              <w:rPr>
                <w:b/>
                <w:bCs/>
                <w:color w:val="000000"/>
                <w:sz w:val="20"/>
                <w:szCs w:val="20"/>
              </w:rPr>
            </w:pPr>
          </w:p>
        </w:tc>
        <w:tc>
          <w:tcPr>
            <w:tcW w:w="9356" w:type="dxa"/>
            <w:tcBorders>
              <w:top w:val="single" w:sz="4" w:space="0" w:color="auto"/>
              <w:left w:val="nil"/>
              <w:bottom w:val="single" w:sz="4" w:space="0" w:color="auto"/>
              <w:right w:val="single" w:sz="4" w:space="0" w:color="auto"/>
            </w:tcBorders>
            <w:shd w:val="clear" w:color="000000" w:fill="D9D9D9"/>
            <w:noWrap/>
            <w:vAlign w:val="center"/>
            <w:hideMark/>
          </w:tcPr>
          <w:p w14:paraId="6F36223E" w14:textId="77777777" w:rsidR="00D95CBC" w:rsidRPr="004D44B8" w:rsidRDefault="00D95CBC" w:rsidP="00D95CBC">
            <w:pPr>
              <w:jc w:val="center"/>
              <w:rPr>
                <w:b/>
                <w:bCs/>
                <w:color w:val="000000"/>
                <w:sz w:val="20"/>
                <w:szCs w:val="20"/>
              </w:rPr>
            </w:pPr>
            <w:r w:rsidRPr="004D44B8">
              <w:rPr>
                <w:b/>
                <w:bCs/>
                <w:color w:val="000000"/>
                <w:sz w:val="20"/>
                <w:szCs w:val="20"/>
              </w:rPr>
              <w:t>Kontrol Konusu</w:t>
            </w:r>
          </w:p>
        </w:tc>
        <w:tc>
          <w:tcPr>
            <w:tcW w:w="910" w:type="dxa"/>
            <w:tcBorders>
              <w:top w:val="single" w:sz="4" w:space="0" w:color="auto"/>
              <w:left w:val="nil"/>
              <w:bottom w:val="single" w:sz="4" w:space="0" w:color="auto"/>
              <w:right w:val="single" w:sz="4" w:space="0" w:color="auto"/>
            </w:tcBorders>
            <w:shd w:val="clear" w:color="000000" w:fill="D9D9D9"/>
            <w:noWrap/>
            <w:vAlign w:val="center"/>
            <w:hideMark/>
          </w:tcPr>
          <w:p w14:paraId="0ACC952F" w14:textId="77777777" w:rsidR="00D95CBC" w:rsidRPr="004D44B8" w:rsidRDefault="00D95CBC" w:rsidP="00D95CBC">
            <w:pPr>
              <w:jc w:val="center"/>
              <w:rPr>
                <w:b/>
                <w:bCs/>
                <w:color w:val="000000"/>
                <w:sz w:val="20"/>
                <w:szCs w:val="20"/>
              </w:rPr>
            </w:pPr>
            <w:r w:rsidRPr="004D44B8">
              <w:rPr>
                <w:b/>
                <w:bCs/>
                <w:color w:val="000000"/>
                <w:sz w:val="20"/>
                <w:szCs w:val="20"/>
              </w:rPr>
              <w:t> </w:t>
            </w:r>
          </w:p>
        </w:tc>
      </w:tr>
      <w:tr w:rsidR="00D95CBC" w:rsidRPr="004D44B8" w14:paraId="24255B73" w14:textId="77777777" w:rsidTr="00D95CBC">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104928B5" w14:textId="77777777" w:rsidR="00D95CBC" w:rsidRPr="004D44B8" w:rsidRDefault="00D95CBC" w:rsidP="00D95CBC">
            <w:pPr>
              <w:ind w:firstLine="0"/>
              <w:jc w:val="center"/>
              <w:rPr>
                <w:color w:val="000000"/>
                <w:sz w:val="20"/>
                <w:szCs w:val="20"/>
              </w:rPr>
            </w:pPr>
            <w:r w:rsidRPr="004D44B8">
              <w:rPr>
                <w:color w:val="000000"/>
                <w:sz w:val="20"/>
                <w:szCs w:val="20"/>
              </w:rPr>
              <w:t>1</w:t>
            </w:r>
          </w:p>
        </w:tc>
        <w:tc>
          <w:tcPr>
            <w:tcW w:w="9356" w:type="dxa"/>
            <w:tcBorders>
              <w:top w:val="nil"/>
              <w:left w:val="nil"/>
              <w:bottom w:val="single" w:sz="4" w:space="0" w:color="auto"/>
              <w:right w:val="single" w:sz="4" w:space="0" w:color="auto"/>
            </w:tcBorders>
            <w:shd w:val="clear" w:color="auto" w:fill="auto"/>
            <w:vAlign w:val="center"/>
            <w:hideMark/>
          </w:tcPr>
          <w:p w14:paraId="61AB5C6D" w14:textId="77777777" w:rsidR="00D95CBC" w:rsidRPr="003D4FD8" w:rsidRDefault="00D95CBC" w:rsidP="00D95CBC">
            <w:pPr>
              <w:ind w:firstLine="0"/>
              <w:jc w:val="left"/>
              <w:rPr>
                <w:color w:val="000000"/>
                <w:sz w:val="20"/>
                <w:szCs w:val="20"/>
                <w:lang w:val="tr-TR"/>
              </w:rPr>
            </w:pPr>
            <w:r w:rsidRPr="003D4FD8">
              <w:rPr>
                <w:color w:val="000000"/>
                <w:sz w:val="20"/>
                <w:szCs w:val="20"/>
                <w:lang w:val="tr-TR"/>
              </w:rPr>
              <w:t xml:space="preserve">Ana zarf kapalı, yapıştırılan yeri imzalı ve kaşelidir. </w:t>
            </w:r>
          </w:p>
        </w:tc>
        <w:tc>
          <w:tcPr>
            <w:tcW w:w="910" w:type="dxa"/>
            <w:tcBorders>
              <w:top w:val="nil"/>
              <w:left w:val="nil"/>
              <w:bottom w:val="single" w:sz="4" w:space="0" w:color="auto"/>
              <w:right w:val="single" w:sz="4" w:space="0" w:color="auto"/>
            </w:tcBorders>
            <w:shd w:val="clear" w:color="auto" w:fill="auto"/>
            <w:noWrap/>
            <w:vAlign w:val="bottom"/>
            <w:hideMark/>
          </w:tcPr>
          <w:p w14:paraId="0605B60A" w14:textId="77777777" w:rsidR="00D95CBC" w:rsidRPr="004D44B8" w:rsidRDefault="00D95CBC" w:rsidP="00D95CBC">
            <w:pPr>
              <w:jc w:val="center"/>
              <w:rPr>
                <w:color w:val="000000"/>
                <w:sz w:val="20"/>
                <w:szCs w:val="20"/>
              </w:rPr>
            </w:pPr>
            <w:r w:rsidRPr="004D44B8">
              <w:rPr>
                <w:color w:val="000000"/>
                <w:sz w:val="20"/>
                <w:szCs w:val="20"/>
              </w:rPr>
              <w:t> </w:t>
            </w:r>
          </w:p>
        </w:tc>
      </w:tr>
      <w:tr w:rsidR="00D95CBC" w:rsidRPr="004D44B8" w14:paraId="0AA1E37B" w14:textId="77777777" w:rsidTr="00D95CBC">
        <w:trPr>
          <w:trHeight w:val="451"/>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48321EFF" w14:textId="77777777" w:rsidR="00D95CBC" w:rsidRPr="004D44B8" w:rsidRDefault="00D95CBC" w:rsidP="00D95CBC">
            <w:pPr>
              <w:ind w:firstLine="0"/>
              <w:jc w:val="center"/>
              <w:rPr>
                <w:color w:val="000000"/>
                <w:sz w:val="20"/>
                <w:szCs w:val="20"/>
              </w:rPr>
            </w:pPr>
            <w:r w:rsidRPr="004D44B8">
              <w:rPr>
                <w:color w:val="000000"/>
                <w:sz w:val="20"/>
                <w:szCs w:val="20"/>
              </w:rPr>
              <w:t>2</w:t>
            </w:r>
          </w:p>
        </w:tc>
        <w:tc>
          <w:tcPr>
            <w:tcW w:w="9356" w:type="dxa"/>
            <w:tcBorders>
              <w:top w:val="nil"/>
              <w:left w:val="nil"/>
              <w:bottom w:val="single" w:sz="4" w:space="0" w:color="auto"/>
              <w:right w:val="single" w:sz="4" w:space="0" w:color="auto"/>
            </w:tcBorders>
            <w:shd w:val="clear" w:color="auto" w:fill="auto"/>
            <w:vAlign w:val="center"/>
            <w:hideMark/>
          </w:tcPr>
          <w:p w14:paraId="45DBFCC5" w14:textId="77777777" w:rsidR="00D95CBC" w:rsidRPr="003D4FD8" w:rsidRDefault="00D95CBC" w:rsidP="00D95CBC">
            <w:pPr>
              <w:ind w:firstLine="0"/>
              <w:jc w:val="left"/>
              <w:rPr>
                <w:color w:val="000000"/>
                <w:sz w:val="20"/>
                <w:szCs w:val="20"/>
                <w:lang w:val="tr-TR"/>
              </w:rPr>
            </w:pPr>
            <w:r w:rsidRPr="003D4FD8">
              <w:rPr>
                <w:color w:val="000000"/>
                <w:sz w:val="20"/>
                <w:szCs w:val="20"/>
                <w:lang w:val="tr-TR"/>
              </w:rPr>
              <w:t>Ana zarf üzerinde isteklinin adı-soyadı veya ticaret unvanı + tebligata esas açık adresi + teklifin hangi işe ait olduğu + ihaleyi yapan sözleşme makamının açık adresi mevcuttur</w:t>
            </w:r>
          </w:p>
        </w:tc>
        <w:tc>
          <w:tcPr>
            <w:tcW w:w="910" w:type="dxa"/>
            <w:tcBorders>
              <w:top w:val="nil"/>
              <w:left w:val="nil"/>
              <w:bottom w:val="single" w:sz="4" w:space="0" w:color="auto"/>
              <w:right w:val="single" w:sz="4" w:space="0" w:color="auto"/>
            </w:tcBorders>
            <w:shd w:val="clear" w:color="auto" w:fill="auto"/>
            <w:noWrap/>
            <w:vAlign w:val="bottom"/>
            <w:hideMark/>
          </w:tcPr>
          <w:p w14:paraId="237CED21" w14:textId="77777777" w:rsidR="00D95CBC" w:rsidRPr="004D44B8" w:rsidRDefault="00D95CBC" w:rsidP="00D95CBC">
            <w:pPr>
              <w:jc w:val="center"/>
              <w:rPr>
                <w:color w:val="000000"/>
                <w:sz w:val="20"/>
                <w:szCs w:val="20"/>
              </w:rPr>
            </w:pPr>
            <w:r w:rsidRPr="004D44B8">
              <w:rPr>
                <w:color w:val="000000"/>
                <w:sz w:val="20"/>
                <w:szCs w:val="20"/>
              </w:rPr>
              <w:t> </w:t>
            </w:r>
          </w:p>
        </w:tc>
      </w:tr>
      <w:tr w:rsidR="00D95CBC" w:rsidRPr="004D44B8" w14:paraId="5EC52701" w14:textId="77777777" w:rsidTr="00D95CBC">
        <w:trPr>
          <w:trHeight w:val="451"/>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7FA0AD03" w14:textId="77777777" w:rsidR="00D95CBC" w:rsidRPr="004D44B8" w:rsidRDefault="00D95CBC" w:rsidP="00D95CBC">
            <w:pPr>
              <w:ind w:firstLine="0"/>
              <w:jc w:val="center"/>
              <w:rPr>
                <w:color w:val="000000"/>
                <w:sz w:val="20"/>
                <w:szCs w:val="20"/>
              </w:rPr>
            </w:pPr>
            <w:r w:rsidRPr="004D44B8">
              <w:rPr>
                <w:color w:val="000000"/>
                <w:sz w:val="20"/>
                <w:szCs w:val="20"/>
              </w:rPr>
              <w:t>3</w:t>
            </w:r>
          </w:p>
        </w:tc>
        <w:tc>
          <w:tcPr>
            <w:tcW w:w="9356" w:type="dxa"/>
            <w:tcBorders>
              <w:top w:val="nil"/>
              <w:left w:val="nil"/>
              <w:bottom w:val="single" w:sz="4" w:space="0" w:color="auto"/>
              <w:right w:val="single" w:sz="4" w:space="0" w:color="auto"/>
            </w:tcBorders>
            <w:shd w:val="clear" w:color="auto" w:fill="auto"/>
            <w:vAlign w:val="center"/>
            <w:hideMark/>
          </w:tcPr>
          <w:p w14:paraId="521A494B" w14:textId="77777777" w:rsidR="00D95CBC" w:rsidRPr="003D4FD8" w:rsidRDefault="00D95CBC" w:rsidP="00D95CBC">
            <w:pPr>
              <w:ind w:firstLine="0"/>
              <w:jc w:val="left"/>
              <w:rPr>
                <w:color w:val="000000"/>
                <w:sz w:val="20"/>
                <w:szCs w:val="20"/>
                <w:lang w:val="tr-TR"/>
              </w:rPr>
            </w:pPr>
            <w:r w:rsidRPr="003D4FD8">
              <w:rPr>
                <w:color w:val="000000"/>
                <w:sz w:val="20"/>
                <w:szCs w:val="20"/>
                <w:lang w:val="tr-TR"/>
              </w:rPr>
              <w:t xml:space="preserve">Ana zarf (paket) içinde, birinin üzerinde “A Zarfı- (Teknik teklif), diğerinin üzerinde “B </w:t>
            </w:r>
            <w:proofErr w:type="gramStart"/>
            <w:r w:rsidRPr="003D4FD8">
              <w:rPr>
                <w:color w:val="000000"/>
                <w:sz w:val="20"/>
                <w:szCs w:val="20"/>
                <w:lang w:val="tr-TR"/>
              </w:rPr>
              <w:t>Zarfı -</w:t>
            </w:r>
            <w:proofErr w:type="gramEnd"/>
            <w:r w:rsidRPr="003D4FD8">
              <w:rPr>
                <w:color w:val="000000"/>
                <w:sz w:val="20"/>
                <w:szCs w:val="20"/>
                <w:lang w:val="tr-TR"/>
              </w:rPr>
              <w:t xml:space="preserve"> Mali teklif “ yazan iki ayrı kapalı, mühürlü/kaşeli  zarf vardır</w:t>
            </w:r>
          </w:p>
        </w:tc>
        <w:tc>
          <w:tcPr>
            <w:tcW w:w="910" w:type="dxa"/>
            <w:tcBorders>
              <w:top w:val="nil"/>
              <w:left w:val="nil"/>
              <w:bottom w:val="single" w:sz="4" w:space="0" w:color="auto"/>
              <w:right w:val="single" w:sz="4" w:space="0" w:color="auto"/>
            </w:tcBorders>
            <w:shd w:val="clear" w:color="auto" w:fill="auto"/>
            <w:noWrap/>
            <w:vAlign w:val="bottom"/>
            <w:hideMark/>
          </w:tcPr>
          <w:p w14:paraId="557AB02A" w14:textId="77777777" w:rsidR="00D95CBC" w:rsidRPr="004D44B8" w:rsidRDefault="00D95CBC" w:rsidP="00D95CBC">
            <w:pPr>
              <w:jc w:val="center"/>
              <w:rPr>
                <w:color w:val="000000"/>
                <w:sz w:val="20"/>
                <w:szCs w:val="20"/>
              </w:rPr>
            </w:pPr>
            <w:r w:rsidRPr="004D44B8">
              <w:rPr>
                <w:color w:val="000000"/>
                <w:sz w:val="20"/>
                <w:szCs w:val="20"/>
              </w:rPr>
              <w:t> </w:t>
            </w:r>
          </w:p>
        </w:tc>
      </w:tr>
      <w:tr w:rsidR="00D95CBC" w:rsidRPr="004D44B8" w14:paraId="0280A860" w14:textId="77777777" w:rsidTr="00D95CBC">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4C7632D8" w14:textId="77777777" w:rsidR="00D95CBC" w:rsidRPr="004D44B8" w:rsidRDefault="00D95CBC" w:rsidP="00D95CBC">
            <w:pPr>
              <w:ind w:firstLine="0"/>
              <w:jc w:val="center"/>
              <w:rPr>
                <w:color w:val="000000"/>
                <w:sz w:val="20"/>
                <w:szCs w:val="20"/>
              </w:rPr>
            </w:pPr>
            <w:r w:rsidRPr="004D44B8">
              <w:rPr>
                <w:color w:val="000000"/>
                <w:sz w:val="20"/>
                <w:szCs w:val="20"/>
              </w:rPr>
              <w:t>4</w:t>
            </w:r>
          </w:p>
        </w:tc>
        <w:tc>
          <w:tcPr>
            <w:tcW w:w="9356" w:type="dxa"/>
            <w:tcBorders>
              <w:top w:val="nil"/>
              <w:left w:val="nil"/>
              <w:bottom w:val="single" w:sz="4" w:space="0" w:color="auto"/>
              <w:right w:val="single" w:sz="4" w:space="0" w:color="auto"/>
            </w:tcBorders>
            <w:shd w:val="clear" w:color="auto" w:fill="auto"/>
            <w:vAlign w:val="center"/>
            <w:hideMark/>
          </w:tcPr>
          <w:p w14:paraId="6D896E5E" w14:textId="77777777" w:rsidR="00D95CBC" w:rsidRPr="003D4FD8" w:rsidRDefault="00D95CBC" w:rsidP="00D95CBC">
            <w:pPr>
              <w:ind w:firstLine="0"/>
              <w:jc w:val="left"/>
              <w:rPr>
                <w:color w:val="000000"/>
                <w:sz w:val="20"/>
                <w:szCs w:val="20"/>
                <w:lang w:val="tr-TR"/>
              </w:rPr>
            </w:pPr>
            <w:r w:rsidRPr="003D4FD8">
              <w:rPr>
                <w:color w:val="000000"/>
                <w:sz w:val="20"/>
                <w:szCs w:val="20"/>
                <w:lang w:val="tr-TR"/>
              </w:rPr>
              <w:t>Mali teklif dışındaki tüm belgeler A Zarfının içine konulmuştur, B zarfında sadece Fiyat Teklifi vardır</w:t>
            </w:r>
            <w:r>
              <w:rPr>
                <w:color w:val="000000"/>
                <w:sz w:val="20"/>
                <w:szCs w:val="20"/>
                <w:lang w:val="tr-TR"/>
              </w:rPr>
              <w:t>. (Kopya istenen durumlarda ilgili zarfların kopyaları mevcuttur.)</w:t>
            </w:r>
          </w:p>
        </w:tc>
        <w:tc>
          <w:tcPr>
            <w:tcW w:w="910" w:type="dxa"/>
            <w:tcBorders>
              <w:top w:val="nil"/>
              <w:left w:val="nil"/>
              <w:bottom w:val="single" w:sz="4" w:space="0" w:color="auto"/>
              <w:right w:val="single" w:sz="4" w:space="0" w:color="auto"/>
            </w:tcBorders>
            <w:shd w:val="clear" w:color="auto" w:fill="auto"/>
            <w:noWrap/>
            <w:vAlign w:val="bottom"/>
            <w:hideMark/>
          </w:tcPr>
          <w:p w14:paraId="4C5C0D8D" w14:textId="77777777" w:rsidR="00D95CBC" w:rsidRPr="004D44B8" w:rsidRDefault="00D95CBC" w:rsidP="00D95CBC">
            <w:pPr>
              <w:jc w:val="center"/>
              <w:rPr>
                <w:color w:val="000000"/>
                <w:sz w:val="20"/>
                <w:szCs w:val="20"/>
              </w:rPr>
            </w:pPr>
            <w:r w:rsidRPr="004D44B8">
              <w:rPr>
                <w:color w:val="000000"/>
                <w:sz w:val="20"/>
                <w:szCs w:val="20"/>
              </w:rPr>
              <w:t> </w:t>
            </w:r>
          </w:p>
        </w:tc>
      </w:tr>
      <w:tr w:rsidR="00D95CBC" w:rsidRPr="004D44B8" w14:paraId="7748FA7E" w14:textId="77777777" w:rsidTr="00D95CBC">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1CC82FA9" w14:textId="77777777" w:rsidR="00D95CBC" w:rsidRPr="004D44B8" w:rsidRDefault="00D95CBC" w:rsidP="00D95CBC">
            <w:pPr>
              <w:ind w:firstLine="0"/>
              <w:jc w:val="center"/>
              <w:rPr>
                <w:color w:val="000000"/>
                <w:sz w:val="20"/>
                <w:szCs w:val="20"/>
              </w:rPr>
            </w:pPr>
            <w:r>
              <w:rPr>
                <w:color w:val="000000"/>
                <w:sz w:val="20"/>
                <w:szCs w:val="20"/>
              </w:rPr>
              <w:t>5</w:t>
            </w:r>
          </w:p>
        </w:tc>
        <w:tc>
          <w:tcPr>
            <w:tcW w:w="9356" w:type="dxa"/>
            <w:tcBorders>
              <w:top w:val="nil"/>
              <w:left w:val="nil"/>
              <w:bottom w:val="single" w:sz="4" w:space="0" w:color="auto"/>
              <w:right w:val="single" w:sz="4" w:space="0" w:color="auto"/>
            </w:tcBorders>
            <w:shd w:val="clear" w:color="auto" w:fill="auto"/>
            <w:vAlign w:val="center"/>
            <w:hideMark/>
          </w:tcPr>
          <w:p w14:paraId="46D9367F" w14:textId="77777777" w:rsidR="00D95CBC" w:rsidRPr="003D4FD8" w:rsidRDefault="00D95CBC" w:rsidP="00D95CBC">
            <w:pPr>
              <w:ind w:firstLine="0"/>
              <w:jc w:val="left"/>
              <w:rPr>
                <w:color w:val="000000"/>
                <w:sz w:val="20"/>
                <w:szCs w:val="20"/>
                <w:lang w:val="tr-TR"/>
              </w:rPr>
            </w:pPr>
            <w:r w:rsidRPr="003D4FD8">
              <w:rPr>
                <w:color w:val="000000"/>
                <w:sz w:val="20"/>
                <w:szCs w:val="20"/>
                <w:lang w:val="tr-TR"/>
              </w:rPr>
              <w:t>Teminat mektubu vardır (ihale tarihi</w:t>
            </w:r>
            <w:r>
              <w:rPr>
                <w:color w:val="000000"/>
                <w:sz w:val="20"/>
                <w:szCs w:val="20"/>
                <w:lang w:val="tr-TR"/>
              </w:rPr>
              <w:t xml:space="preserve"> </w:t>
            </w:r>
            <w:r w:rsidRPr="003D4FD8">
              <w:rPr>
                <w:color w:val="000000"/>
                <w:sz w:val="20"/>
                <w:szCs w:val="20"/>
                <w:lang w:val="tr-TR"/>
              </w:rPr>
              <w:t>+</w:t>
            </w:r>
            <w:r>
              <w:rPr>
                <w:color w:val="000000"/>
                <w:sz w:val="20"/>
                <w:szCs w:val="20"/>
                <w:lang w:val="tr-TR"/>
              </w:rPr>
              <w:t xml:space="preserve"> </w:t>
            </w:r>
            <w:r w:rsidRPr="003D4FD8">
              <w:rPr>
                <w:color w:val="000000"/>
                <w:sz w:val="20"/>
                <w:szCs w:val="20"/>
                <w:lang w:val="tr-TR"/>
              </w:rPr>
              <w:t>en az 90 gün geçerlidir). Teminat mektubu teknik teklif zarfındadır. /Teminatın nakit yatırıldığına dair dekont vardır.</w:t>
            </w:r>
          </w:p>
        </w:tc>
        <w:tc>
          <w:tcPr>
            <w:tcW w:w="910" w:type="dxa"/>
            <w:tcBorders>
              <w:top w:val="nil"/>
              <w:left w:val="nil"/>
              <w:bottom w:val="single" w:sz="4" w:space="0" w:color="auto"/>
              <w:right w:val="single" w:sz="4" w:space="0" w:color="auto"/>
            </w:tcBorders>
            <w:shd w:val="clear" w:color="auto" w:fill="auto"/>
            <w:noWrap/>
            <w:vAlign w:val="bottom"/>
            <w:hideMark/>
          </w:tcPr>
          <w:p w14:paraId="160C7749" w14:textId="77777777" w:rsidR="00D95CBC" w:rsidRPr="004D44B8" w:rsidRDefault="00D95CBC" w:rsidP="00D95CBC">
            <w:pPr>
              <w:jc w:val="center"/>
              <w:rPr>
                <w:color w:val="000000"/>
                <w:sz w:val="20"/>
                <w:szCs w:val="20"/>
              </w:rPr>
            </w:pPr>
            <w:r w:rsidRPr="004D44B8">
              <w:rPr>
                <w:color w:val="000000"/>
                <w:sz w:val="20"/>
                <w:szCs w:val="20"/>
              </w:rPr>
              <w:t> </w:t>
            </w:r>
          </w:p>
        </w:tc>
      </w:tr>
      <w:tr w:rsidR="00D95CBC" w:rsidRPr="004D44B8" w14:paraId="0AC62032" w14:textId="77777777" w:rsidTr="00D95CBC">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45BE9ED9" w14:textId="77777777" w:rsidR="00D95CBC" w:rsidRPr="004D44B8" w:rsidRDefault="00D95CBC" w:rsidP="00D95CBC">
            <w:pPr>
              <w:ind w:firstLine="0"/>
              <w:jc w:val="center"/>
              <w:rPr>
                <w:color w:val="000000"/>
                <w:sz w:val="20"/>
                <w:szCs w:val="20"/>
              </w:rPr>
            </w:pPr>
            <w:r>
              <w:rPr>
                <w:color w:val="000000"/>
                <w:sz w:val="20"/>
                <w:szCs w:val="20"/>
              </w:rPr>
              <w:t>6</w:t>
            </w:r>
          </w:p>
        </w:tc>
        <w:tc>
          <w:tcPr>
            <w:tcW w:w="9356" w:type="dxa"/>
            <w:tcBorders>
              <w:top w:val="nil"/>
              <w:left w:val="nil"/>
              <w:bottom w:val="single" w:sz="4" w:space="0" w:color="auto"/>
              <w:right w:val="single" w:sz="4" w:space="0" w:color="auto"/>
            </w:tcBorders>
            <w:shd w:val="clear" w:color="auto" w:fill="auto"/>
            <w:vAlign w:val="center"/>
            <w:hideMark/>
          </w:tcPr>
          <w:p w14:paraId="3CE0B40A" w14:textId="77777777" w:rsidR="00D95CBC" w:rsidRPr="003D4FD8" w:rsidRDefault="00D95CBC" w:rsidP="00D95CBC">
            <w:pPr>
              <w:ind w:firstLine="0"/>
              <w:jc w:val="left"/>
              <w:rPr>
                <w:color w:val="000000"/>
                <w:sz w:val="20"/>
                <w:szCs w:val="20"/>
                <w:lang w:val="tr-TR"/>
              </w:rPr>
            </w:pPr>
            <w:r w:rsidRPr="003D4FD8">
              <w:rPr>
                <w:color w:val="000000"/>
                <w:sz w:val="20"/>
                <w:szCs w:val="20"/>
                <w:lang w:val="tr-TR"/>
              </w:rPr>
              <w:t>Tüzel kimlik Formu vardır (EK: 5b). (Bu belge adres beyanı yerine de geçer)</w:t>
            </w:r>
          </w:p>
        </w:tc>
        <w:tc>
          <w:tcPr>
            <w:tcW w:w="910" w:type="dxa"/>
            <w:tcBorders>
              <w:top w:val="nil"/>
              <w:left w:val="nil"/>
              <w:bottom w:val="single" w:sz="4" w:space="0" w:color="auto"/>
              <w:right w:val="single" w:sz="4" w:space="0" w:color="auto"/>
            </w:tcBorders>
            <w:shd w:val="clear" w:color="auto" w:fill="auto"/>
            <w:noWrap/>
            <w:vAlign w:val="bottom"/>
            <w:hideMark/>
          </w:tcPr>
          <w:p w14:paraId="1367A8DF" w14:textId="77777777" w:rsidR="00D95CBC" w:rsidRPr="004D44B8" w:rsidRDefault="00D95CBC" w:rsidP="00D95CBC">
            <w:pPr>
              <w:jc w:val="center"/>
              <w:rPr>
                <w:color w:val="000000"/>
                <w:sz w:val="20"/>
                <w:szCs w:val="20"/>
              </w:rPr>
            </w:pPr>
            <w:r w:rsidRPr="004D44B8">
              <w:rPr>
                <w:color w:val="000000"/>
                <w:sz w:val="20"/>
                <w:szCs w:val="20"/>
              </w:rPr>
              <w:t> </w:t>
            </w:r>
          </w:p>
        </w:tc>
      </w:tr>
      <w:tr w:rsidR="00D95CBC" w:rsidRPr="004D44B8" w14:paraId="3EF23AA0" w14:textId="77777777" w:rsidTr="00D95CBC">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6DCDE5F1" w14:textId="77777777" w:rsidR="00D95CBC" w:rsidRPr="004D44B8" w:rsidRDefault="00D95CBC" w:rsidP="00D95CBC">
            <w:pPr>
              <w:ind w:firstLine="0"/>
              <w:jc w:val="center"/>
              <w:rPr>
                <w:color w:val="000000"/>
                <w:sz w:val="20"/>
                <w:szCs w:val="20"/>
              </w:rPr>
            </w:pPr>
            <w:r>
              <w:rPr>
                <w:color w:val="000000"/>
                <w:sz w:val="20"/>
                <w:szCs w:val="20"/>
              </w:rPr>
              <w:t>7</w:t>
            </w:r>
          </w:p>
        </w:tc>
        <w:tc>
          <w:tcPr>
            <w:tcW w:w="9356" w:type="dxa"/>
            <w:tcBorders>
              <w:top w:val="nil"/>
              <w:left w:val="nil"/>
              <w:bottom w:val="single" w:sz="4" w:space="0" w:color="auto"/>
              <w:right w:val="single" w:sz="4" w:space="0" w:color="auto"/>
            </w:tcBorders>
            <w:shd w:val="clear" w:color="auto" w:fill="auto"/>
            <w:vAlign w:val="center"/>
            <w:hideMark/>
          </w:tcPr>
          <w:p w14:paraId="0EFB4F35" w14:textId="77777777" w:rsidR="00D95CBC" w:rsidRPr="003D4FD8" w:rsidRDefault="00D95CBC" w:rsidP="00D95CBC">
            <w:pPr>
              <w:ind w:firstLine="0"/>
              <w:jc w:val="left"/>
              <w:rPr>
                <w:color w:val="000000"/>
                <w:sz w:val="20"/>
                <w:szCs w:val="20"/>
                <w:lang w:val="tr-TR"/>
              </w:rPr>
            </w:pPr>
            <w:r w:rsidRPr="003D4FD8">
              <w:rPr>
                <w:color w:val="000000"/>
                <w:sz w:val="20"/>
                <w:szCs w:val="20"/>
                <w:lang w:val="tr-TR"/>
              </w:rPr>
              <w:t xml:space="preserve">Mali kimlik formu vardır (EK: </w:t>
            </w:r>
            <w:proofErr w:type="gramStart"/>
            <w:r w:rsidRPr="003D4FD8">
              <w:rPr>
                <w:color w:val="000000"/>
                <w:sz w:val="20"/>
                <w:szCs w:val="20"/>
                <w:lang w:val="tr-TR"/>
              </w:rPr>
              <w:t>5a</w:t>
            </w:r>
            <w:proofErr w:type="gramEnd"/>
            <w:r w:rsidRPr="003D4FD8">
              <w:rPr>
                <w:color w:val="000000"/>
                <w:sz w:val="20"/>
                <w:szCs w:val="20"/>
                <w:lang w:val="tr-TR"/>
              </w:rPr>
              <w:t>) (Banka kaşe ve yetkili imzalı olmalıdır)</w:t>
            </w:r>
          </w:p>
        </w:tc>
        <w:tc>
          <w:tcPr>
            <w:tcW w:w="910" w:type="dxa"/>
            <w:tcBorders>
              <w:top w:val="nil"/>
              <w:left w:val="nil"/>
              <w:bottom w:val="single" w:sz="4" w:space="0" w:color="auto"/>
              <w:right w:val="single" w:sz="4" w:space="0" w:color="auto"/>
            </w:tcBorders>
            <w:shd w:val="clear" w:color="auto" w:fill="auto"/>
            <w:noWrap/>
            <w:vAlign w:val="bottom"/>
            <w:hideMark/>
          </w:tcPr>
          <w:p w14:paraId="5A1A5315" w14:textId="77777777" w:rsidR="00D95CBC" w:rsidRPr="004D44B8" w:rsidRDefault="00D95CBC" w:rsidP="00D95CBC">
            <w:pPr>
              <w:jc w:val="center"/>
              <w:rPr>
                <w:color w:val="000000"/>
                <w:sz w:val="20"/>
                <w:szCs w:val="20"/>
              </w:rPr>
            </w:pPr>
            <w:r w:rsidRPr="004D44B8">
              <w:rPr>
                <w:color w:val="000000"/>
                <w:sz w:val="20"/>
                <w:szCs w:val="20"/>
              </w:rPr>
              <w:t> </w:t>
            </w:r>
          </w:p>
        </w:tc>
      </w:tr>
      <w:tr w:rsidR="00D95CBC" w:rsidRPr="004D44B8" w14:paraId="33880CBE" w14:textId="77777777" w:rsidTr="00D95CBC">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6DBFD879" w14:textId="77777777" w:rsidR="00D95CBC" w:rsidRPr="004D44B8" w:rsidRDefault="00D95CBC" w:rsidP="00D95CBC">
            <w:pPr>
              <w:ind w:firstLine="0"/>
              <w:jc w:val="center"/>
              <w:rPr>
                <w:color w:val="000000"/>
                <w:sz w:val="20"/>
                <w:szCs w:val="20"/>
              </w:rPr>
            </w:pPr>
            <w:r>
              <w:rPr>
                <w:color w:val="000000"/>
                <w:sz w:val="20"/>
                <w:szCs w:val="20"/>
              </w:rPr>
              <w:t>8</w:t>
            </w:r>
          </w:p>
        </w:tc>
        <w:tc>
          <w:tcPr>
            <w:tcW w:w="9356" w:type="dxa"/>
            <w:tcBorders>
              <w:top w:val="nil"/>
              <w:left w:val="nil"/>
              <w:bottom w:val="single" w:sz="4" w:space="0" w:color="auto"/>
              <w:right w:val="single" w:sz="4" w:space="0" w:color="auto"/>
            </w:tcBorders>
            <w:shd w:val="clear" w:color="auto" w:fill="auto"/>
            <w:vAlign w:val="center"/>
            <w:hideMark/>
          </w:tcPr>
          <w:p w14:paraId="73E09DAE" w14:textId="77777777" w:rsidR="00D95CBC" w:rsidRPr="003D4FD8" w:rsidRDefault="00D95CBC" w:rsidP="00D95CBC">
            <w:pPr>
              <w:ind w:firstLine="0"/>
              <w:jc w:val="left"/>
              <w:rPr>
                <w:color w:val="000000"/>
                <w:sz w:val="20"/>
                <w:szCs w:val="20"/>
                <w:lang w:val="tr-TR"/>
              </w:rPr>
            </w:pPr>
            <w:r w:rsidRPr="003D4FD8">
              <w:rPr>
                <w:color w:val="000000"/>
                <w:sz w:val="20"/>
                <w:szCs w:val="20"/>
                <w:lang w:val="tr-TR"/>
              </w:rPr>
              <w:t>Ticaret veya Sanayi veya Meslek odası belgesi vardır (Yıl içinde alınmış)</w:t>
            </w:r>
          </w:p>
        </w:tc>
        <w:tc>
          <w:tcPr>
            <w:tcW w:w="910" w:type="dxa"/>
            <w:tcBorders>
              <w:top w:val="nil"/>
              <w:left w:val="nil"/>
              <w:bottom w:val="single" w:sz="4" w:space="0" w:color="auto"/>
              <w:right w:val="single" w:sz="4" w:space="0" w:color="auto"/>
            </w:tcBorders>
            <w:shd w:val="clear" w:color="auto" w:fill="auto"/>
            <w:noWrap/>
            <w:vAlign w:val="bottom"/>
            <w:hideMark/>
          </w:tcPr>
          <w:p w14:paraId="0B0E02A4" w14:textId="77777777" w:rsidR="00D95CBC" w:rsidRPr="004D44B8" w:rsidRDefault="00D95CBC" w:rsidP="00D95CBC">
            <w:pPr>
              <w:jc w:val="center"/>
              <w:rPr>
                <w:color w:val="000000"/>
                <w:sz w:val="20"/>
                <w:szCs w:val="20"/>
              </w:rPr>
            </w:pPr>
            <w:r w:rsidRPr="004D44B8">
              <w:rPr>
                <w:color w:val="000000"/>
                <w:sz w:val="20"/>
                <w:szCs w:val="20"/>
              </w:rPr>
              <w:t> </w:t>
            </w:r>
          </w:p>
        </w:tc>
      </w:tr>
      <w:tr w:rsidR="00D95CBC" w:rsidRPr="004D44B8" w14:paraId="6D8D0AB0" w14:textId="77777777" w:rsidTr="00D95CBC">
        <w:trPr>
          <w:trHeight w:val="451"/>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055DB396" w14:textId="77777777" w:rsidR="00D95CBC" w:rsidRPr="004D44B8" w:rsidRDefault="00D95CBC" w:rsidP="00D95CBC">
            <w:pPr>
              <w:ind w:firstLine="0"/>
              <w:jc w:val="center"/>
              <w:rPr>
                <w:color w:val="000000"/>
                <w:sz w:val="20"/>
                <w:szCs w:val="20"/>
              </w:rPr>
            </w:pPr>
            <w:r>
              <w:rPr>
                <w:color w:val="000000"/>
                <w:sz w:val="20"/>
                <w:szCs w:val="20"/>
              </w:rPr>
              <w:t>9</w:t>
            </w:r>
          </w:p>
        </w:tc>
        <w:tc>
          <w:tcPr>
            <w:tcW w:w="9356" w:type="dxa"/>
            <w:tcBorders>
              <w:top w:val="nil"/>
              <w:left w:val="nil"/>
              <w:bottom w:val="single" w:sz="4" w:space="0" w:color="auto"/>
              <w:right w:val="single" w:sz="4" w:space="0" w:color="auto"/>
            </w:tcBorders>
            <w:shd w:val="clear" w:color="auto" w:fill="auto"/>
            <w:vAlign w:val="center"/>
            <w:hideMark/>
          </w:tcPr>
          <w:p w14:paraId="76BF3DCE" w14:textId="77777777" w:rsidR="00D95CBC" w:rsidRPr="003D4FD8" w:rsidRDefault="00D95CBC" w:rsidP="00D95CBC">
            <w:pPr>
              <w:ind w:firstLine="0"/>
              <w:jc w:val="left"/>
              <w:rPr>
                <w:color w:val="000000"/>
                <w:sz w:val="20"/>
                <w:szCs w:val="20"/>
                <w:lang w:val="tr-TR"/>
              </w:rPr>
            </w:pPr>
            <w:r w:rsidRPr="003D4FD8">
              <w:rPr>
                <w:color w:val="000000"/>
                <w:sz w:val="20"/>
                <w:szCs w:val="20"/>
                <w:lang w:val="tr-TR"/>
              </w:rPr>
              <w:t>Gerçek kişi için noter tasdikli imza beyannamesi. Tüzel kişi için noter tasdikli imza sirküleri ve tüzel kişiliğin yönetimindeki görevlileri belirten son durumu gösterir Ticaret Sicil Gazetesi vardır</w:t>
            </w:r>
          </w:p>
        </w:tc>
        <w:tc>
          <w:tcPr>
            <w:tcW w:w="910" w:type="dxa"/>
            <w:tcBorders>
              <w:top w:val="nil"/>
              <w:left w:val="nil"/>
              <w:bottom w:val="single" w:sz="4" w:space="0" w:color="auto"/>
              <w:right w:val="single" w:sz="4" w:space="0" w:color="auto"/>
            </w:tcBorders>
            <w:shd w:val="clear" w:color="auto" w:fill="auto"/>
            <w:noWrap/>
            <w:vAlign w:val="bottom"/>
            <w:hideMark/>
          </w:tcPr>
          <w:p w14:paraId="21B31082" w14:textId="77777777" w:rsidR="00D95CBC" w:rsidRPr="004D44B8" w:rsidRDefault="00D95CBC" w:rsidP="00D95CBC">
            <w:pPr>
              <w:jc w:val="center"/>
              <w:rPr>
                <w:color w:val="000000"/>
                <w:sz w:val="20"/>
                <w:szCs w:val="20"/>
              </w:rPr>
            </w:pPr>
            <w:r w:rsidRPr="004D44B8">
              <w:rPr>
                <w:color w:val="000000"/>
                <w:sz w:val="20"/>
                <w:szCs w:val="20"/>
              </w:rPr>
              <w:t> </w:t>
            </w:r>
          </w:p>
        </w:tc>
      </w:tr>
      <w:tr w:rsidR="00D95CBC" w:rsidRPr="004D44B8" w14:paraId="5C7E1A78" w14:textId="77777777" w:rsidTr="00D95CBC">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56DFFC5F" w14:textId="77777777" w:rsidR="00D95CBC" w:rsidRPr="004D44B8" w:rsidRDefault="00D95CBC" w:rsidP="00D95CBC">
            <w:pPr>
              <w:ind w:firstLine="0"/>
              <w:jc w:val="center"/>
              <w:rPr>
                <w:color w:val="000000"/>
                <w:sz w:val="20"/>
                <w:szCs w:val="20"/>
              </w:rPr>
            </w:pPr>
            <w:r w:rsidRPr="004D44B8">
              <w:rPr>
                <w:color w:val="000000"/>
                <w:sz w:val="20"/>
                <w:szCs w:val="20"/>
              </w:rPr>
              <w:t>1</w:t>
            </w:r>
            <w:r>
              <w:rPr>
                <w:color w:val="000000"/>
                <w:sz w:val="20"/>
                <w:szCs w:val="20"/>
              </w:rPr>
              <w:t>0</w:t>
            </w:r>
          </w:p>
        </w:tc>
        <w:tc>
          <w:tcPr>
            <w:tcW w:w="9356" w:type="dxa"/>
            <w:tcBorders>
              <w:top w:val="nil"/>
              <w:left w:val="nil"/>
              <w:bottom w:val="single" w:sz="4" w:space="0" w:color="auto"/>
              <w:right w:val="single" w:sz="4" w:space="0" w:color="auto"/>
            </w:tcBorders>
            <w:shd w:val="clear" w:color="auto" w:fill="auto"/>
            <w:vAlign w:val="center"/>
            <w:hideMark/>
          </w:tcPr>
          <w:p w14:paraId="69E19ADB" w14:textId="77777777" w:rsidR="00D95CBC" w:rsidRPr="003D4FD8" w:rsidRDefault="00D95CBC" w:rsidP="00D95CBC">
            <w:pPr>
              <w:ind w:firstLine="0"/>
              <w:jc w:val="left"/>
              <w:rPr>
                <w:color w:val="000000"/>
                <w:sz w:val="20"/>
                <w:szCs w:val="20"/>
                <w:lang w:val="tr-TR"/>
              </w:rPr>
            </w:pPr>
            <w:r w:rsidRPr="003D4FD8">
              <w:rPr>
                <w:color w:val="000000"/>
                <w:sz w:val="20"/>
                <w:szCs w:val="20"/>
                <w:lang w:val="tr-TR"/>
              </w:rPr>
              <w:t>Teklif sunum formu + onun eki olan beyanname formatı/teklif sahibinin beyanı vardır (SR Ek 3-Bu formların ilgili yerleri istekliler tarafından doldurulmuştur. )</w:t>
            </w:r>
          </w:p>
        </w:tc>
        <w:tc>
          <w:tcPr>
            <w:tcW w:w="910" w:type="dxa"/>
            <w:tcBorders>
              <w:top w:val="nil"/>
              <w:left w:val="nil"/>
              <w:bottom w:val="single" w:sz="4" w:space="0" w:color="auto"/>
              <w:right w:val="single" w:sz="4" w:space="0" w:color="auto"/>
            </w:tcBorders>
            <w:shd w:val="clear" w:color="auto" w:fill="auto"/>
            <w:noWrap/>
            <w:vAlign w:val="bottom"/>
            <w:hideMark/>
          </w:tcPr>
          <w:p w14:paraId="0EFEB54E" w14:textId="77777777" w:rsidR="00D95CBC" w:rsidRPr="004D44B8" w:rsidRDefault="00D95CBC" w:rsidP="00D95CBC">
            <w:pPr>
              <w:jc w:val="center"/>
              <w:rPr>
                <w:color w:val="000000"/>
                <w:sz w:val="20"/>
                <w:szCs w:val="20"/>
              </w:rPr>
            </w:pPr>
            <w:r w:rsidRPr="004D44B8">
              <w:rPr>
                <w:color w:val="000000"/>
                <w:sz w:val="20"/>
                <w:szCs w:val="20"/>
              </w:rPr>
              <w:t> </w:t>
            </w:r>
          </w:p>
        </w:tc>
      </w:tr>
      <w:tr w:rsidR="00D95CBC" w:rsidRPr="004D44B8" w14:paraId="536ED375" w14:textId="77777777" w:rsidTr="00D95CBC">
        <w:trPr>
          <w:trHeight w:val="677"/>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6CCA6314" w14:textId="77777777" w:rsidR="00D95CBC" w:rsidRPr="004D44B8" w:rsidRDefault="00D95CBC" w:rsidP="00D95CBC">
            <w:pPr>
              <w:ind w:firstLine="0"/>
              <w:jc w:val="center"/>
              <w:rPr>
                <w:color w:val="000000"/>
                <w:sz w:val="20"/>
                <w:szCs w:val="20"/>
              </w:rPr>
            </w:pPr>
            <w:r w:rsidRPr="004D44B8">
              <w:rPr>
                <w:color w:val="000000"/>
                <w:sz w:val="20"/>
                <w:szCs w:val="20"/>
              </w:rPr>
              <w:t>1</w:t>
            </w:r>
            <w:r>
              <w:rPr>
                <w:color w:val="000000"/>
                <w:sz w:val="20"/>
                <w:szCs w:val="20"/>
              </w:rPr>
              <w:t>1</w:t>
            </w:r>
          </w:p>
        </w:tc>
        <w:tc>
          <w:tcPr>
            <w:tcW w:w="9356" w:type="dxa"/>
            <w:tcBorders>
              <w:top w:val="nil"/>
              <w:left w:val="nil"/>
              <w:bottom w:val="single" w:sz="4" w:space="0" w:color="auto"/>
              <w:right w:val="single" w:sz="4" w:space="0" w:color="auto"/>
            </w:tcBorders>
            <w:shd w:val="clear" w:color="auto" w:fill="auto"/>
            <w:vAlign w:val="center"/>
            <w:hideMark/>
          </w:tcPr>
          <w:p w14:paraId="2B47EF47" w14:textId="77777777" w:rsidR="00D95CBC" w:rsidRPr="003D4FD8" w:rsidRDefault="00D95CBC" w:rsidP="00D95CBC">
            <w:pPr>
              <w:ind w:firstLine="0"/>
              <w:jc w:val="left"/>
              <w:rPr>
                <w:color w:val="000000"/>
                <w:sz w:val="20"/>
                <w:szCs w:val="20"/>
                <w:lang w:val="tr-TR"/>
              </w:rPr>
            </w:pPr>
            <w:r w:rsidRPr="003D4FD8">
              <w:rPr>
                <w:color w:val="000000"/>
                <w:sz w:val="20"/>
                <w:szCs w:val="20"/>
                <w:lang w:val="tr-TR"/>
              </w:rPr>
              <w:t>Asıl dosyada bulunan fotokopi evraklarda “aslı sözleşme Makamı tarafından görülmüştür”, noter onaylı evraklarda ise "aslının aynıdır" ibaresi vardır. Kopya dosya asıl dosyadaki evrakların fotokopisi çekilerek oluşturulmuştur.</w:t>
            </w:r>
          </w:p>
        </w:tc>
        <w:tc>
          <w:tcPr>
            <w:tcW w:w="910" w:type="dxa"/>
            <w:tcBorders>
              <w:top w:val="nil"/>
              <w:left w:val="nil"/>
              <w:bottom w:val="single" w:sz="4" w:space="0" w:color="auto"/>
              <w:right w:val="single" w:sz="4" w:space="0" w:color="auto"/>
            </w:tcBorders>
            <w:shd w:val="clear" w:color="auto" w:fill="auto"/>
            <w:noWrap/>
            <w:vAlign w:val="bottom"/>
            <w:hideMark/>
          </w:tcPr>
          <w:p w14:paraId="01B337C3" w14:textId="77777777" w:rsidR="00D95CBC" w:rsidRPr="004D44B8" w:rsidRDefault="00D95CBC" w:rsidP="00D95CBC">
            <w:pPr>
              <w:jc w:val="center"/>
              <w:rPr>
                <w:color w:val="000000"/>
                <w:sz w:val="20"/>
                <w:szCs w:val="20"/>
              </w:rPr>
            </w:pPr>
            <w:r w:rsidRPr="004D44B8">
              <w:rPr>
                <w:color w:val="000000"/>
                <w:sz w:val="20"/>
                <w:szCs w:val="20"/>
              </w:rPr>
              <w:t> </w:t>
            </w:r>
          </w:p>
        </w:tc>
      </w:tr>
      <w:tr w:rsidR="00D95CBC" w:rsidRPr="004D44B8" w14:paraId="6982CA79" w14:textId="77777777" w:rsidTr="00D95CBC">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5DB3225F" w14:textId="77777777" w:rsidR="00D95CBC" w:rsidRPr="004D44B8" w:rsidRDefault="00D95CBC" w:rsidP="00D95CBC">
            <w:pPr>
              <w:ind w:firstLine="0"/>
              <w:jc w:val="center"/>
              <w:rPr>
                <w:color w:val="000000"/>
                <w:sz w:val="20"/>
                <w:szCs w:val="20"/>
              </w:rPr>
            </w:pPr>
            <w:r w:rsidRPr="004D44B8">
              <w:rPr>
                <w:color w:val="000000"/>
                <w:sz w:val="20"/>
                <w:szCs w:val="20"/>
              </w:rPr>
              <w:t>1</w:t>
            </w:r>
            <w:r>
              <w:rPr>
                <w:color w:val="000000"/>
                <w:sz w:val="20"/>
                <w:szCs w:val="20"/>
              </w:rPr>
              <w:t>2</w:t>
            </w:r>
          </w:p>
        </w:tc>
        <w:tc>
          <w:tcPr>
            <w:tcW w:w="9356" w:type="dxa"/>
            <w:tcBorders>
              <w:top w:val="nil"/>
              <w:left w:val="nil"/>
              <w:bottom w:val="single" w:sz="4" w:space="0" w:color="auto"/>
              <w:right w:val="single" w:sz="4" w:space="0" w:color="auto"/>
            </w:tcBorders>
            <w:shd w:val="clear" w:color="auto" w:fill="auto"/>
            <w:vAlign w:val="center"/>
            <w:hideMark/>
          </w:tcPr>
          <w:p w14:paraId="3C3A7273" w14:textId="77777777" w:rsidR="00D95CBC" w:rsidRPr="003D4FD8" w:rsidRDefault="00D95CBC" w:rsidP="00D95CBC">
            <w:pPr>
              <w:ind w:firstLine="0"/>
              <w:jc w:val="left"/>
              <w:rPr>
                <w:color w:val="000000"/>
                <w:sz w:val="20"/>
                <w:szCs w:val="20"/>
                <w:lang w:val="tr-TR"/>
              </w:rPr>
            </w:pPr>
            <w:r w:rsidRPr="003D4FD8">
              <w:rPr>
                <w:color w:val="000000"/>
                <w:sz w:val="20"/>
                <w:szCs w:val="20"/>
                <w:lang w:val="tr-TR"/>
              </w:rPr>
              <w:t xml:space="preserve">İhaleye vekaleten katılma durumu varsa Noter tasdikli vekaletname ve imza beyannamesi sunulmuştur. </w:t>
            </w:r>
          </w:p>
        </w:tc>
        <w:tc>
          <w:tcPr>
            <w:tcW w:w="910" w:type="dxa"/>
            <w:tcBorders>
              <w:top w:val="nil"/>
              <w:left w:val="nil"/>
              <w:bottom w:val="single" w:sz="4" w:space="0" w:color="auto"/>
              <w:right w:val="single" w:sz="4" w:space="0" w:color="auto"/>
            </w:tcBorders>
            <w:shd w:val="clear" w:color="auto" w:fill="auto"/>
            <w:noWrap/>
            <w:vAlign w:val="bottom"/>
            <w:hideMark/>
          </w:tcPr>
          <w:p w14:paraId="29457ABF" w14:textId="77777777" w:rsidR="00D95CBC" w:rsidRPr="004D44B8" w:rsidRDefault="00D95CBC" w:rsidP="00D95CBC">
            <w:pPr>
              <w:jc w:val="center"/>
              <w:rPr>
                <w:color w:val="000000"/>
                <w:sz w:val="20"/>
                <w:szCs w:val="20"/>
              </w:rPr>
            </w:pPr>
            <w:r w:rsidRPr="004D44B8">
              <w:rPr>
                <w:color w:val="000000"/>
                <w:sz w:val="20"/>
                <w:szCs w:val="20"/>
              </w:rPr>
              <w:t> </w:t>
            </w:r>
          </w:p>
        </w:tc>
      </w:tr>
      <w:tr w:rsidR="00D95CBC" w:rsidRPr="004D44B8" w14:paraId="15D8255D" w14:textId="77777777" w:rsidTr="00D95CBC">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599E8309" w14:textId="77777777" w:rsidR="00D95CBC" w:rsidRPr="004D44B8" w:rsidRDefault="00D95CBC" w:rsidP="00D95CBC">
            <w:pPr>
              <w:ind w:firstLine="0"/>
              <w:jc w:val="center"/>
              <w:rPr>
                <w:color w:val="000000"/>
                <w:sz w:val="20"/>
                <w:szCs w:val="20"/>
              </w:rPr>
            </w:pPr>
            <w:r w:rsidRPr="004D44B8">
              <w:rPr>
                <w:color w:val="000000"/>
                <w:sz w:val="20"/>
                <w:szCs w:val="20"/>
              </w:rPr>
              <w:t>1</w:t>
            </w:r>
            <w:r>
              <w:rPr>
                <w:color w:val="000000"/>
                <w:sz w:val="20"/>
                <w:szCs w:val="20"/>
              </w:rPr>
              <w:t>3</w:t>
            </w:r>
          </w:p>
        </w:tc>
        <w:tc>
          <w:tcPr>
            <w:tcW w:w="9356" w:type="dxa"/>
            <w:tcBorders>
              <w:top w:val="nil"/>
              <w:left w:val="nil"/>
              <w:bottom w:val="single" w:sz="4" w:space="0" w:color="auto"/>
              <w:right w:val="single" w:sz="4" w:space="0" w:color="auto"/>
            </w:tcBorders>
            <w:shd w:val="clear" w:color="auto" w:fill="auto"/>
            <w:vAlign w:val="center"/>
            <w:hideMark/>
          </w:tcPr>
          <w:p w14:paraId="3115CC82" w14:textId="77777777" w:rsidR="00D95CBC" w:rsidRPr="003D4FD8" w:rsidRDefault="00D95CBC" w:rsidP="00D95CBC">
            <w:pPr>
              <w:ind w:firstLine="0"/>
              <w:jc w:val="left"/>
              <w:rPr>
                <w:color w:val="000000"/>
                <w:sz w:val="20"/>
                <w:szCs w:val="20"/>
                <w:lang w:val="tr-TR"/>
              </w:rPr>
            </w:pPr>
            <w:r w:rsidRPr="003D4FD8">
              <w:rPr>
                <w:color w:val="000000"/>
                <w:sz w:val="20"/>
                <w:szCs w:val="20"/>
                <w:lang w:val="tr-TR"/>
              </w:rPr>
              <w:t>İş ortaklığı varsa iş ortaklığı beyannamesi sunulmuştur. (Ek-</w:t>
            </w:r>
            <w:proofErr w:type="gramStart"/>
            <w:r w:rsidRPr="003D4FD8">
              <w:rPr>
                <w:color w:val="000000"/>
                <w:sz w:val="20"/>
                <w:szCs w:val="20"/>
                <w:lang w:val="tr-TR"/>
              </w:rPr>
              <w:t>5e</w:t>
            </w:r>
            <w:proofErr w:type="gramEnd"/>
            <w:r w:rsidRPr="003D4FD8">
              <w:rPr>
                <w:color w:val="000000"/>
                <w:sz w:val="20"/>
                <w:szCs w:val="20"/>
                <w:lang w:val="tr-TR"/>
              </w:rPr>
              <w:t xml:space="preserve">) </w:t>
            </w:r>
          </w:p>
        </w:tc>
        <w:tc>
          <w:tcPr>
            <w:tcW w:w="910" w:type="dxa"/>
            <w:tcBorders>
              <w:top w:val="nil"/>
              <w:left w:val="nil"/>
              <w:bottom w:val="single" w:sz="4" w:space="0" w:color="auto"/>
              <w:right w:val="single" w:sz="4" w:space="0" w:color="auto"/>
            </w:tcBorders>
            <w:shd w:val="clear" w:color="auto" w:fill="auto"/>
            <w:noWrap/>
            <w:vAlign w:val="bottom"/>
            <w:hideMark/>
          </w:tcPr>
          <w:p w14:paraId="2C5361B5" w14:textId="77777777" w:rsidR="00D95CBC" w:rsidRPr="004D44B8" w:rsidRDefault="00D95CBC" w:rsidP="00D95CBC">
            <w:pPr>
              <w:jc w:val="center"/>
              <w:rPr>
                <w:color w:val="000000"/>
                <w:sz w:val="20"/>
                <w:szCs w:val="20"/>
              </w:rPr>
            </w:pPr>
            <w:r w:rsidRPr="004D44B8">
              <w:rPr>
                <w:color w:val="000000"/>
                <w:sz w:val="20"/>
                <w:szCs w:val="20"/>
              </w:rPr>
              <w:t> </w:t>
            </w:r>
          </w:p>
        </w:tc>
      </w:tr>
      <w:tr w:rsidR="00D95CBC" w:rsidRPr="004D44B8" w14:paraId="5E4E89EC" w14:textId="77777777" w:rsidTr="00D95CBC">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201E14A3" w14:textId="77777777" w:rsidR="00D95CBC" w:rsidRPr="004D44B8" w:rsidRDefault="00D95CBC" w:rsidP="00D95CBC">
            <w:pPr>
              <w:ind w:firstLine="0"/>
              <w:jc w:val="center"/>
              <w:rPr>
                <w:color w:val="000000"/>
                <w:sz w:val="20"/>
                <w:szCs w:val="20"/>
              </w:rPr>
            </w:pPr>
            <w:r w:rsidRPr="004D44B8">
              <w:rPr>
                <w:color w:val="000000"/>
                <w:sz w:val="20"/>
                <w:szCs w:val="20"/>
              </w:rPr>
              <w:t>1</w:t>
            </w:r>
            <w:r>
              <w:rPr>
                <w:color w:val="000000"/>
                <w:sz w:val="20"/>
                <w:szCs w:val="20"/>
              </w:rPr>
              <w:t>4</w:t>
            </w:r>
          </w:p>
        </w:tc>
        <w:tc>
          <w:tcPr>
            <w:tcW w:w="9356" w:type="dxa"/>
            <w:tcBorders>
              <w:top w:val="nil"/>
              <w:left w:val="nil"/>
              <w:bottom w:val="single" w:sz="4" w:space="0" w:color="auto"/>
              <w:right w:val="single" w:sz="4" w:space="0" w:color="auto"/>
            </w:tcBorders>
            <w:shd w:val="clear" w:color="auto" w:fill="auto"/>
            <w:vAlign w:val="center"/>
            <w:hideMark/>
          </w:tcPr>
          <w:p w14:paraId="3D0A7F5E" w14:textId="77777777" w:rsidR="00D95CBC" w:rsidRPr="003D4FD8" w:rsidRDefault="00D95CBC" w:rsidP="00D95CBC">
            <w:pPr>
              <w:ind w:firstLine="0"/>
              <w:jc w:val="left"/>
              <w:rPr>
                <w:color w:val="000000"/>
                <w:sz w:val="20"/>
                <w:szCs w:val="20"/>
                <w:lang w:val="tr-TR"/>
              </w:rPr>
            </w:pPr>
            <w:r w:rsidRPr="003D4FD8">
              <w:rPr>
                <w:color w:val="000000"/>
                <w:sz w:val="20"/>
                <w:szCs w:val="20"/>
                <w:lang w:val="tr-TR"/>
              </w:rPr>
              <w:t>İhale dosyasının (bedeli alındı ise) satın alındığına dair belge (dekont) vardır</w:t>
            </w:r>
          </w:p>
        </w:tc>
        <w:tc>
          <w:tcPr>
            <w:tcW w:w="910" w:type="dxa"/>
            <w:tcBorders>
              <w:top w:val="nil"/>
              <w:left w:val="nil"/>
              <w:bottom w:val="single" w:sz="4" w:space="0" w:color="auto"/>
              <w:right w:val="single" w:sz="4" w:space="0" w:color="auto"/>
            </w:tcBorders>
            <w:shd w:val="clear" w:color="auto" w:fill="auto"/>
            <w:noWrap/>
            <w:vAlign w:val="bottom"/>
            <w:hideMark/>
          </w:tcPr>
          <w:p w14:paraId="56C4FDEE" w14:textId="77777777" w:rsidR="00D95CBC" w:rsidRPr="004D44B8" w:rsidRDefault="00D95CBC" w:rsidP="00D95CBC">
            <w:pPr>
              <w:jc w:val="center"/>
              <w:rPr>
                <w:color w:val="000000"/>
                <w:sz w:val="20"/>
                <w:szCs w:val="20"/>
              </w:rPr>
            </w:pPr>
            <w:r w:rsidRPr="004D44B8">
              <w:rPr>
                <w:color w:val="000000"/>
                <w:sz w:val="20"/>
                <w:szCs w:val="20"/>
              </w:rPr>
              <w:t> </w:t>
            </w:r>
          </w:p>
        </w:tc>
      </w:tr>
      <w:tr w:rsidR="00D95CBC" w:rsidRPr="004D44B8" w14:paraId="1876E485" w14:textId="77777777" w:rsidTr="00D95CBC">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060E033F" w14:textId="77777777" w:rsidR="00D95CBC" w:rsidRPr="004D44B8" w:rsidRDefault="00D95CBC" w:rsidP="00D95CBC">
            <w:pPr>
              <w:ind w:firstLine="0"/>
              <w:jc w:val="center"/>
              <w:rPr>
                <w:color w:val="000000"/>
                <w:sz w:val="20"/>
                <w:szCs w:val="20"/>
              </w:rPr>
            </w:pPr>
            <w:r w:rsidRPr="004D44B8">
              <w:rPr>
                <w:color w:val="000000"/>
                <w:sz w:val="20"/>
                <w:szCs w:val="20"/>
              </w:rPr>
              <w:t>1</w:t>
            </w:r>
            <w:r>
              <w:rPr>
                <w:color w:val="000000"/>
                <w:sz w:val="20"/>
                <w:szCs w:val="20"/>
              </w:rPr>
              <w:t>5</w:t>
            </w:r>
          </w:p>
        </w:tc>
        <w:tc>
          <w:tcPr>
            <w:tcW w:w="9356" w:type="dxa"/>
            <w:tcBorders>
              <w:top w:val="nil"/>
              <w:left w:val="nil"/>
              <w:bottom w:val="single" w:sz="4" w:space="0" w:color="auto"/>
              <w:right w:val="single" w:sz="4" w:space="0" w:color="auto"/>
            </w:tcBorders>
            <w:shd w:val="clear" w:color="auto" w:fill="auto"/>
            <w:vAlign w:val="center"/>
            <w:hideMark/>
          </w:tcPr>
          <w:p w14:paraId="629F3990" w14:textId="77777777" w:rsidR="00D95CBC" w:rsidRPr="003D4FD8" w:rsidRDefault="00D95CBC" w:rsidP="00D95CBC">
            <w:pPr>
              <w:ind w:firstLine="0"/>
              <w:jc w:val="left"/>
              <w:rPr>
                <w:color w:val="000000"/>
                <w:sz w:val="20"/>
                <w:szCs w:val="20"/>
                <w:lang w:val="tr-TR"/>
              </w:rPr>
            </w:pPr>
            <w:r w:rsidRPr="003D4FD8">
              <w:rPr>
                <w:color w:val="000000"/>
                <w:sz w:val="20"/>
                <w:szCs w:val="20"/>
                <w:lang w:val="tr-TR"/>
              </w:rPr>
              <w:t>İhale dokümanı teslim formu vardır.</w:t>
            </w:r>
          </w:p>
        </w:tc>
        <w:tc>
          <w:tcPr>
            <w:tcW w:w="910" w:type="dxa"/>
            <w:tcBorders>
              <w:top w:val="nil"/>
              <w:left w:val="nil"/>
              <w:bottom w:val="single" w:sz="4" w:space="0" w:color="auto"/>
              <w:right w:val="single" w:sz="4" w:space="0" w:color="auto"/>
            </w:tcBorders>
            <w:shd w:val="clear" w:color="auto" w:fill="auto"/>
            <w:noWrap/>
            <w:vAlign w:val="bottom"/>
            <w:hideMark/>
          </w:tcPr>
          <w:p w14:paraId="11703390" w14:textId="77777777" w:rsidR="00D95CBC" w:rsidRPr="004D44B8" w:rsidRDefault="00D95CBC" w:rsidP="00D95CBC">
            <w:pPr>
              <w:jc w:val="center"/>
              <w:rPr>
                <w:color w:val="000000"/>
                <w:sz w:val="20"/>
                <w:szCs w:val="20"/>
              </w:rPr>
            </w:pPr>
            <w:r w:rsidRPr="004D44B8">
              <w:rPr>
                <w:color w:val="000000"/>
                <w:sz w:val="20"/>
                <w:szCs w:val="20"/>
              </w:rPr>
              <w:t> </w:t>
            </w:r>
          </w:p>
        </w:tc>
      </w:tr>
      <w:tr w:rsidR="00D95CBC" w:rsidRPr="004D44B8" w14:paraId="16FA60A0" w14:textId="77777777" w:rsidTr="00D95CBC">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2429878D" w14:textId="77777777" w:rsidR="00D95CBC" w:rsidRPr="004D44B8" w:rsidRDefault="00D95CBC" w:rsidP="00D95CBC">
            <w:pPr>
              <w:ind w:firstLine="0"/>
              <w:jc w:val="center"/>
              <w:rPr>
                <w:color w:val="000000"/>
                <w:sz w:val="20"/>
                <w:szCs w:val="20"/>
              </w:rPr>
            </w:pPr>
            <w:r>
              <w:rPr>
                <w:color w:val="000000"/>
                <w:sz w:val="20"/>
                <w:szCs w:val="20"/>
              </w:rPr>
              <w:t>16</w:t>
            </w:r>
          </w:p>
        </w:tc>
        <w:tc>
          <w:tcPr>
            <w:tcW w:w="9356" w:type="dxa"/>
            <w:tcBorders>
              <w:top w:val="nil"/>
              <w:left w:val="nil"/>
              <w:bottom w:val="single" w:sz="4" w:space="0" w:color="auto"/>
              <w:right w:val="single" w:sz="4" w:space="0" w:color="auto"/>
            </w:tcBorders>
            <w:shd w:val="clear" w:color="auto" w:fill="auto"/>
            <w:vAlign w:val="center"/>
            <w:hideMark/>
          </w:tcPr>
          <w:p w14:paraId="6841FFC4" w14:textId="77777777" w:rsidR="00D95CBC" w:rsidRPr="003D4FD8" w:rsidRDefault="00D95CBC" w:rsidP="00D95CBC">
            <w:pPr>
              <w:ind w:firstLine="0"/>
              <w:jc w:val="left"/>
              <w:rPr>
                <w:color w:val="000000"/>
                <w:sz w:val="20"/>
                <w:szCs w:val="20"/>
                <w:lang w:val="tr-TR"/>
              </w:rPr>
            </w:pPr>
            <w:r w:rsidRPr="003D4FD8">
              <w:rPr>
                <w:color w:val="000000"/>
                <w:sz w:val="20"/>
                <w:szCs w:val="20"/>
                <w:lang w:val="tr-TR"/>
              </w:rPr>
              <w:t xml:space="preserve">Ortağı veya hissedarı olduğu (diğer) tüzel kişiliklere ait beyanname vardır (eğer </w:t>
            </w:r>
            <w:proofErr w:type="gramStart"/>
            <w:r w:rsidRPr="003D4FD8">
              <w:rPr>
                <w:color w:val="000000"/>
                <w:sz w:val="20"/>
                <w:szCs w:val="20"/>
                <w:lang w:val="tr-TR"/>
              </w:rPr>
              <w:t>varsa )</w:t>
            </w:r>
            <w:proofErr w:type="gramEnd"/>
          </w:p>
        </w:tc>
        <w:tc>
          <w:tcPr>
            <w:tcW w:w="910" w:type="dxa"/>
            <w:tcBorders>
              <w:top w:val="nil"/>
              <w:left w:val="nil"/>
              <w:bottom w:val="single" w:sz="4" w:space="0" w:color="auto"/>
              <w:right w:val="single" w:sz="4" w:space="0" w:color="auto"/>
            </w:tcBorders>
            <w:shd w:val="clear" w:color="auto" w:fill="auto"/>
            <w:noWrap/>
            <w:vAlign w:val="bottom"/>
            <w:hideMark/>
          </w:tcPr>
          <w:p w14:paraId="46FDF059" w14:textId="77777777" w:rsidR="00D95CBC" w:rsidRPr="004D44B8" w:rsidRDefault="00D95CBC" w:rsidP="00D95CBC">
            <w:pPr>
              <w:jc w:val="center"/>
              <w:rPr>
                <w:color w:val="000000"/>
                <w:sz w:val="20"/>
                <w:szCs w:val="20"/>
              </w:rPr>
            </w:pPr>
            <w:r w:rsidRPr="004D44B8">
              <w:rPr>
                <w:color w:val="000000"/>
                <w:sz w:val="20"/>
                <w:szCs w:val="20"/>
              </w:rPr>
              <w:t> </w:t>
            </w:r>
          </w:p>
        </w:tc>
      </w:tr>
      <w:tr w:rsidR="00D95CBC" w:rsidRPr="004D44B8" w14:paraId="02B392FD" w14:textId="77777777" w:rsidTr="00D95CBC">
        <w:trPr>
          <w:trHeight w:val="451"/>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1E5988E2" w14:textId="77777777" w:rsidR="00D95CBC" w:rsidRPr="004D44B8" w:rsidRDefault="00D95CBC" w:rsidP="00D95CBC">
            <w:pPr>
              <w:ind w:firstLine="0"/>
              <w:jc w:val="center"/>
              <w:rPr>
                <w:color w:val="000000"/>
                <w:sz w:val="20"/>
                <w:szCs w:val="20"/>
              </w:rPr>
            </w:pPr>
            <w:r w:rsidRPr="004D44B8">
              <w:rPr>
                <w:color w:val="000000"/>
                <w:sz w:val="20"/>
                <w:szCs w:val="20"/>
              </w:rPr>
              <w:t>1</w:t>
            </w:r>
            <w:r>
              <w:rPr>
                <w:color w:val="000000"/>
                <w:sz w:val="20"/>
                <w:szCs w:val="20"/>
              </w:rPr>
              <w:t>7</w:t>
            </w:r>
          </w:p>
        </w:tc>
        <w:tc>
          <w:tcPr>
            <w:tcW w:w="9356" w:type="dxa"/>
            <w:tcBorders>
              <w:top w:val="nil"/>
              <w:left w:val="nil"/>
              <w:bottom w:val="single" w:sz="4" w:space="0" w:color="auto"/>
              <w:right w:val="single" w:sz="4" w:space="0" w:color="auto"/>
            </w:tcBorders>
            <w:shd w:val="clear" w:color="auto" w:fill="auto"/>
            <w:vAlign w:val="center"/>
            <w:hideMark/>
          </w:tcPr>
          <w:p w14:paraId="0A70271D" w14:textId="77777777" w:rsidR="00D95CBC" w:rsidRDefault="00D95CBC" w:rsidP="00D95CBC">
            <w:pPr>
              <w:ind w:firstLine="0"/>
              <w:jc w:val="left"/>
              <w:rPr>
                <w:color w:val="000000"/>
                <w:sz w:val="20"/>
                <w:szCs w:val="20"/>
                <w:lang w:val="tr-TR"/>
              </w:rPr>
            </w:pPr>
            <w:r w:rsidRPr="003D4FD8">
              <w:rPr>
                <w:color w:val="000000"/>
                <w:sz w:val="20"/>
                <w:szCs w:val="20"/>
                <w:lang w:val="tr-TR"/>
              </w:rPr>
              <w:t>Mali yeterliliğe ilişkin sözleşme makamı tarafından şartnamede belirtilmiş belgeler vardır (İsteklilere talimatlar madde 7/k)</w:t>
            </w:r>
          </w:p>
          <w:p w14:paraId="692DBCE9" w14:textId="77777777" w:rsidR="00EF4E80" w:rsidRPr="00A87397" w:rsidRDefault="00EF4E80" w:rsidP="00EF4E80">
            <w:pPr>
              <w:pStyle w:val="DzMetin"/>
              <w:numPr>
                <w:ilvl w:val="0"/>
                <w:numId w:val="43"/>
              </w:numPr>
              <w:rPr>
                <w:rFonts w:ascii="Times New Roman" w:hAnsi="Times New Roman" w:cs="Times New Roman"/>
                <w:sz w:val="20"/>
                <w:szCs w:val="20"/>
              </w:rPr>
            </w:pPr>
            <w:r w:rsidRPr="00A87397">
              <w:rPr>
                <w:sz w:val="20"/>
                <w:szCs w:val="20"/>
              </w:rPr>
              <w:t xml:space="preserve">Vergi dairesi veya Serbest </w:t>
            </w:r>
            <w:proofErr w:type="gramStart"/>
            <w:r w:rsidRPr="00A87397">
              <w:rPr>
                <w:sz w:val="20"/>
                <w:szCs w:val="20"/>
              </w:rPr>
              <w:t>Muhasebeci -</w:t>
            </w:r>
            <w:proofErr w:type="gramEnd"/>
            <w:r w:rsidRPr="00A87397">
              <w:rPr>
                <w:sz w:val="20"/>
                <w:szCs w:val="20"/>
              </w:rPr>
              <w:t xml:space="preserve"> Mali Müşavir (SM-MM) onaylı 2017 yılına  ait bilanço ve gelir tablosu. </w:t>
            </w:r>
            <w:r w:rsidRPr="00A87397">
              <w:rPr>
                <w:rFonts w:ascii="Times New Roman" w:hAnsi="Times New Roman" w:cs="Times New Roman"/>
                <w:sz w:val="20"/>
                <w:szCs w:val="20"/>
              </w:rPr>
              <w:t>2017 yılında en az 1.500.000 TL ve üzeri net satış tutarı olması gerekmektedir.</w:t>
            </w:r>
          </w:p>
          <w:p w14:paraId="6BE506C3" w14:textId="20CB04B1" w:rsidR="00B02D88" w:rsidRPr="00EF4E80" w:rsidRDefault="00EF4E80" w:rsidP="00F31DB4">
            <w:pPr>
              <w:spacing w:after="200" w:line="276" w:lineRule="auto"/>
              <w:rPr>
                <w:sz w:val="20"/>
                <w:szCs w:val="20"/>
                <w:highlight w:val="yellow"/>
              </w:rPr>
            </w:pPr>
            <w:r w:rsidRPr="00A87397">
              <w:rPr>
                <w:sz w:val="20"/>
                <w:szCs w:val="20"/>
              </w:rPr>
              <w:t xml:space="preserve">Referans mektubu </w:t>
            </w:r>
          </w:p>
        </w:tc>
        <w:tc>
          <w:tcPr>
            <w:tcW w:w="910" w:type="dxa"/>
            <w:tcBorders>
              <w:top w:val="nil"/>
              <w:left w:val="nil"/>
              <w:bottom w:val="single" w:sz="4" w:space="0" w:color="auto"/>
              <w:right w:val="single" w:sz="4" w:space="0" w:color="auto"/>
            </w:tcBorders>
            <w:shd w:val="clear" w:color="auto" w:fill="auto"/>
            <w:noWrap/>
            <w:vAlign w:val="bottom"/>
            <w:hideMark/>
          </w:tcPr>
          <w:p w14:paraId="4C415DAD" w14:textId="77777777" w:rsidR="00D95CBC" w:rsidRPr="004D44B8" w:rsidRDefault="00D95CBC" w:rsidP="00D95CBC">
            <w:pPr>
              <w:jc w:val="center"/>
              <w:rPr>
                <w:color w:val="000000"/>
                <w:sz w:val="20"/>
                <w:szCs w:val="20"/>
              </w:rPr>
            </w:pPr>
            <w:r w:rsidRPr="004D44B8">
              <w:rPr>
                <w:color w:val="000000"/>
                <w:sz w:val="20"/>
                <w:szCs w:val="20"/>
              </w:rPr>
              <w:t> </w:t>
            </w:r>
          </w:p>
        </w:tc>
      </w:tr>
      <w:tr w:rsidR="00D95CBC" w:rsidRPr="004D44B8" w14:paraId="08D3E9EC" w14:textId="77777777" w:rsidTr="00D95CBC">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3E1A9EEB" w14:textId="77777777" w:rsidR="00D95CBC" w:rsidRPr="004D44B8" w:rsidRDefault="00D95CBC" w:rsidP="00D95CBC">
            <w:pPr>
              <w:ind w:firstLine="0"/>
              <w:jc w:val="center"/>
              <w:rPr>
                <w:color w:val="000000"/>
                <w:sz w:val="20"/>
                <w:szCs w:val="20"/>
              </w:rPr>
            </w:pPr>
            <w:r w:rsidRPr="004D44B8">
              <w:rPr>
                <w:color w:val="000000"/>
                <w:sz w:val="20"/>
                <w:szCs w:val="20"/>
              </w:rPr>
              <w:t>1</w:t>
            </w:r>
            <w:r>
              <w:rPr>
                <w:color w:val="000000"/>
                <w:sz w:val="20"/>
                <w:szCs w:val="20"/>
              </w:rPr>
              <w:t>8</w:t>
            </w:r>
          </w:p>
        </w:tc>
        <w:tc>
          <w:tcPr>
            <w:tcW w:w="9356" w:type="dxa"/>
            <w:tcBorders>
              <w:top w:val="nil"/>
              <w:left w:val="nil"/>
              <w:bottom w:val="single" w:sz="4" w:space="0" w:color="auto"/>
              <w:right w:val="single" w:sz="4" w:space="0" w:color="auto"/>
            </w:tcBorders>
            <w:shd w:val="clear" w:color="auto" w:fill="auto"/>
            <w:vAlign w:val="center"/>
            <w:hideMark/>
          </w:tcPr>
          <w:p w14:paraId="1086F844" w14:textId="77777777" w:rsidR="00D95CBC" w:rsidRDefault="00D95CBC" w:rsidP="00D95CBC">
            <w:pPr>
              <w:ind w:firstLine="0"/>
              <w:jc w:val="left"/>
              <w:rPr>
                <w:color w:val="000000"/>
                <w:sz w:val="20"/>
                <w:szCs w:val="20"/>
                <w:lang w:val="tr-TR"/>
              </w:rPr>
            </w:pPr>
            <w:r w:rsidRPr="003D4FD8">
              <w:rPr>
                <w:color w:val="000000"/>
                <w:sz w:val="20"/>
                <w:szCs w:val="20"/>
                <w:lang w:val="tr-TR"/>
              </w:rPr>
              <w:t>Teknik yeterliliğe ilişkin sözleşme makamı tarafından şartnamede belirtilmiş belgeler vardır (İsteklilere talimatlar madde 7/l)</w:t>
            </w:r>
          </w:p>
          <w:p w14:paraId="6D167BA3" w14:textId="77777777" w:rsidR="00EF4E80" w:rsidRPr="00E73170" w:rsidRDefault="00EF4E80" w:rsidP="00EF4E80">
            <w:pPr>
              <w:pStyle w:val="ListeParagraf"/>
              <w:numPr>
                <w:ilvl w:val="0"/>
                <w:numId w:val="44"/>
              </w:numPr>
              <w:rPr>
                <w:sz w:val="20"/>
                <w:szCs w:val="20"/>
              </w:rPr>
            </w:pPr>
            <w:r w:rsidRPr="00E73170">
              <w:rPr>
                <w:sz w:val="20"/>
                <w:szCs w:val="20"/>
              </w:rPr>
              <w:t xml:space="preserve">Aynı ya da benzer işlerle ilgili teklif edilen tutarın %70 oranında İş Bitirme Belgesi ya da </w:t>
            </w:r>
            <w:proofErr w:type="gramStart"/>
            <w:r w:rsidRPr="00E73170">
              <w:rPr>
                <w:sz w:val="20"/>
                <w:szCs w:val="20"/>
              </w:rPr>
              <w:t>Fatura  (</w:t>
            </w:r>
            <w:proofErr w:type="gramEnd"/>
            <w:r w:rsidRPr="00E73170">
              <w:rPr>
                <w:sz w:val="20"/>
                <w:szCs w:val="20"/>
              </w:rPr>
              <w:t>%70’lik oran tek bir faturada ya da aynı işe ait farklı hak edişlerle sağlanmalıdır.)</w:t>
            </w:r>
          </w:p>
          <w:p w14:paraId="7DE8D26A" w14:textId="77777777" w:rsidR="003E3EA0" w:rsidRDefault="003E3EA0" w:rsidP="00D95CBC">
            <w:pPr>
              <w:ind w:firstLine="0"/>
              <w:jc w:val="left"/>
              <w:rPr>
                <w:color w:val="000000"/>
                <w:sz w:val="20"/>
                <w:szCs w:val="20"/>
                <w:lang w:val="tr-TR"/>
              </w:rPr>
            </w:pPr>
          </w:p>
          <w:p w14:paraId="1E4F8141" w14:textId="24EEF2E4" w:rsidR="003E3EA0" w:rsidRPr="003D4FD8" w:rsidRDefault="003E3EA0" w:rsidP="00D95CBC">
            <w:pPr>
              <w:ind w:firstLine="0"/>
              <w:jc w:val="left"/>
              <w:rPr>
                <w:color w:val="000000"/>
                <w:sz w:val="20"/>
                <w:szCs w:val="20"/>
                <w:lang w:val="tr-TR"/>
              </w:rPr>
            </w:pPr>
          </w:p>
        </w:tc>
        <w:tc>
          <w:tcPr>
            <w:tcW w:w="910" w:type="dxa"/>
            <w:tcBorders>
              <w:top w:val="nil"/>
              <w:left w:val="nil"/>
              <w:bottom w:val="single" w:sz="4" w:space="0" w:color="auto"/>
              <w:right w:val="single" w:sz="4" w:space="0" w:color="auto"/>
            </w:tcBorders>
            <w:shd w:val="clear" w:color="auto" w:fill="auto"/>
            <w:noWrap/>
            <w:vAlign w:val="bottom"/>
            <w:hideMark/>
          </w:tcPr>
          <w:p w14:paraId="6B1E69F6" w14:textId="77777777" w:rsidR="00D95CBC" w:rsidRPr="004D44B8" w:rsidRDefault="00D95CBC" w:rsidP="00D95CBC">
            <w:pPr>
              <w:jc w:val="center"/>
              <w:rPr>
                <w:color w:val="000000"/>
                <w:sz w:val="20"/>
                <w:szCs w:val="20"/>
              </w:rPr>
            </w:pPr>
            <w:r w:rsidRPr="004D44B8">
              <w:rPr>
                <w:color w:val="000000"/>
                <w:sz w:val="20"/>
                <w:szCs w:val="20"/>
              </w:rPr>
              <w:lastRenderedPageBreak/>
              <w:t> </w:t>
            </w:r>
          </w:p>
        </w:tc>
      </w:tr>
      <w:tr w:rsidR="00D95CBC" w:rsidRPr="004D44B8" w14:paraId="6F96FDE6" w14:textId="77777777" w:rsidTr="00D95CBC">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44C1B769" w14:textId="77777777" w:rsidR="00D95CBC" w:rsidRPr="004D44B8" w:rsidRDefault="00D95CBC" w:rsidP="00D95CBC">
            <w:pPr>
              <w:ind w:firstLine="0"/>
              <w:jc w:val="center"/>
              <w:rPr>
                <w:color w:val="000000"/>
                <w:sz w:val="20"/>
                <w:szCs w:val="20"/>
              </w:rPr>
            </w:pPr>
            <w:r>
              <w:rPr>
                <w:color w:val="000000"/>
                <w:sz w:val="20"/>
                <w:szCs w:val="20"/>
              </w:rPr>
              <w:t>19</w:t>
            </w:r>
          </w:p>
        </w:tc>
        <w:tc>
          <w:tcPr>
            <w:tcW w:w="9356" w:type="dxa"/>
            <w:tcBorders>
              <w:top w:val="nil"/>
              <w:left w:val="nil"/>
              <w:bottom w:val="single" w:sz="4" w:space="0" w:color="auto"/>
              <w:right w:val="single" w:sz="4" w:space="0" w:color="auto"/>
            </w:tcBorders>
            <w:shd w:val="clear" w:color="auto" w:fill="auto"/>
            <w:vAlign w:val="center"/>
            <w:hideMark/>
          </w:tcPr>
          <w:p w14:paraId="56A60538" w14:textId="77777777" w:rsidR="00D95CBC" w:rsidRPr="003D4FD8" w:rsidRDefault="00D95CBC" w:rsidP="00D95CBC">
            <w:pPr>
              <w:ind w:firstLine="0"/>
              <w:jc w:val="left"/>
              <w:rPr>
                <w:color w:val="000000"/>
                <w:sz w:val="20"/>
                <w:szCs w:val="20"/>
                <w:lang w:val="tr-TR"/>
              </w:rPr>
            </w:pPr>
            <w:r w:rsidRPr="003D4FD8">
              <w:rPr>
                <w:color w:val="000000"/>
                <w:sz w:val="20"/>
                <w:szCs w:val="20"/>
                <w:lang w:val="tr-TR"/>
              </w:rPr>
              <w:t>İsteklilere talimatlar imzalı bir şekilde sunulmuştur. İsteklilere talimatlar İhale dosyasının her sayfasının paraflı olarak (ilgili bölümlerin ilk sayfaları paraflı, son sayfası imzalı olacak şekilde isteklilere talimatlar ve genel koşullar dahil) teklif zarfları içinden (A Zarfı-Teknik Teklif) çıkması gerekmektedir.”</w:t>
            </w:r>
          </w:p>
        </w:tc>
        <w:tc>
          <w:tcPr>
            <w:tcW w:w="910" w:type="dxa"/>
            <w:tcBorders>
              <w:top w:val="nil"/>
              <w:left w:val="nil"/>
              <w:bottom w:val="single" w:sz="4" w:space="0" w:color="auto"/>
              <w:right w:val="single" w:sz="4" w:space="0" w:color="auto"/>
            </w:tcBorders>
            <w:shd w:val="clear" w:color="auto" w:fill="auto"/>
            <w:noWrap/>
            <w:vAlign w:val="bottom"/>
            <w:hideMark/>
          </w:tcPr>
          <w:p w14:paraId="3A231986" w14:textId="77777777" w:rsidR="00D95CBC" w:rsidRPr="004D44B8" w:rsidRDefault="00D95CBC" w:rsidP="00D95CBC">
            <w:pPr>
              <w:jc w:val="center"/>
              <w:rPr>
                <w:color w:val="000000"/>
                <w:sz w:val="20"/>
                <w:szCs w:val="20"/>
              </w:rPr>
            </w:pPr>
          </w:p>
        </w:tc>
      </w:tr>
      <w:tr w:rsidR="00D95CBC" w:rsidRPr="004D44B8" w14:paraId="2550027F" w14:textId="77777777" w:rsidTr="00D95CBC">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tcPr>
          <w:p w14:paraId="0E9740B1" w14:textId="77777777" w:rsidR="00D95CBC" w:rsidRPr="004D44B8" w:rsidRDefault="00D95CBC" w:rsidP="00D95CBC">
            <w:pPr>
              <w:ind w:firstLine="0"/>
              <w:jc w:val="center"/>
              <w:rPr>
                <w:color w:val="000000"/>
                <w:sz w:val="20"/>
                <w:szCs w:val="20"/>
              </w:rPr>
            </w:pPr>
            <w:r w:rsidRPr="004D44B8">
              <w:rPr>
                <w:color w:val="000000"/>
                <w:sz w:val="20"/>
                <w:szCs w:val="20"/>
              </w:rPr>
              <w:t>2</w:t>
            </w:r>
            <w:r>
              <w:rPr>
                <w:color w:val="000000"/>
                <w:sz w:val="20"/>
                <w:szCs w:val="20"/>
              </w:rPr>
              <w:t>0</w:t>
            </w:r>
          </w:p>
        </w:tc>
        <w:tc>
          <w:tcPr>
            <w:tcW w:w="9356" w:type="dxa"/>
            <w:tcBorders>
              <w:top w:val="nil"/>
              <w:left w:val="nil"/>
              <w:bottom w:val="single" w:sz="4" w:space="0" w:color="auto"/>
              <w:right w:val="single" w:sz="4" w:space="0" w:color="auto"/>
            </w:tcBorders>
            <w:shd w:val="clear" w:color="auto" w:fill="auto"/>
            <w:vAlign w:val="center"/>
          </w:tcPr>
          <w:p w14:paraId="5B997B93" w14:textId="77777777" w:rsidR="00D95CBC" w:rsidRPr="003D4FD8" w:rsidRDefault="00D95CBC" w:rsidP="00D95CBC">
            <w:pPr>
              <w:ind w:firstLine="0"/>
              <w:jc w:val="left"/>
              <w:rPr>
                <w:color w:val="000000"/>
                <w:sz w:val="20"/>
                <w:szCs w:val="20"/>
                <w:lang w:val="tr-TR"/>
              </w:rPr>
            </w:pPr>
            <w:r w:rsidRPr="003D4FD8">
              <w:rPr>
                <w:color w:val="000000"/>
                <w:sz w:val="20"/>
                <w:szCs w:val="20"/>
                <w:lang w:val="tr-TR"/>
              </w:rPr>
              <w:t>Mali teklif vardır (EK:4c)</w:t>
            </w:r>
            <w:r>
              <w:rPr>
                <w:color w:val="000000"/>
                <w:sz w:val="20"/>
                <w:szCs w:val="20"/>
                <w:lang w:val="tr-TR"/>
              </w:rPr>
              <w:t>.</w:t>
            </w:r>
            <w:r w:rsidRPr="003D4FD8">
              <w:rPr>
                <w:color w:val="000000"/>
                <w:sz w:val="20"/>
                <w:szCs w:val="20"/>
                <w:lang w:val="tr-TR"/>
              </w:rPr>
              <w:t xml:space="preserve"> TL</w:t>
            </w:r>
            <w:r>
              <w:rPr>
                <w:color w:val="000000"/>
                <w:sz w:val="20"/>
                <w:szCs w:val="20"/>
                <w:lang w:val="tr-TR"/>
              </w:rPr>
              <w:t>’dir ve</w:t>
            </w:r>
            <w:r w:rsidRPr="003D4FD8">
              <w:rPr>
                <w:color w:val="000000"/>
                <w:sz w:val="20"/>
                <w:szCs w:val="20"/>
                <w:lang w:val="tr-TR"/>
              </w:rPr>
              <w:t xml:space="preserve"> KDV hariçtir. (Ad-soyad veya unvan + yetkili kişi imzası vardır)</w:t>
            </w:r>
          </w:p>
        </w:tc>
        <w:tc>
          <w:tcPr>
            <w:tcW w:w="910" w:type="dxa"/>
            <w:tcBorders>
              <w:top w:val="nil"/>
              <w:left w:val="nil"/>
              <w:bottom w:val="single" w:sz="4" w:space="0" w:color="auto"/>
              <w:right w:val="single" w:sz="4" w:space="0" w:color="auto"/>
            </w:tcBorders>
            <w:shd w:val="clear" w:color="auto" w:fill="auto"/>
            <w:noWrap/>
            <w:vAlign w:val="bottom"/>
          </w:tcPr>
          <w:p w14:paraId="2A2695DD" w14:textId="77777777" w:rsidR="00D95CBC" w:rsidRPr="004D44B8" w:rsidRDefault="00D95CBC" w:rsidP="00D95CBC">
            <w:pPr>
              <w:jc w:val="center"/>
              <w:rPr>
                <w:color w:val="000000"/>
                <w:sz w:val="20"/>
                <w:szCs w:val="20"/>
              </w:rPr>
            </w:pPr>
            <w:r w:rsidRPr="004D44B8">
              <w:rPr>
                <w:color w:val="000000"/>
                <w:sz w:val="20"/>
                <w:szCs w:val="20"/>
              </w:rPr>
              <w:t> </w:t>
            </w:r>
          </w:p>
        </w:tc>
      </w:tr>
      <w:tr w:rsidR="00D95CBC" w:rsidRPr="004D44B8" w14:paraId="3316A063" w14:textId="77777777" w:rsidTr="00D95CBC">
        <w:trPr>
          <w:trHeight w:val="225"/>
        </w:trPr>
        <w:tc>
          <w:tcPr>
            <w:tcW w:w="562" w:type="dxa"/>
            <w:tcBorders>
              <w:top w:val="nil"/>
              <w:left w:val="single" w:sz="4" w:space="0" w:color="auto"/>
              <w:bottom w:val="single" w:sz="4" w:space="0" w:color="auto"/>
              <w:right w:val="single" w:sz="4" w:space="0" w:color="auto"/>
            </w:tcBorders>
            <w:shd w:val="clear" w:color="000000" w:fill="D9D9D9"/>
            <w:noWrap/>
            <w:vAlign w:val="center"/>
            <w:hideMark/>
          </w:tcPr>
          <w:p w14:paraId="097C995B" w14:textId="77777777" w:rsidR="00D95CBC" w:rsidRPr="004D44B8" w:rsidRDefault="00D95CBC" w:rsidP="00D95CBC">
            <w:pPr>
              <w:ind w:firstLine="0"/>
              <w:jc w:val="center"/>
              <w:rPr>
                <w:color w:val="000000"/>
                <w:sz w:val="20"/>
                <w:szCs w:val="20"/>
              </w:rPr>
            </w:pPr>
            <w:r w:rsidRPr="004D44B8">
              <w:rPr>
                <w:color w:val="000000"/>
                <w:sz w:val="20"/>
                <w:szCs w:val="20"/>
              </w:rPr>
              <w:t>2</w:t>
            </w:r>
            <w:r>
              <w:rPr>
                <w:color w:val="000000"/>
                <w:sz w:val="20"/>
                <w:szCs w:val="20"/>
              </w:rPr>
              <w:t>1</w:t>
            </w:r>
          </w:p>
        </w:tc>
        <w:tc>
          <w:tcPr>
            <w:tcW w:w="9356" w:type="dxa"/>
            <w:tcBorders>
              <w:top w:val="nil"/>
              <w:left w:val="nil"/>
              <w:bottom w:val="single" w:sz="4" w:space="0" w:color="auto"/>
              <w:right w:val="single" w:sz="4" w:space="0" w:color="auto"/>
            </w:tcBorders>
            <w:shd w:val="clear" w:color="auto" w:fill="auto"/>
            <w:vAlign w:val="center"/>
            <w:hideMark/>
          </w:tcPr>
          <w:p w14:paraId="0C13FC06" w14:textId="77777777" w:rsidR="00D95CBC" w:rsidRPr="003D4FD8" w:rsidRDefault="00D95CBC" w:rsidP="00D95CBC">
            <w:pPr>
              <w:ind w:firstLine="0"/>
              <w:jc w:val="left"/>
              <w:rPr>
                <w:color w:val="000000"/>
                <w:sz w:val="20"/>
                <w:szCs w:val="20"/>
                <w:lang w:val="tr-TR"/>
              </w:rPr>
            </w:pPr>
            <w:r w:rsidRPr="003D4FD8">
              <w:rPr>
                <w:color w:val="000000"/>
                <w:sz w:val="20"/>
                <w:szCs w:val="20"/>
                <w:lang w:val="tr-TR"/>
              </w:rPr>
              <w:t>Geçici teminat mali teklifin en az %3' üdür. Geçici teminat yerine kesin teminat sunulmayacaktır.</w:t>
            </w:r>
          </w:p>
        </w:tc>
        <w:tc>
          <w:tcPr>
            <w:tcW w:w="910" w:type="dxa"/>
            <w:tcBorders>
              <w:top w:val="nil"/>
              <w:left w:val="nil"/>
              <w:bottom w:val="single" w:sz="4" w:space="0" w:color="auto"/>
              <w:right w:val="single" w:sz="4" w:space="0" w:color="auto"/>
            </w:tcBorders>
            <w:shd w:val="clear" w:color="auto" w:fill="auto"/>
            <w:noWrap/>
            <w:vAlign w:val="bottom"/>
            <w:hideMark/>
          </w:tcPr>
          <w:p w14:paraId="75B81BFD" w14:textId="77777777" w:rsidR="00D95CBC" w:rsidRPr="004D44B8" w:rsidRDefault="00D95CBC" w:rsidP="00D95CBC">
            <w:pPr>
              <w:jc w:val="center"/>
              <w:rPr>
                <w:color w:val="000000"/>
                <w:sz w:val="20"/>
                <w:szCs w:val="20"/>
              </w:rPr>
            </w:pPr>
            <w:r w:rsidRPr="004D44B8">
              <w:rPr>
                <w:color w:val="000000"/>
                <w:sz w:val="20"/>
                <w:szCs w:val="20"/>
              </w:rPr>
              <w:t> </w:t>
            </w:r>
          </w:p>
        </w:tc>
      </w:tr>
    </w:tbl>
    <w:p w14:paraId="0613C9F7" w14:textId="77777777" w:rsidR="00D95CBC" w:rsidRPr="00CE0BCF" w:rsidRDefault="00D95CBC" w:rsidP="00D95CBC">
      <w:pPr>
        <w:spacing w:after="120"/>
        <w:ind w:firstLine="0"/>
        <w:rPr>
          <w:szCs w:val="24"/>
          <w:lang w:val="tr-TR"/>
        </w:rPr>
      </w:pPr>
      <w:r w:rsidRPr="00CE0BCF">
        <w:rPr>
          <w:szCs w:val="24"/>
          <w:lang w:val="tr-TR"/>
        </w:rPr>
        <w:t>Başkan</w:t>
      </w:r>
      <w:r>
        <w:rPr>
          <w:szCs w:val="24"/>
          <w:lang w:val="tr-TR"/>
        </w:rPr>
        <w:t xml:space="preserve"> Ad Soyad</w:t>
      </w:r>
      <w:r w:rsidRPr="00CE0BCF">
        <w:rPr>
          <w:szCs w:val="24"/>
          <w:lang w:val="tr-TR"/>
        </w:rPr>
        <w:tab/>
      </w:r>
      <w:r w:rsidRPr="00CE0BCF">
        <w:rPr>
          <w:szCs w:val="24"/>
          <w:lang w:val="tr-TR"/>
        </w:rPr>
        <w:tab/>
      </w:r>
      <w:r w:rsidRPr="00CE0BCF">
        <w:rPr>
          <w:szCs w:val="24"/>
          <w:lang w:val="tr-TR"/>
        </w:rPr>
        <w:tab/>
        <w:t>Üye</w:t>
      </w:r>
      <w:r w:rsidRPr="00930532">
        <w:rPr>
          <w:szCs w:val="24"/>
          <w:lang w:val="tr-TR"/>
        </w:rPr>
        <w:t xml:space="preserve"> </w:t>
      </w:r>
      <w:r>
        <w:rPr>
          <w:szCs w:val="24"/>
          <w:lang w:val="tr-TR"/>
        </w:rPr>
        <w:t>Ad Soyad</w:t>
      </w:r>
      <w:r w:rsidRPr="00CE0BCF">
        <w:rPr>
          <w:szCs w:val="24"/>
          <w:lang w:val="tr-TR"/>
        </w:rPr>
        <w:tab/>
      </w:r>
      <w:r w:rsidRPr="00CE0BCF">
        <w:rPr>
          <w:szCs w:val="24"/>
          <w:lang w:val="tr-TR"/>
        </w:rPr>
        <w:tab/>
      </w:r>
      <w:r>
        <w:rPr>
          <w:szCs w:val="24"/>
          <w:lang w:val="tr-TR"/>
        </w:rPr>
        <w:tab/>
      </w:r>
      <w:r w:rsidRPr="00CE0BCF">
        <w:rPr>
          <w:szCs w:val="24"/>
          <w:lang w:val="tr-TR"/>
        </w:rPr>
        <w:tab/>
        <w:t>Üye</w:t>
      </w:r>
      <w:r w:rsidRPr="00930532">
        <w:rPr>
          <w:szCs w:val="24"/>
          <w:lang w:val="tr-TR"/>
        </w:rPr>
        <w:t xml:space="preserve"> </w:t>
      </w:r>
      <w:r>
        <w:rPr>
          <w:szCs w:val="24"/>
          <w:lang w:val="tr-TR"/>
        </w:rPr>
        <w:t>Ad Soyad</w:t>
      </w:r>
      <w:r w:rsidRPr="00CE0BCF">
        <w:rPr>
          <w:szCs w:val="24"/>
          <w:lang w:val="tr-TR"/>
        </w:rPr>
        <w:tab/>
      </w:r>
    </w:p>
    <w:p w14:paraId="4037AD98" w14:textId="77777777" w:rsidR="00D95CBC" w:rsidRPr="00CE0BCF" w:rsidRDefault="00D95CBC" w:rsidP="00D95CBC">
      <w:pPr>
        <w:ind w:firstLine="567"/>
        <w:rPr>
          <w:szCs w:val="24"/>
          <w:lang w:val="tr-TR"/>
        </w:rPr>
      </w:pPr>
      <w:r w:rsidRPr="00CE0BCF">
        <w:rPr>
          <w:szCs w:val="24"/>
          <w:lang w:val="tr-TR"/>
        </w:rPr>
        <w:t>İmza</w:t>
      </w:r>
      <w:r w:rsidRPr="00CE0BCF">
        <w:rPr>
          <w:szCs w:val="24"/>
          <w:lang w:val="tr-TR"/>
        </w:rPr>
        <w:tab/>
      </w:r>
      <w:r w:rsidRPr="00CE0BCF">
        <w:rPr>
          <w:szCs w:val="24"/>
          <w:lang w:val="tr-TR"/>
        </w:rPr>
        <w:tab/>
      </w:r>
      <w:r w:rsidRPr="00CE0BCF">
        <w:rPr>
          <w:szCs w:val="24"/>
          <w:lang w:val="tr-TR"/>
        </w:rPr>
        <w:tab/>
      </w:r>
      <w:r w:rsidRPr="00CE0BCF">
        <w:rPr>
          <w:szCs w:val="24"/>
          <w:lang w:val="tr-TR"/>
        </w:rPr>
        <w:tab/>
      </w:r>
      <w:r>
        <w:rPr>
          <w:szCs w:val="24"/>
          <w:lang w:val="tr-TR"/>
        </w:rPr>
        <w:tab/>
      </w:r>
      <w:r>
        <w:rPr>
          <w:szCs w:val="24"/>
          <w:lang w:val="tr-TR"/>
        </w:rPr>
        <w:tab/>
      </w:r>
      <w:r w:rsidRPr="00CE0BCF">
        <w:rPr>
          <w:szCs w:val="24"/>
          <w:lang w:val="tr-TR"/>
        </w:rPr>
        <w:t>İmza</w:t>
      </w:r>
      <w:r w:rsidRPr="00CE0BCF">
        <w:rPr>
          <w:szCs w:val="24"/>
          <w:lang w:val="tr-TR"/>
        </w:rPr>
        <w:tab/>
      </w:r>
      <w:r w:rsidRPr="00CE0BCF">
        <w:rPr>
          <w:szCs w:val="24"/>
          <w:lang w:val="tr-TR"/>
        </w:rPr>
        <w:tab/>
      </w:r>
      <w:r>
        <w:rPr>
          <w:szCs w:val="24"/>
          <w:lang w:val="tr-TR"/>
        </w:rPr>
        <w:tab/>
      </w:r>
      <w:r>
        <w:rPr>
          <w:szCs w:val="24"/>
          <w:lang w:val="tr-TR"/>
        </w:rPr>
        <w:tab/>
      </w:r>
      <w:r>
        <w:rPr>
          <w:szCs w:val="24"/>
          <w:lang w:val="tr-TR"/>
        </w:rPr>
        <w:tab/>
      </w:r>
      <w:r w:rsidRPr="00CE0BCF">
        <w:rPr>
          <w:szCs w:val="24"/>
          <w:lang w:val="tr-TR"/>
        </w:rPr>
        <w:tab/>
        <w:t>İmza</w:t>
      </w:r>
      <w:r w:rsidRPr="00CE0BCF">
        <w:rPr>
          <w:szCs w:val="24"/>
          <w:lang w:val="tr-TR"/>
        </w:rPr>
        <w:tab/>
      </w:r>
    </w:p>
    <w:p w14:paraId="330B8825" w14:textId="77777777" w:rsidR="00D95CBC" w:rsidRPr="00CE0BCF" w:rsidRDefault="00D95CBC" w:rsidP="00D95CBC">
      <w:pPr>
        <w:ind w:firstLine="567"/>
        <w:rPr>
          <w:szCs w:val="24"/>
          <w:lang w:val="tr-TR"/>
        </w:rPr>
      </w:pPr>
      <w:r w:rsidRPr="00CE0BCF">
        <w:rPr>
          <w:szCs w:val="24"/>
          <w:lang w:val="tr-TR"/>
        </w:rPr>
        <w:t>Tarih</w:t>
      </w:r>
      <w:r w:rsidRPr="00CE0BCF">
        <w:rPr>
          <w:szCs w:val="24"/>
          <w:lang w:val="tr-TR"/>
        </w:rPr>
        <w:tab/>
      </w:r>
      <w:r w:rsidRPr="00CE0BCF">
        <w:rPr>
          <w:szCs w:val="24"/>
          <w:lang w:val="tr-TR"/>
        </w:rPr>
        <w:tab/>
      </w:r>
      <w:r w:rsidRPr="00CE0BCF">
        <w:rPr>
          <w:szCs w:val="24"/>
          <w:lang w:val="tr-TR"/>
        </w:rPr>
        <w:tab/>
      </w:r>
      <w:r w:rsidRPr="00CE0BCF">
        <w:rPr>
          <w:szCs w:val="24"/>
          <w:lang w:val="tr-TR"/>
        </w:rPr>
        <w:tab/>
      </w:r>
      <w:r>
        <w:rPr>
          <w:szCs w:val="24"/>
          <w:lang w:val="tr-TR"/>
        </w:rPr>
        <w:tab/>
      </w:r>
      <w:r>
        <w:rPr>
          <w:szCs w:val="24"/>
          <w:lang w:val="tr-TR"/>
        </w:rPr>
        <w:tab/>
      </w:r>
      <w:r w:rsidRPr="00CE0BCF">
        <w:rPr>
          <w:szCs w:val="24"/>
          <w:lang w:val="tr-TR"/>
        </w:rPr>
        <w:t>Tarih</w:t>
      </w:r>
      <w:r w:rsidRPr="00CE0BCF">
        <w:rPr>
          <w:szCs w:val="24"/>
          <w:lang w:val="tr-TR"/>
        </w:rPr>
        <w:tab/>
      </w:r>
      <w:r w:rsidRPr="00CE0BCF">
        <w:rPr>
          <w:szCs w:val="24"/>
          <w:lang w:val="tr-TR"/>
        </w:rPr>
        <w:tab/>
      </w:r>
      <w:r>
        <w:rPr>
          <w:szCs w:val="24"/>
          <w:lang w:val="tr-TR"/>
        </w:rPr>
        <w:tab/>
      </w:r>
      <w:r>
        <w:rPr>
          <w:szCs w:val="24"/>
          <w:lang w:val="tr-TR"/>
        </w:rPr>
        <w:tab/>
      </w:r>
      <w:r>
        <w:rPr>
          <w:szCs w:val="24"/>
          <w:lang w:val="tr-TR"/>
        </w:rPr>
        <w:tab/>
      </w:r>
      <w:r w:rsidRPr="00CE0BCF">
        <w:rPr>
          <w:szCs w:val="24"/>
          <w:lang w:val="tr-TR"/>
        </w:rPr>
        <w:tab/>
        <w:t>Tarih</w:t>
      </w:r>
    </w:p>
    <w:p w14:paraId="5C72CACE" w14:textId="77777777" w:rsidR="00D95CBC" w:rsidRDefault="00D95CBC" w:rsidP="00D95CBC">
      <w:pPr>
        <w:ind w:firstLine="0"/>
        <w:rPr>
          <w:sz w:val="20"/>
          <w:szCs w:val="20"/>
          <w:lang w:val="tr-TR"/>
        </w:rPr>
      </w:pPr>
    </w:p>
    <w:p w14:paraId="3ADB3919" w14:textId="77777777" w:rsidR="00D95CBC" w:rsidRPr="00755830" w:rsidRDefault="00D95CBC" w:rsidP="00D95CBC">
      <w:pPr>
        <w:ind w:firstLine="0"/>
        <w:rPr>
          <w:sz w:val="20"/>
          <w:szCs w:val="20"/>
          <w:lang w:val="tr-TR"/>
        </w:rPr>
      </w:pPr>
    </w:p>
    <w:p w14:paraId="072A3C04" w14:textId="77777777" w:rsidR="00D95CBC" w:rsidRPr="00051297" w:rsidRDefault="00D95CBC" w:rsidP="00D95CBC">
      <w:pPr>
        <w:ind w:firstLine="0"/>
        <w:rPr>
          <w:i/>
          <w:sz w:val="20"/>
          <w:szCs w:val="20"/>
          <w:lang w:val="tr-TR"/>
        </w:rPr>
      </w:pPr>
      <w:r w:rsidRPr="00051297">
        <w:rPr>
          <w:i/>
          <w:sz w:val="20"/>
          <w:szCs w:val="20"/>
          <w:highlight w:val="lightGray"/>
          <w:lang w:val="tr-TR"/>
        </w:rPr>
        <w:t>(Not: Sözleşme Makamı şartnamesi kapsamında, tekliflerin idari uygunluğunu denetlemek için ilave soru sütunları ekleyebilir.)</w:t>
      </w:r>
    </w:p>
    <w:p w14:paraId="7A4D2750" w14:textId="77777777" w:rsidR="00D95CBC" w:rsidRPr="00051297" w:rsidRDefault="00D95CBC" w:rsidP="00D95CBC">
      <w:pPr>
        <w:ind w:firstLine="0"/>
        <w:rPr>
          <w:lang w:val="tr-TR"/>
        </w:rPr>
      </w:pPr>
    </w:p>
    <w:p w14:paraId="7CEA1B4D" w14:textId="77777777" w:rsidR="00D95CBC" w:rsidRPr="00051297" w:rsidRDefault="00D95CBC" w:rsidP="00D95CBC">
      <w:pPr>
        <w:ind w:firstLine="0"/>
        <w:rPr>
          <w:lang w:val="tr-TR"/>
        </w:rPr>
      </w:pPr>
    </w:p>
    <w:p w14:paraId="3C2640E6" w14:textId="77777777" w:rsidR="00D95CBC" w:rsidRPr="00051297" w:rsidRDefault="00D95CBC" w:rsidP="00D95CBC">
      <w:pPr>
        <w:ind w:firstLine="0"/>
        <w:rPr>
          <w:lang w:val="tr-TR"/>
        </w:rPr>
      </w:pPr>
    </w:p>
    <w:p w14:paraId="22948F00" w14:textId="77777777" w:rsidR="00D95CBC" w:rsidRPr="00051297" w:rsidRDefault="00D95CBC" w:rsidP="00D95CBC">
      <w:pPr>
        <w:ind w:firstLine="0"/>
        <w:rPr>
          <w:lang w:val="tr-TR"/>
        </w:rPr>
      </w:pPr>
    </w:p>
    <w:p w14:paraId="383EA581" w14:textId="77777777" w:rsidR="00D95CBC" w:rsidRPr="00051297" w:rsidRDefault="00D95CBC" w:rsidP="00D95CBC">
      <w:pPr>
        <w:ind w:firstLine="0"/>
        <w:rPr>
          <w:lang w:val="tr-TR"/>
        </w:rPr>
      </w:pPr>
    </w:p>
    <w:p w14:paraId="566009AC" w14:textId="77777777" w:rsidR="00D95CBC" w:rsidRPr="00051297" w:rsidRDefault="00D95CBC" w:rsidP="00D95CBC">
      <w:pPr>
        <w:ind w:firstLine="0"/>
        <w:rPr>
          <w:lang w:val="tr-TR"/>
        </w:rPr>
      </w:pPr>
    </w:p>
    <w:p w14:paraId="3D5FF416" w14:textId="77777777" w:rsidR="00D95CBC" w:rsidRPr="00051297" w:rsidRDefault="00D95CBC" w:rsidP="00D74FD3">
      <w:pPr>
        <w:pStyle w:val="Balk6"/>
        <w:ind w:firstLine="0"/>
        <w:jc w:val="center"/>
        <w:rPr>
          <w:b w:val="0"/>
          <w:sz w:val="20"/>
          <w:szCs w:val="20"/>
          <w:lang w:val="tr-TR"/>
        </w:rPr>
      </w:pPr>
      <w:bookmarkStart w:id="41" w:name="_TEKNİK_DEĞERLENDİRME_TABLOLARI"/>
      <w:bookmarkEnd w:id="41"/>
      <w:r w:rsidRPr="00051297">
        <w:rPr>
          <w:rStyle w:val="Balk1Char"/>
          <w:lang w:val="tr-TR"/>
        </w:rPr>
        <w:br w:type="page"/>
      </w:r>
      <w:r w:rsidR="00D74FD3" w:rsidRPr="00051297">
        <w:rPr>
          <w:b w:val="0"/>
          <w:sz w:val="20"/>
          <w:szCs w:val="20"/>
          <w:lang w:val="tr-TR"/>
        </w:rPr>
        <w:lastRenderedPageBreak/>
        <w:t xml:space="preserve"> </w:t>
      </w:r>
      <w:r w:rsidRPr="00051297">
        <w:rPr>
          <w:b w:val="0"/>
          <w:sz w:val="20"/>
          <w:szCs w:val="20"/>
          <w:lang w:val="tr-TR"/>
        </w:rPr>
        <w:t>Mal Alımı ve Yapım İşi İhaleleri İçin</w:t>
      </w:r>
    </w:p>
    <w:p w14:paraId="2523B959" w14:textId="77777777" w:rsidR="00D95CBC" w:rsidRPr="00051297" w:rsidRDefault="00D95CBC" w:rsidP="00D95CBC">
      <w:pPr>
        <w:spacing w:after="120"/>
        <w:ind w:firstLine="0"/>
        <w:jc w:val="center"/>
        <w:rPr>
          <w:b/>
          <w:sz w:val="20"/>
          <w:szCs w:val="20"/>
          <w:lang w:val="tr-TR"/>
        </w:rPr>
      </w:pPr>
      <w:bookmarkStart w:id="42" w:name="_Toc232234040"/>
      <w:r w:rsidRPr="00051297">
        <w:rPr>
          <w:b/>
          <w:sz w:val="20"/>
          <w:szCs w:val="20"/>
          <w:lang w:val="tr-TR"/>
        </w:rPr>
        <w:t>TEKNİK DEĞERLENDİRME TABLOSU</w:t>
      </w:r>
      <w:bookmarkEnd w:id="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1E0" w:firstRow="1" w:lastRow="1" w:firstColumn="1" w:lastColumn="1" w:noHBand="0" w:noVBand="0"/>
      </w:tblPr>
      <w:tblGrid>
        <w:gridCol w:w="9628"/>
      </w:tblGrid>
      <w:tr w:rsidR="00D95CBC" w:rsidRPr="00051297" w14:paraId="6558462A" w14:textId="77777777" w:rsidTr="00D74FD3">
        <w:tc>
          <w:tcPr>
            <w:tcW w:w="9628" w:type="dxa"/>
            <w:shd w:val="pct10" w:color="auto" w:fill="auto"/>
          </w:tcPr>
          <w:p w14:paraId="668A5E80" w14:textId="77777777" w:rsidR="00D95CBC" w:rsidRPr="00051297" w:rsidRDefault="00D95CBC" w:rsidP="00D95CBC">
            <w:pPr>
              <w:spacing w:before="0"/>
              <w:ind w:firstLine="0"/>
              <w:rPr>
                <w:sz w:val="16"/>
                <w:szCs w:val="16"/>
                <w:lang w:val="tr-TR"/>
              </w:rPr>
            </w:pPr>
            <w:r w:rsidRPr="00051297">
              <w:rPr>
                <w:sz w:val="16"/>
                <w:szCs w:val="16"/>
                <w:lang w:val="tr-TR"/>
              </w:rPr>
              <w:t>İlgili projeye uygun hale getirilecektir. Değerlendirme Komitesi tarafından doldurulmalıdır, Sözleşme Makamı işin gereklerine uygun olarak farklı/ilave kriterler belirleyebilir.</w:t>
            </w:r>
          </w:p>
        </w:tc>
      </w:tr>
    </w:tbl>
    <w:p w14:paraId="0688A828" w14:textId="77777777" w:rsidR="00D74FD3" w:rsidRPr="00051297" w:rsidRDefault="00D74FD3" w:rsidP="006C550A">
      <w:pPr>
        <w:spacing w:after="120"/>
        <w:ind w:firstLine="0"/>
        <w:rPr>
          <w:lang w:val="tr-TR"/>
        </w:rPr>
      </w:pPr>
    </w:p>
    <w:p w14:paraId="43A7B36A" w14:textId="77777777" w:rsidR="00D74FD3" w:rsidRPr="0006047C" w:rsidRDefault="00D74FD3" w:rsidP="006C550A">
      <w:pPr>
        <w:spacing w:after="120"/>
        <w:ind w:firstLine="0"/>
        <w:rPr>
          <w:sz w:val="20"/>
          <w:szCs w:val="20"/>
          <w:lang w:val="tr-TR"/>
        </w:rPr>
      </w:pPr>
      <w:r w:rsidRPr="00D74FD3">
        <w:rPr>
          <w:b/>
          <w:sz w:val="20"/>
          <w:szCs w:val="20"/>
          <w:lang w:val="tr-TR"/>
        </w:rPr>
        <w:t>Sözleşme başlığı</w:t>
      </w:r>
      <w:r w:rsidRPr="00D74FD3">
        <w:rPr>
          <w:b/>
          <w:sz w:val="20"/>
          <w:szCs w:val="20"/>
          <w:lang w:val="tr-TR"/>
        </w:rPr>
        <w:tab/>
      </w:r>
      <w:r w:rsidRPr="0006047C">
        <w:rPr>
          <w:b/>
          <w:sz w:val="20"/>
          <w:szCs w:val="20"/>
          <w:lang w:val="tr-TR"/>
        </w:rPr>
        <w:t>:</w:t>
      </w:r>
      <w:r w:rsidRPr="0006047C">
        <w:rPr>
          <w:sz w:val="20"/>
          <w:szCs w:val="20"/>
          <w:lang w:val="tr-TR"/>
        </w:rPr>
        <w:t xml:space="preserve"> 2018 YILI ENDÜSTRİYEL </w:t>
      </w:r>
      <w:proofErr w:type="gramStart"/>
      <w:r w:rsidRPr="0006047C">
        <w:rPr>
          <w:sz w:val="20"/>
          <w:szCs w:val="20"/>
          <w:lang w:val="tr-TR"/>
        </w:rPr>
        <w:t>SİMBİYOZ  MALİ</w:t>
      </w:r>
      <w:proofErr w:type="gramEnd"/>
      <w:r w:rsidRPr="0006047C">
        <w:rPr>
          <w:sz w:val="20"/>
          <w:szCs w:val="20"/>
          <w:lang w:val="tr-TR"/>
        </w:rPr>
        <w:t xml:space="preserve"> DESTEK PROGRAMI kapsamında sağlanan mali destek ile </w:t>
      </w:r>
      <w:r w:rsidRPr="0006047C">
        <w:rPr>
          <w:rFonts w:ascii="Calibri" w:hAnsi="Calibri" w:cs="Calibri"/>
          <w:sz w:val="22"/>
          <w:lang w:eastAsia="fi-FI"/>
        </w:rPr>
        <w:t xml:space="preserve">DÖKTAŞ DÖKÜMCÜLÜK TEHLİKESİZ FAN TOZU ATIKLARININ ÇİMENTO FABRİKASINDA ALTERNATİF HAMMADDE OLARAK KULLANILMASI </w:t>
      </w:r>
      <w:r w:rsidRPr="0006047C">
        <w:rPr>
          <w:sz w:val="20"/>
          <w:szCs w:val="20"/>
          <w:lang w:val="tr-TR"/>
        </w:rPr>
        <w:t xml:space="preserve">PROJESİ’ne ait 1 Adet </w:t>
      </w:r>
      <w:r w:rsidRPr="0006047C">
        <w:rPr>
          <w:sz w:val="20"/>
          <w:szCs w:val="20"/>
        </w:rPr>
        <w:t>TOZ SEVK SİSTEMİ</w:t>
      </w:r>
      <w:r w:rsidRPr="0006047C">
        <w:rPr>
          <w:sz w:val="20"/>
          <w:szCs w:val="20"/>
          <w:lang w:val="tr-TR"/>
        </w:rPr>
        <w:t xml:space="preserve"> Temini </w:t>
      </w:r>
    </w:p>
    <w:p w14:paraId="139ABBC8" w14:textId="77777777" w:rsidR="00D74FD3" w:rsidRDefault="00D74FD3" w:rsidP="00D74FD3">
      <w:pPr>
        <w:pStyle w:val="Default"/>
        <w:jc w:val="both"/>
        <w:rPr>
          <w:rFonts w:ascii="Calibri" w:hAnsi="Calibri" w:cs="Calibri"/>
          <w:sz w:val="22"/>
          <w:szCs w:val="22"/>
          <w:lang w:eastAsia="fi-FI"/>
        </w:rPr>
      </w:pPr>
      <w:r w:rsidRPr="0006047C">
        <w:rPr>
          <w:b/>
          <w:sz w:val="20"/>
          <w:szCs w:val="20"/>
        </w:rPr>
        <w:t>Yayın referansı</w:t>
      </w:r>
      <w:r w:rsidRPr="0006047C">
        <w:rPr>
          <w:b/>
          <w:sz w:val="20"/>
          <w:szCs w:val="20"/>
        </w:rPr>
        <w:tab/>
        <w:t>:</w:t>
      </w:r>
      <w:r w:rsidRPr="0006047C">
        <w:rPr>
          <w:sz w:val="20"/>
          <w:szCs w:val="20"/>
        </w:rPr>
        <w:t xml:space="preserve"> </w:t>
      </w:r>
      <w:r w:rsidRPr="0006047C">
        <w:rPr>
          <w:sz w:val="22"/>
          <w:szCs w:val="22"/>
          <w:lang w:eastAsia="fi-FI"/>
        </w:rPr>
        <w:t>TR41/18/ES/0001</w:t>
      </w:r>
      <w:r w:rsidRPr="00D74FD3">
        <w:rPr>
          <w:rFonts w:ascii="Calibri" w:hAnsi="Calibri" w:cs="Calibri"/>
          <w:sz w:val="22"/>
          <w:szCs w:val="22"/>
          <w:lang w:eastAsia="fi-FI"/>
        </w:rPr>
        <w:t xml:space="preserve"> </w:t>
      </w:r>
    </w:p>
    <w:p w14:paraId="3222AC11" w14:textId="77777777" w:rsidR="00D74FD3" w:rsidRPr="00D74FD3" w:rsidRDefault="00D74FD3" w:rsidP="00D74FD3">
      <w:pPr>
        <w:pStyle w:val="Default"/>
        <w:jc w:val="both"/>
        <w:rPr>
          <w:rFonts w:ascii="Calibri" w:hAnsi="Calibri" w:cs="Calibri"/>
          <w:sz w:val="22"/>
          <w:szCs w:val="22"/>
          <w:lang w:eastAsia="fi-FI"/>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9"/>
        <w:gridCol w:w="1110"/>
        <w:gridCol w:w="822"/>
        <w:gridCol w:w="960"/>
        <w:gridCol w:w="1269"/>
        <w:gridCol w:w="960"/>
        <w:gridCol w:w="1092"/>
        <w:gridCol w:w="1134"/>
        <w:gridCol w:w="851"/>
        <w:gridCol w:w="850"/>
      </w:tblGrid>
      <w:tr w:rsidR="00D95CBC" w:rsidRPr="00051297" w14:paraId="47857945" w14:textId="77777777" w:rsidTr="00D95CBC">
        <w:trPr>
          <w:cantSplit/>
          <w:trHeight w:val="2347"/>
          <w:tblHeader/>
        </w:trPr>
        <w:tc>
          <w:tcPr>
            <w:tcW w:w="699" w:type="dxa"/>
            <w:shd w:val="pct10" w:color="auto" w:fill="auto"/>
            <w:textDirection w:val="btLr"/>
            <w:vAlign w:val="center"/>
          </w:tcPr>
          <w:p w14:paraId="772FDBCB" w14:textId="77777777" w:rsidR="00D95CBC" w:rsidRPr="00051297" w:rsidRDefault="00D95CBC" w:rsidP="00D95CBC">
            <w:pPr>
              <w:spacing w:before="0"/>
              <w:ind w:left="113" w:right="113" w:firstLine="0"/>
              <w:jc w:val="center"/>
              <w:rPr>
                <w:sz w:val="18"/>
                <w:szCs w:val="18"/>
                <w:lang w:val="tr-TR"/>
              </w:rPr>
            </w:pPr>
            <w:r w:rsidRPr="00051297">
              <w:rPr>
                <w:sz w:val="18"/>
                <w:szCs w:val="18"/>
                <w:lang w:val="tr-TR"/>
              </w:rPr>
              <w:t>Teklif zarfı No</w:t>
            </w:r>
          </w:p>
        </w:tc>
        <w:tc>
          <w:tcPr>
            <w:tcW w:w="1110" w:type="dxa"/>
            <w:shd w:val="pct10" w:color="auto" w:fill="auto"/>
            <w:vAlign w:val="center"/>
          </w:tcPr>
          <w:p w14:paraId="020FEFDD" w14:textId="77777777" w:rsidR="00D95CBC" w:rsidRPr="00051297" w:rsidRDefault="00D95CBC" w:rsidP="00D95CBC">
            <w:pPr>
              <w:spacing w:before="0"/>
              <w:ind w:firstLine="0"/>
              <w:rPr>
                <w:color w:val="000000"/>
                <w:sz w:val="18"/>
                <w:szCs w:val="18"/>
                <w:lang w:val="tr-TR"/>
              </w:rPr>
            </w:pPr>
            <w:r w:rsidRPr="00051297">
              <w:rPr>
                <w:color w:val="000000"/>
                <w:sz w:val="18"/>
                <w:szCs w:val="18"/>
                <w:lang w:val="tr-TR"/>
              </w:rPr>
              <w:t xml:space="preserve">İsteklinin </w:t>
            </w:r>
          </w:p>
          <w:p w14:paraId="3871A12A" w14:textId="77777777" w:rsidR="00D95CBC" w:rsidRPr="00051297" w:rsidRDefault="00D95CBC" w:rsidP="00D95CBC">
            <w:pPr>
              <w:spacing w:before="0"/>
              <w:ind w:firstLine="0"/>
              <w:rPr>
                <w:sz w:val="18"/>
                <w:szCs w:val="18"/>
                <w:lang w:val="tr-TR"/>
              </w:rPr>
            </w:pPr>
            <w:r>
              <w:rPr>
                <w:color w:val="000000"/>
                <w:sz w:val="18"/>
                <w:szCs w:val="18"/>
                <w:lang w:val="tr-TR"/>
              </w:rPr>
              <w:t>A</w:t>
            </w:r>
            <w:r w:rsidRPr="00051297">
              <w:rPr>
                <w:color w:val="000000"/>
                <w:sz w:val="18"/>
                <w:szCs w:val="18"/>
                <w:lang w:val="tr-TR"/>
              </w:rPr>
              <w:t>dı</w:t>
            </w:r>
          </w:p>
        </w:tc>
        <w:tc>
          <w:tcPr>
            <w:tcW w:w="822" w:type="dxa"/>
            <w:shd w:val="pct10" w:color="auto" w:fill="auto"/>
            <w:textDirection w:val="btLr"/>
            <w:vAlign w:val="center"/>
          </w:tcPr>
          <w:p w14:paraId="7A40A4B8" w14:textId="77777777" w:rsidR="00D95CBC" w:rsidRPr="00051297" w:rsidRDefault="00D95CBC" w:rsidP="00D95CBC">
            <w:pPr>
              <w:spacing w:before="0"/>
              <w:ind w:left="113" w:right="113" w:firstLine="0"/>
              <w:jc w:val="center"/>
              <w:rPr>
                <w:sz w:val="18"/>
                <w:szCs w:val="18"/>
                <w:lang w:val="tr-TR"/>
              </w:rPr>
            </w:pPr>
            <w:r w:rsidRPr="00051297">
              <w:rPr>
                <w:sz w:val="18"/>
                <w:szCs w:val="18"/>
                <w:lang w:val="tr-TR"/>
              </w:rPr>
              <w:t>Teklif Teknik Şartnameye Uygun mu?</w:t>
            </w:r>
          </w:p>
          <w:p w14:paraId="1CFC1D3C" w14:textId="77777777" w:rsidR="00D95CBC" w:rsidRPr="00051297" w:rsidRDefault="00D95CBC" w:rsidP="00D95CBC">
            <w:pPr>
              <w:spacing w:before="0"/>
              <w:ind w:left="113" w:right="113" w:firstLine="0"/>
              <w:jc w:val="center"/>
              <w:rPr>
                <w:sz w:val="18"/>
                <w:szCs w:val="18"/>
                <w:lang w:val="tr-TR"/>
              </w:rPr>
            </w:pPr>
            <w:r w:rsidRPr="00051297">
              <w:rPr>
                <w:sz w:val="18"/>
                <w:szCs w:val="18"/>
                <w:lang w:val="tr-TR"/>
              </w:rPr>
              <w:t>(E/H)</w:t>
            </w:r>
          </w:p>
          <w:p w14:paraId="0EFA39FA" w14:textId="77777777" w:rsidR="00D95CBC" w:rsidRPr="00051297" w:rsidRDefault="00D95CBC" w:rsidP="00D95CBC">
            <w:pPr>
              <w:spacing w:before="0"/>
              <w:ind w:left="113" w:right="113" w:firstLine="0"/>
              <w:jc w:val="center"/>
              <w:rPr>
                <w:sz w:val="18"/>
                <w:szCs w:val="18"/>
                <w:lang w:val="tr-TR"/>
              </w:rPr>
            </w:pPr>
          </w:p>
        </w:tc>
        <w:tc>
          <w:tcPr>
            <w:tcW w:w="960" w:type="dxa"/>
            <w:shd w:val="pct10" w:color="auto" w:fill="auto"/>
            <w:textDirection w:val="btLr"/>
            <w:vAlign w:val="center"/>
          </w:tcPr>
          <w:p w14:paraId="308EE19F" w14:textId="77777777" w:rsidR="00D95CBC" w:rsidRPr="00051297" w:rsidRDefault="00D95CBC" w:rsidP="00D95CBC">
            <w:pPr>
              <w:spacing w:before="0"/>
              <w:ind w:left="113" w:right="113" w:firstLine="0"/>
              <w:jc w:val="center"/>
              <w:rPr>
                <w:sz w:val="18"/>
                <w:szCs w:val="18"/>
                <w:lang w:val="tr-TR"/>
              </w:rPr>
            </w:pPr>
            <w:r w:rsidRPr="00051297">
              <w:rPr>
                <w:sz w:val="18"/>
                <w:szCs w:val="18"/>
                <w:lang w:val="tr-TR"/>
              </w:rPr>
              <w:t>İsteklinin ekonomik ve mali kapasitesi yeterli mi?</w:t>
            </w:r>
          </w:p>
          <w:p w14:paraId="74725445" w14:textId="77777777" w:rsidR="00D95CBC" w:rsidRPr="00051297" w:rsidRDefault="00D95CBC" w:rsidP="00D95CBC">
            <w:pPr>
              <w:spacing w:before="0"/>
              <w:ind w:left="113" w:right="113" w:firstLine="0"/>
              <w:jc w:val="center"/>
              <w:rPr>
                <w:sz w:val="18"/>
                <w:szCs w:val="18"/>
                <w:lang w:val="tr-TR"/>
              </w:rPr>
            </w:pPr>
            <w:r w:rsidRPr="00051297">
              <w:rPr>
                <w:sz w:val="18"/>
                <w:szCs w:val="18"/>
                <w:lang w:val="tr-TR"/>
              </w:rPr>
              <w:t>(E/H)</w:t>
            </w:r>
          </w:p>
        </w:tc>
        <w:tc>
          <w:tcPr>
            <w:tcW w:w="1269" w:type="dxa"/>
            <w:shd w:val="pct10" w:color="auto" w:fill="auto"/>
            <w:textDirection w:val="btLr"/>
            <w:vAlign w:val="center"/>
          </w:tcPr>
          <w:p w14:paraId="6117CE28" w14:textId="77777777" w:rsidR="00D95CBC" w:rsidRPr="00051297" w:rsidRDefault="00D95CBC" w:rsidP="00D95CBC">
            <w:pPr>
              <w:spacing w:before="0"/>
              <w:ind w:left="113" w:right="113" w:firstLine="0"/>
              <w:jc w:val="center"/>
              <w:rPr>
                <w:sz w:val="18"/>
                <w:szCs w:val="18"/>
                <w:lang w:val="tr-TR"/>
              </w:rPr>
            </w:pPr>
            <w:r w:rsidRPr="00051297">
              <w:rPr>
                <w:sz w:val="18"/>
                <w:szCs w:val="18"/>
                <w:lang w:val="tr-TR"/>
              </w:rPr>
              <w:t>İsteklinin İş Tecrübesi</w:t>
            </w:r>
          </w:p>
          <w:p w14:paraId="694CAE5E" w14:textId="77777777" w:rsidR="00D95CBC" w:rsidRPr="00051297" w:rsidRDefault="00D95CBC" w:rsidP="00D95CBC">
            <w:pPr>
              <w:spacing w:before="0"/>
              <w:ind w:left="113" w:right="113" w:firstLine="0"/>
              <w:jc w:val="center"/>
              <w:rPr>
                <w:sz w:val="18"/>
                <w:szCs w:val="18"/>
                <w:lang w:val="tr-TR"/>
              </w:rPr>
            </w:pPr>
            <w:proofErr w:type="gramStart"/>
            <w:r w:rsidRPr="00051297">
              <w:rPr>
                <w:sz w:val="18"/>
                <w:szCs w:val="18"/>
                <w:lang w:val="tr-TR"/>
              </w:rPr>
              <w:t>yeterli</w:t>
            </w:r>
            <w:proofErr w:type="gramEnd"/>
            <w:r w:rsidRPr="00051297">
              <w:rPr>
                <w:sz w:val="18"/>
                <w:szCs w:val="18"/>
                <w:lang w:val="tr-TR"/>
              </w:rPr>
              <w:t xml:space="preserve"> mi?</w:t>
            </w:r>
          </w:p>
          <w:p w14:paraId="3DCA442F" w14:textId="77777777" w:rsidR="00D95CBC" w:rsidRPr="00051297" w:rsidRDefault="00D95CBC" w:rsidP="00D95CBC">
            <w:pPr>
              <w:spacing w:before="0"/>
              <w:ind w:left="113" w:right="113" w:firstLine="0"/>
              <w:jc w:val="center"/>
              <w:rPr>
                <w:sz w:val="18"/>
                <w:szCs w:val="18"/>
                <w:lang w:val="tr-TR"/>
              </w:rPr>
            </w:pPr>
            <w:r w:rsidRPr="00051297">
              <w:rPr>
                <w:sz w:val="18"/>
                <w:szCs w:val="18"/>
                <w:lang w:val="tr-TR"/>
              </w:rPr>
              <w:t>(E/H)</w:t>
            </w:r>
          </w:p>
        </w:tc>
        <w:tc>
          <w:tcPr>
            <w:tcW w:w="960" w:type="dxa"/>
            <w:shd w:val="pct10" w:color="auto" w:fill="auto"/>
            <w:textDirection w:val="btLr"/>
            <w:vAlign w:val="center"/>
          </w:tcPr>
          <w:p w14:paraId="13A69877" w14:textId="77777777" w:rsidR="00D95CBC" w:rsidRPr="00051297" w:rsidRDefault="00D95CBC" w:rsidP="00D95CBC">
            <w:pPr>
              <w:spacing w:before="0"/>
              <w:ind w:left="113" w:right="113" w:firstLine="0"/>
              <w:jc w:val="center"/>
              <w:rPr>
                <w:sz w:val="18"/>
                <w:szCs w:val="18"/>
                <w:lang w:val="tr-TR"/>
              </w:rPr>
            </w:pPr>
            <w:r w:rsidRPr="00051297">
              <w:rPr>
                <w:sz w:val="18"/>
                <w:szCs w:val="18"/>
                <w:lang w:val="tr-TR"/>
              </w:rPr>
              <w:t>Faaliyet Planı / Teslim Süresi Uygun mu?</w:t>
            </w:r>
          </w:p>
          <w:p w14:paraId="7933DB74" w14:textId="77777777" w:rsidR="00D95CBC" w:rsidRPr="00051297" w:rsidRDefault="00D95CBC" w:rsidP="00D95CBC">
            <w:pPr>
              <w:spacing w:before="0"/>
              <w:ind w:left="113" w:right="113" w:firstLine="0"/>
              <w:jc w:val="center"/>
              <w:rPr>
                <w:sz w:val="18"/>
                <w:szCs w:val="18"/>
                <w:lang w:val="tr-TR"/>
              </w:rPr>
            </w:pPr>
            <w:r w:rsidRPr="00051297">
              <w:rPr>
                <w:sz w:val="18"/>
                <w:szCs w:val="18"/>
                <w:lang w:val="tr-TR"/>
              </w:rPr>
              <w:t>(E/H)</w:t>
            </w:r>
          </w:p>
        </w:tc>
        <w:tc>
          <w:tcPr>
            <w:tcW w:w="1092" w:type="dxa"/>
            <w:shd w:val="pct10" w:color="auto" w:fill="auto"/>
            <w:textDirection w:val="btLr"/>
            <w:vAlign w:val="center"/>
          </w:tcPr>
          <w:p w14:paraId="5576E341" w14:textId="77777777" w:rsidR="00D95CBC" w:rsidRPr="00051297" w:rsidRDefault="00D95CBC" w:rsidP="00D95CBC">
            <w:pPr>
              <w:spacing w:before="0"/>
              <w:ind w:left="113" w:right="113" w:firstLine="0"/>
              <w:jc w:val="center"/>
              <w:rPr>
                <w:sz w:val="18"/>
                <w:szCs w:val="18"/>
                <w:lang w:val="tr-TR"/>
              </w:rPr>
            </w:pPr>
            <w:r w:rsidRPr="00051297">
              <w:rPr>
                <w:sz w:val="18"/>
                <w:szCs w:val="18"/>
                <w:lang w:val="tr-TR"/>
              </w:rPr>
              <w:t>Tali hizmetler istenilen</w:t>
            </w:r>
          </w:p>
          <w:p w14:paraId="4CF92707" w14:textId="77777777" w:rsidR="00D95CBC" w:rsidRPr="00051297" w:rsidRDefault="00D95CBC" w:rsidP="00D95CBC">
            <w:pPr>
              <w:spacing w:before="0"/>
              <w:ind w:left="113" w:right="113" w:firstLine="0"/>
              <w:jc w:val="center"/>
              <w:rPr>
                <w:sz w:val="18"/>
                <w:szCs w:val="18"/>
                <w:lang w:val="tr-TR"/>
              </w:rPr>
            </w:pPr>
            <w:r w:rsidRPr="00051297">
              <w:rPr>
                <w:sz w:val="18"/>
                <w:szCs w:val="18"/>
                <w:lang w:val="tr-TR"/>
              </w:rPr>
              <w:t xml:space="preserve"> </w:t>
            </w:r>
            <w:proofErr w:type="gramStart"/>
            <w:r w:rsidRPr="00051297">
              <w:rPr>
                <w:sz w:val="18"/>
                <w:szCs w:val="18"/>
                <w:lang w:val="tr-TR"/>
              </w:rPr>
              <w:t>şekilde</w:t>
            </w:r>
            <w:proofErr w:type="gramEnd"/>
            <w:r w:rsidRPr="00051297">
              <w:rPr>
                <w:sz w:val="18"/>
                <w:szCs w:val="18"/>
                <w:lang w:val="tr-TR"/>
              </w:rPr>
              <w:t xml:space="preserve"> mi?</w:t>
            </w:r>
          </w:p>
          <w:p w14:paraId="0D5B1F66" w14:textId="77777777" w:rsidR="00D95CBC" w:rsidRPr="00051297" w:rsidRDefault="00D95CBC" w:rsidP="00D95CBC">
            <w:pPr>
              <w:spacing w:before="0"/>
              <w:ind w:left="113" w:right="113" w:firstLine="0"/>
              <w:jc w:val="center"/>
              <w:rPr>
                <w:sz w:val="18"/>
                <w:szCs w:val="18"/>
                <w:lang w:val="tr-TR"/>
              </w:rPr>
            </w:pPr>
            <w:r w:rsidRPr="00051297">
              <w:rPr>
                <w:sz w:val="18"/>
                <w:szCs w:val="18"/>
                <w:lang w:val="tr-TR"/>
              </w:rPr>
              <w:t>(E/H/ Geçerli değil)</w:t>
            </w:r>
          </w:p>
        </w:tc>
        <w:tc>
          <w:tcPr>
            <w:tcW w:w="1134" w:type="dxa"/>
            <w:shd w:val="pct10" w:color="auto" w:fill="auto"/>
            <w:textDirection w:val="btLr"/>
            <w:vAlign w:val="center"/>
          </w:tcPr>
          <w:p w14:paraId="7BD03616" w14:textId="77777777" w:rsidR="00D95CBC" w:rsidRPr="00051297" w:rsidRDefault="00D95CBC" w:rsidP="00D95CBC">
            <w:pPr>
              <w:spacing w:before="0"/>
              <w:ind w:left="113" w:right="113" w:firstLine="0"/>
              <w:jc w:val="center"/>
              <w:rPr>
                <w:sz w:val="18"/>
                <w:szCs w:val="18"/>
                <w:lang w:val="tr-TR"/>
              </w:rPr>
            </w:pPr>
            <w:r w:rsidRPr="00051297">
              <w:rPr>
                <w:sz w:val="18"/>
                <w:szCs w:val="18"/>
                <w:lang w:val="tr-TR"/>
              </w:rPr>
              <w:t>Teklif dosyasındaki diğer teknik gereklilikler?</w:t>
            </w:r>
          </w:p>
          <w:p w14:paraId="7DB7E65F" w14:textId="77777777" w:rsidR="00D95CBC" w:rsidRPr="00051297" w:rsidRDefault="00D95CBC" w:rsidP="00D95CBC">
            <w:pPr>
              <w:spacing w:before="0"/>
              <w:ind w:left="113" w:right="113" w:firstLine="0"/>
              <w:jc w:val="center"/>
              <w:rPr>
                <w:sz w:val="18"/>
                <w:szCs w:val="18"/>
                <w:lang w:val="tr-TR"/>
              </w:rPr>
            </w:pPr>
            <w:r w:rsidRPr="00051297">
              <w:rPr>
                <w:sz w:val="18"/>
                <w:szCs w:val="18"/>
                <w:lang w:val="tr-TR"/>
              </w:rPr>
              <w:t>(E/H/ Geçerli değil)</w:t>
            </w:r>
          </w:p>
        </w:tc>
        <w:tc>
          <w:tcPr>
            <w:tcW w:w="851" w:type="dxa"/>
            <w:shd w:val="pct10" w:color="auto" w:fill="auto"/>
            <w:textDirection w:val="btLr"/>
            <w:vAlign w:val="center"/>
          </w:tcPr>
          <w:p w14:paraId="130DB86F" w14:textId="77777777" w:rsidR="00D95CBC" w:rsidRPr="00051297" w:rsidRDefault="00D95CBC" w:rsidP="00D95CBC">
            <w:pPr>
              <w:spacing w:before="0"/>
              <w:ind w:left="113" w:right="113" w:firstLine="0"/>
              <w:jc w:val="center"/>
              <w:rPr>
                <w:sz w:val="18"/>
                <w:szCs w:val="18"/>
                <w:lang w:val="tr-TR"/>
              </w:rPr>
            </w:pPr>
            <w:r w:rsidRPr="00051297">
              <w:rPr>
                <w:sz w:val="18"/>
                <w:szCs w:val="18"/>
                <w:lang w:val="tr-TR"/>
              </w:rPr>
              <w:t>Karar</w:t>
            </w:r>
          </w:p>
          <w:p w14:paraId="10693FC9" w14:textId="77777777" w:rsidR="00D95CBC" w:rsidRPr="00051297" w:rsidRDefault="00D95CBC" w:rsidP="00D95CBC">
            <w:pPr>
              <w:spacing w:before="0"/>
              <w:ind w:left="113" w:right="113" w:firstLine="0"/>
              <w:jc w:val="center"/>
              <w:rPr>
                <w:sz w:val="18"/>
                <w:szCs w:val="18"/>
                <w:lang w:val="tr-TR"/>
              </w:rPr>
            </w:pPr>
            <w:r w:rsidRPr="00051297">
              <w:rPr>
                <w:sz w:val="18"/>
                <w:szCs w:val="18"/>
                <w:lang w:val="tr-TR"/>
              </w:rPr>
              <w:t>(Kabul / Ret)</w:t>
            </w:r>
          </w:p>
        </w:tc>
        <w:tc>
          <w:tcPr>
            <w:tcW w:w="850" w:type="dxa"/>
            <w:shd w:val="pct10" w:color="auto" w:fill="auto"/>
            <w:textDirection w:val="btLr"/>
            <w:vAlign w:val="center"/>
          </w:tcPr>
          <w:p w14:paraId="30C0C41C" w14:textId="77777777" w:rsidR="00D95CBC" w:rsidRPr="00051297" w:rsidRDefault="00D95CBC" w:rsidP="00D95CBC">
            <w:pPr>
              <w:spacing w:before="0"/>
              <w:ind w:left="113" w:right="113" w:firstLine="0"/>
              <w:jc w:val="center"/>
              <w:rPr>
                <w:sz w:val="18"/>
                <w:szCs w:val="18"/>
                <w:lang w:val="tr-TR"/>
              </w:rPr>
            </w:pPr>
            <w:r w:rsidRPr="00051297">
              <w:rPr>
                <w:sz w:val="18"/>
                <w:szCs w:val="18"/>
                <w:lang w:val="tr-TR"/>
              </w:rPr>
              <w:t>Açıklamalar</w:t>
            </w:r>
          </w:p>
          <w:p w14:paraId="6E302196" w14:textId="77777777" w:rsidR="00D95CBC" w:rsidRPr="00051297" w:rsidRDefault="00D95CBC" w:rsidP="00D95CBC">
            <w:pPr>
              <w:spacing w:before="0"/>
              <w:ind w:left="113" w:right="113" w:firstLine="0"/>
              <w:jc w:val="center"/>
              <w:rPr>
                <w:sz w:val="18"/>
                <w:szCs w:val="18"/>
                <w:lang w:val="tr-TR"/>
              </w:rPr>
            </w:pPr>
            <w:r w:rsidRPr="00051297">
              <w:rPr>
                <w:sz w:val="18"/>
                <w:szCs w:val="18"/>
                <w:lang w:val="tr-TR"/>
              </w:rPr>
              <w:t>(</w:t>
            </w:r>
            <w:proofErr w:type="gramStart"/>
            <w:r w:rsidRPr="00051297">
              <w:rPr>
                <w:sz w:val="18"/>
                <w:szCs w:val="18"/>
                <w:lang w:val="tr-TR"/>
              </w:rPr>
              <w:t>varsa</w:t>
            </w:r>
            <w:proofErr w:type="gramEnd"/>
            <w:r w:rsidRPr="00051297">
              <w:rPr>
                <w:sz w:val="18"/>
                <w:szCs w:val="18"/>
                <w:lang w:val="tr-TR"/>
              </w:rPr>
              <w:t>)</w:t>
            </w:r>
          </w:p>
        </w:tc>
      </w:tr>
      <w:tr w:rsidR="00D95CBC" w:rsidRPr="00051297" w14:paraId="2A1D21BE" w14:textId="77777777" w:rsidTr="00D95CBC">
        <w:trPr>
          <w:cantSplit/>
        </w:trPr>
        <w:tc>
          <w:tcPr>
            <w:tcW w:w="699" w:type="dxa"/>
          </w:tcPr>
          <w:p w14:paraId="668A169E" w14:textId="77777777" w:rsidR="00D95CBC" w:rsidRPr="00051297" w:rsidRDefault="00D95CBC" w:rsidP="00D95CBC">
            <w:pPr>
              <w:spacing w:after="120"/>
              <w:ind w:firstLine="0"/>
              <w:jc w:val="center"/>
              <w:rPr>
                <w:sz w:val="20"/>
                <w:szCs w:val="20"/>
                <w:lang w:val="tr-TR"/>
              </w:rPr>
            </w:pPr>
            <w:r w:rsidRPr="00051297">
              <w:rPr>
                <w:sz w:val="20"/>
                <w:szCs w:val="20"/>
                <w:lang w:val="tr-TR"/>
              </w:rPr>
              <w:t>1</w:t>
            </w:r>
          </w:p>
        </w:tc>
        <w:tc>
          <w:tcPr>
            <w:tcW w:w="1110" w:type="dxa"/>
          </w:tcPr>
          <w:p w14:paraId="5A92A156" w14:textId="77777777" w:rsidR="00D95CBC" w:rsidRPr="00051297" w:rsidRDefault="00D95CBC" w:rsidP="00D95CBC">
            <w:pPr>
              <w:spacing w:after="120"/>
              <w:ind w:firstLine="0"/>
              <w:rPr>
                <w:sz w:val="20"/>
                <w:szCs w:val="20"/>
                <w:lang w:val="tr-TR"/>
              </w:rPr>
            </w:pPr>
          </w:p>
        </w:tc>
        <w:tc>
          <w:tcPr>
            <w:tcW w:w="822" w:type="dxa"/>
          </w:tcPr>
          <w:p w14:paraId="46443656" w14:textId="77777777" w:rsidR="00D95CBC" w:rsidRPr="00051297" w:rsidRDefault="00D95CBC" w:rsidP="00D95CBC">
            <w:pPr>
              <w:spacing w:after="120"/>
              <w:ind w:firstLine="0"/>
              <w:rPr>
                <w:sz w:val="20"/>
                <w:szCs w:val="20"/>
                <w:lang w:val="tr-TR"/>
              </w:rPr>
            </w:pPr>
          </w:p>
        </w:tc>
        <w:tc>
          <w:tcPr>
            <w:tcW w:w="960" w:type="dxa"/>
          </w:tcPr>
          <w:p w14:paraId="41E54FC4" w14:textId="77777777" w:rsidR="00D95CBC" w:rsidRPr="00051297" w:rsidRDefault="00D95CBC" w:rsidP="00D95CBC">
            <w:pPr>
              <w:spacing w:after="120"/>
              <w:ind w:firstLine="0"/>
              <w:rPr>
                <w:sz w:val="20"/>
                <w:szCs w:val="20"/>
                <w:lang w:val="tr-TR"/>
              </w:rPr>
            </w:pPr>
          </w:p>
        </w:tc>
        <w:tc>
          <w:tcPr>
            <w:tcW w:w="1269" w:type="dxa"/>
          </w:tcPr>
          <w:p w14:paraId="1531F9D5" w14:textId="77777777" w:rsidR="00D95CBC" w:rsidRPr="00051297" w:rsidRDefault="00D95CBC" w:rsidP="00D95CBC">
            <w:pPr>
              <w:spacing w:after="120"/>
              <w:ind w:firstLine="0"/>
              <w:rPr>
                <w:sz w:val="20"/>
                <w:szCs w:val="20"/>
                <w:lang w:val="tr-TR"/>
              </w:rPr>
            </w:pPr>
          </w:p>
        </w:tc>
        <w:tc>
          <w:tcPr>
            <w:tcW w:w="960" w:type="dxa"/>
          </w:tcPr>
          <w:p w14:paraId="394A1BDF" w14:textId="77777777" w:rsidR="00D95CBC" w:rsidRPr="00051297" w:rsidRDefault="00D95CBC" w:rsidP="00D95CBC">
            <w:pPr>
              <w:spacing w:after="120"/>
              <w:ind w:firstLine="0"/>
              <w:rPr>
                <w:sz w:val="20"/>
                <w:szCs w:val="20"/>
                <w:lang w:val="tr-TR"/>
              </w:rPr>
            </w:pPr>
          </w:p>
        </w:tc>
        <w:tc>
          <w:tcPr>
            <w:tcW w:w="1092" w:type="dxa"/>
          </w:tcPr>
          <w:p w14:paraId="6B1C1C64" w14:textId="77777777" w:rsidR="00D95CBC" w:rsidRPr="00051297" w:rsidRDefault="00D95CBC" w:rsidP="00D95CBC">
            <w:pPr>
              <w:spacing w:after="120"/>
              <w:ind w:firstLine="0"/>
              <w:rPr>
                <w:sz w:val="20"/>
                <w:szCs w:val="20"/>
                <w:lang w:val="tr-TR"/>
              </w:rPr>
            </w:pPr>
          </w:p>
        </w:tc>
        <w:tc>
          <w:tcPr>
            <w:tcW w:w="1134" w:type="dxa"/>
          </w:tcPr>
          <w:p w14:paraId="307A1520" w14:textId="77777777" w:rsidR="00D95CBC" w:rsidRPr="00051297" w:rsidRDefault="00D95CBC" w:rsidP="00D95CBC">
            <w:pPr>
              <w:spacing w:after="120"/>
              <w:ind w:firstLine="0"/>
              <w:rPr>
                <w:sz w:val="20"/>
                <w:szCs w:val="20"/>
                <w:lang w:val="tr-TR"/>
              </w:rPr>
            </w:pPr>
          </w:p>
        </w:tc>
        <w:tc>
          <w:tcPr>
            <w:tcW w:w="851" w:type="dxa"/>
          </w:tcPr>
          <w:p w14:paraId="56893C93" w14:textId="77777777" w:rsidR="00D95CBC" w:rsidRPr="00051297" w:rsidRDefault="00D95CBC" w:rsidP="00D95CBC">
            <w:pPr>
              <w:spacing w:after="120"/>
              <w:ind w:firstLine="0"/>
              <w:rPr>
                <w:sz w:val="20"/>
                <w:szCs w:val="20"/>
                <w:lang w:val="tr-TR"/>
              </w:rPr>
            </w:pPr>
          </w:p>
        </w:tc>
        <w:tc>
          <w:tcPr>
            <w:tcW w:w="850" w:type="dxa"/>
          </w:tcPr>
          <w:p w14:paraId="69E5A5F9" w14:textId="77777777" w:rsidR="00D95CBC" w:rsidRPr="00051297" w:rsidRDefault="00D95CBC" w:rsidP="00D95CBC">
            <w:pPr>
              <w:spacing w:after="120"/>
              <w:ind w:firstLine="0"/>
              <w:rPr>
                <w:sz w:val="20"/>
                <w:szCs w:val="20"/>
                <w:lang w:val="tr-TR"/>
              </w:rPr>
            </w:pPr>
          </w:p>
        </w:tc>
      </w:tr>
      <w:tr w:rsidR="00D95CBC" w:rsidRPr="00051297" w14:paraId="62487A9E" w14:textId="77777777" w:rsidTr="00D95CBC">
        <w:trPr>
          <w:cantSplit/>
        </w:trPr>
        <w:tc>
          <w:tcPr>
            <w:tcW w:w="699" w:type="dxa"/>
          </w:tcPr>
          <w:p w14:paraId="3AA43929" w14:textId="77777777" w:rsidR="00D95CBC" w:rsidRPr="00051297" w:rsidRDefault="00D95CBC" w:rsidP="00D95CBC">
            <w:pPr>
              <w:spacing w:after="120"/>
              <w:ind w:firstLine="0"/>
              <w:jc w:val="center"/>
              <w:rPr>
                <w:sz w:val="20"/>
                <w:szCs w:val="20"/>
                <w:lang w:val="tr-TR"/>
              </w:rPr>
            </w:pPr>
            <w:r w:rsidRPr="00051297">
              <w:rPr>
                <w:sz w:val="20"/>
                <w:szCs w:val="20"/>
                <w:lang w:val="tr-TR"/>
              </w:rPr>
              <w:t>2</w:t>
            </w:r>
          </w:p>
        </w:tc>
        <w:tc>
          <w:tcPr>
            <w:tcW w:w="1110" w:type="dxa"/>
          </w:tcPr>
          <w:p w14:paraId="4931AA24" w14:textId="77777777" w:rsidR="00D95CBC" w:rsidRPr="00051297" w:rsidRDefault="00D95CBC" w:rsidP="00D95CBC">
            <w:pPr>
              <w:spacing w:after="120"/>
              <w:ind w:firstLine="0"/>
              <w:rPr>
                <w:sz w:val="20"/>
                <w:szCs w:val="20"/>
                <w:lang w:val="tr-TR"/>
              </w:rPr>
            </w:pPr>
          </w:p>
        </w:tc>
        <w:tc>
          <w:tcPr>
            <w:tcW w:w="822" w:type="dxa"/>
          </w:tcPr>
          <w:p w14:paraId="11591587" w14:textId="77777777" w:rsidR="00D95CBC" w:rsidRPr="00051297" w:rsidRDefault="00D95CBC" w:rsidP="00D95CBC">
            <w:pPr>
              <w:spacing w:after="120"/>
              <w:ind w:firstLine="0"/>
              <w:rPr>
                <w:sz w:val="20"/>
                <w:szCs w:val="20"/>
                <w:lang w:val="tr-TR"/>
              </w:rPr>
            </w:pPr>
          </w:p>
        </w:tc>
        <w:tc>
          <w:tcPr>
            <w:tcW w:w="960" w:type="dxa"/>
          </w:tcPr>
          <w:p w14:paraId="219B857B" w14:textId="77777777" w:rsidR="00D95CBC" w:rsidRPr="00051297" w:rsidRDefault="00D95CBC" w:rsidP="00D95CBC">
            <w:pPr>
              <w:spacing w:after="120"/>
              <w:ind w:firstLine="0"/>
              <w:rPr>
                <w:sz w:val="20"/>
                <w:szCs w:val="20"/>
                <w:lang w:val="tr-TR"/>
              </w:rPr>
            </w:pPr>
          </w:p>
        </w:tc>
        <w:tc>
          <w:tcPr>
            <w:tcW w:w="1269" w:type="dxa"/>
          </w:tcPr>
          <w:p w14:paraId="665C8451" w14:textId="77777777" w:rsidR="00D95CBC" w:rsidRPr="00051297" w:rsidRDefault="00D95CBC" w:rsidP="00D95CBC">
            <w:pPr>
              <w:spacing w:after="120"/>
              <w:ind w:firstLine="0"/>
              <w:rPr>
                <w:sz w:val="20"/>
                <w:szCs w:val="20"/>
                <w:lang w:val="tr-TR"/>
              </w:rPr>
            </w:pPr>
          </w:p>
        </w:tc>
        <w:tc>
          <w:tcPr>
            <w:tcW w:w="960" w:type="dxa"/>
          </w:tcPr>
          <w:p w14:paraId="064CFFF4" w14:textId="77777777" w:rsidR="00D95CBC" w:rsidRPr="00051297" w:rsidRDefault="00D95CBC" w:rsidP="00D95CBC">
            <w:pPr>
              <w:spacing w:after="120"/>
              <w:ind w:firstLine="0"/>
              <w:rPr>
                <w:sz w:val="20"/>
                <w:szCs w:val="20"/>
                <w:lang w:val="tr-TR"/>
              </w:rPr>
            </w:pPr>
          </w:p>
        </w:tc>
        <w:tc>
          <w:tcPr>
            <w:tcW w:w="1092" w:type="dxa"/>
          </w:tcPr>
          <w:p w14:paraId="5303F607" w14:textId="77777777" w:rsidR="00D95CBC" w:rsidRPr="00051297" w:rsidRDefault="00D95CBC" w:rsidP="00D95CBC">
            <w:pPr>
              <w:spacing w:after="120"/>
              <w:ind w:firstLine="0"/>
              <w:rPr>
                <w:sz w:val="20"/>
                <w:szCs w:val="20"/>
                <w:lang w:val="tr-TR"/>
              </w:rPr>
            </w:pPr>
          </w:p>
        </w:tc>
        <w:tc>
          <w:tcPr>
            <w:tcW w:w="1134" w:type="dxa"/>
          </w:tcPr>
          <w:p w14:paraId="5A0241D5" w14:textId="77777777" w:rsidR="00D95CBC" w:rsidRPr="00051297" w:rsidRDefault="00D95CBC" w:rsidP="00D95CBC">
            <w:pPr>
              <w:spacing w:after="120"/>
              <w:ind w:firstLine="0"/>
              <w:rPr>
                <w:sz w:val="20"/>
                <w:szCs w:val="20"/>
                <w:lang w:val="tr-TR"/>
              </w:rPr>
            </w:pPr>
          </w:p>
        </w:tc>
        <w:tc>
          <w:tcPr>
            <w:tcW w:w="851" w:type="dxa"/>
          </w:tcPr>
          <w:p w14:paraId="23A479AC" w14:textId="77777777" w:rsidR="00D95CBC" w:rsidRPr="00051297" w:rsidRDefault="00D95CBC" w:rsidP="00D95CBC">
            <w:pPr>
              <w:spacing w:after="120"/>
              <w:ind w:firstLine="0"/>
              <w:rPr>
                <w:sz w:val="20"/>
                <w:szCs w:val="20"/>
                <w:lang w:val="tr-TR"/>
              </w:rPr>
            </w:pPr>
          </w:p>
        </w:tc>
        <w:tc>
          <w:tcPr>
            <w:tcW w:w="850" w:type="dxa"/>
          </w:tcPr>
          <w:p w14:paraId="77DC8789" w14:textId="77777777" w:rsidR="00D95CBC" w:rsidRPr="00051297" w:rsidRDefault="00D95CBC" w:rsidP="00D95CBC">
            <w:pPr>
              <w:spacing w:after="120"/>
              <w:ind w:firstLine="0"/>
              <w:rPr>
                <w:sz w:val="20"/>
                <w:szCs w:val="20"/>
                <w:lang w:val="tr-TR"/>
              </w:rPr>
            </w:pPr>
          </w:p>
        </w:tc>
      </w:tr>
      <w:tr w:rsidR="00D95CBC" w:rsidRPr="00051297" w14:paraId="5DF0323D" w14:textId="77777777" w:rsidTr="00D95CBC">
        <w:trPr>
          <w:cantSplit/>
        </w:trPr>
        <w:tc>
          <w:tcPr>
            <w:tcW w:w="699" w:type="dxa"/>
          </w:tcPr>
          <w:p w14:paraId="1194F650" w14:textId="77777777" w:rsidR="00D95CBC" w:rsidRPr="00051297" w:rsidRDefault="00D95CBC" w:rsidP="00D95CBC">
            <w:pPr>
              <w:spacing w:after="120"/>
              <w:ind w:firstLine="0"/>
              <w:jc w:val="center"/>
              <w:rPr>
                <w:sz w:val="20"/>
                <w:szCs w:val="20"/>
                <w:lang w:val="tr-TR"/>
              </w:rPr>
            </w:pPr>
            <w:r w:rsidRPr="00051297">
              <w:rPr>
                <w:sz w:val="20"/>
                <w:szCs w:val="20"/>
                <w:lang w:val="tr-TR"/>
              </w:rPr>
              <w:t>3</w:t>
            </w:r>
          </w:p>
        </w:tc>
        <w:tc>
          <w:tcPr>
            <w:tcW w:w="1110" w:type="dxa"/>
          </w:tcPr>
          <w:p w14:paraId="1ABA18A8" w14:textId="77777777" w:rsidR="00D95CBC" w:rsidRPr="00051297" w:rsidRDefault="00D95CBC" w:rsidP="00D95CBC">
            <w:pPr>
              <w:spacing w:after="120"/>
              <w:ind w:firstLine="0"/>
              <w:rPr>
                <w:sz w:val="20"/>
                <w:szCs w:val="20"/>
                <w:lang w:val="tr-TR"/>
              </w:rPr>
            </w:pPr>
          </w:p>
        </w:tc>
        <w:tc>
          <w:tcPr>
            <w:tcW w:w="822" w:type="dxa"/>
          </w:tcPr>
          <w:p w14:paraId="7050A458" w14:textId="77777777" w:rsidR="00D95CBC" w:rsidRPr="00051297" w:rsidRDefault="00D95CBC" w:rsidP="00D95CBC">
            <w:pPr>
              <w:spacing w:after="120"/>
              <w:ind w:firstLine="0"/>
              <w:rPr>
                <w:sz w:val="20"/>
                <w:szCs w:val="20"/>
                <w:lang w:val="tr-TR"/>
              </w:rPr>
            </w:pPr>
          </w:p>
        </w:tc>
        <w:tc>
          <w:tcPr>
            <w:tcW w:w="960" w:type="dxa"/>
          </w:tcPr>
          <w:p w14:paraId="60BDB077" w14:textId="77777777" w:rsidR="00D95CBC" w:rsidRPr="00051297" w:rsidRDefault="00D95CBC" w:rsidP="00D95CBC">
            <w:pPr>
              <w:spacing w:after="120"/>
              <w:ind w:firstLine="0"/>
              <w:rPr>
                <w:sz w:val="20"/>
                <w:szCs w:val="20"/>
                <w:lang w:val="tr-TR"/>
              </w:rPr>
            </w:pPr>
          </w:p>
        </w:tc>
        <w:tc>
          <w:tcPr>
            <w:tcW w:w="1269" w:type="dxa"/>
          </w:tcPr>
          <w:p w14:paraId="68279FAB" w14:textId="77777777" w:rsidR="00D95CBC" w:rsidRPr="00051297" w:rsidRDefault="00D95CBC" w:rsidP="00D95CBC">
            <w:pPr>
              <w:spacing w:after="120"/>
              <w:ind w:firstLine="0"/>
              <w:rPr>
                <w:sz w:val="20"/>
                <w:szCs w:val="20"/>
                <w:lang w:val="tr-TR"/>
              </w:rPr>
            </w:pPr>
          </w:p>
        </w:tc>
        <w:tc>
          <w:tcPr>
            <w:tcW w:w="960" w:type="dxa"/>
          </w:tcPr>
          <w:p w14:paraId="5325462D" w14:textId="77777777" w:rsidR="00D95CBC" w:rsidRPr="00051297" w:rsidRDefault="00D95CBC" w:rsidP="00D95CBC">
            <w:pPr>
              <w:spacing w:after="120"/>
              <w:ind w:firstLine="0"/>
              <w:rPr>
                <w:sz w:val="20"/>
                <w:szCs w:val="20"/>
                <w:lang w:val="tr-TR"/>
              </w:rPr>
            </w:pPr>
          </w:p>
        </w:tc>
        <w:tc>
          <w:tcPr>
            <w:tcW w:w="1092" w:type="dxa"/>
          </w:tcPr>
          <w:p w14:paraId="58020B21" w14:textId="77777777" w:rsidR="00D95CBC" w:rsidRPr="00051297" w:rsidRDefault="00D95CBC" w:rsidP="00D95CBC">
            <w:pPr>
              <w:spacing w:after="120"/>
              <w:ind w:firstLine="0"/>
              <w:rPr>
                <w:sz w:val="20"/>
                <w:szCs w:val="20"/>
                <w:lang w:val="tr-TR"/>
              </w:rPr>
            </w:pPr>
          </w:p>
        </w:tc>
        <w:tc>
          <w:tcPr>
            <w:tcW w:w="1134" w:type="dxa"/>
          </w:tcPr>
          <w:p w14:paraId="6171E892" w14:textId="77777777" w:rsidR="00D95CBC" w:rsidRPr="00051297" w:rsidRDefault="00D95CBC" w:rsidP="00D95CBC">
            <w:pPr>
              <w:spacing w:after="120"/>
              <w:ind w:firstLine="0"/>
              <w:rPr>
                <w:sz w:val="20"/>
                <w:szCs w:val="20"/>
                <w:lang w:val="tr-TR"/>
              </w:rPr>
            </w:pPr>
          </w:p>
        </w:tc>
        <w:tc>
          <w:tcPr>
            <w:tcW w:w="851" w:type="dxa"/>
          </w:tcPr>
          <w:p w14:paraId="69F42558" w14:textId="77777777" w:rsidR="00D95CBC" w:rsidRPr="00051297" w:rsidRDefault="00D95CBC" w:rsidP="00D95CBC">
            <w:pPr>
              <w:spacing w:after="120"/>
              <w:ind w:firstLine="0"/>
              <w:rPr>
                <w:sz w:val="20"/>
                <w:szCs w:val="20"/>
                <w:lang w:val="tr-TR"/>
              </w:rPr>
            </w:pPr>
          </w:p>
        </w:tc>
        <w:tc>
          <w:tcPr>
            <w:tcW w:w="850" w:type="dxa"/>
          </w:tcPr>
          <w:p w14:paraId="564987EB" w14:textId="77777777" w:rsidR="00D95CBC" w:rsidRPr="00051297" w:rsidRDefault="00D95CBC" w:rsidP="00D95CBC">
            <w:pPr>
              <w:spacing w:after="120"/>
              <w:ind w:firstLine="0"/>
              <w:rPr>
                <w:sz w:val="20"/>
                <w:szCs w:val="20"/>
                <w:lang w:val="tr-TR"/>
              </w:rPr>
            </w:pPr>
          </w:p>
        </w:tc>
      </w:tr>
    </w:tbl>
    <w:p w14:paraId="62C42F44" w14:textId="77777777" w:rsidR="00D95CBC" w:rsidRDefault="00D95CBC" w:rsidP="00D95CBC">
      <w:pPr>
        <w:spacing w:after="120"/>
        <w:ind w:firstLine="0"/>
        <w:rPr>
          <w:sz w:val="20"/>
          <w:szCs w:val="20"/>
          <w:lang w:val="tr-TR"/>
        </w:rPr>
      </w:pPr>
    </w:p>
    <w:p w14:paraId="1B562D21" w14:textId="77777777" w:rsidR="00D95CBC" w:rsidRPr="00051297" w:rsidRDefault="00D95CBC" w:rsidP="00D95CBC">
      <w:pPr>
        <w:spacing w:after="120"/>
        <w:ind w:firstLine="0"/>
        <w:rPr>
          <w:sz w:val="20"/>
          <w:szCs w:val="20"/>
          <w:lang w:val="tr-TR"/>
        </w:rPr>
      </w:pPr>
      <w:r w:rsidRPr="00051297">
        <w:rPr>
          <w:sz w:val="20"/>
          <w:szCs w:val="20"/>
          <w:lang w:val="tr-TR"/>
        </w:rPr>
        <w:t>Başkan</w:t>
      </w:r>
      <w:r w:rsidRPr="00051297">
        <w:rPr>
          <w:sz w:val="20"/>
          <w:szCs w:val="20"/>
          <w:lang w:val="tr-TR"/>
        </w:rPr>
        <w:tab/>
      </w:r>
      <w:r w:rsidRPr="00051297">
        <w:rPr>
          <w:sz w:val="20"/>
          <w:szCs w:val="20"/>
          <w:lang w:val="tr-TR"/>
        </w:rPr>
        <w:tab/>
      </w:r>
      <w:r w:rsidRPr="00051297">
        <w:rPr>
          <w:sz w:val="20"/>
          <w:szCs w:val="20"/>
          <w:lang w:val="tr-TR"/>
        </w:rPr>
        <w:tab/>
        <w:t>Üye</w:t>
      </w:r>
      <w:r w:rsidRPr="00051297">
        <w:rPr>
          <w:sz w:val="20"/>
          <w:szCs w:val="20"/>
          <w:lang w:val="tr-TR"/>
        </w:rPr>
        <w:tab/>
      </w:r>
      <w:r w:rsidRPr="00051297">
        <w:rPr>
          <w:sz w:val="20"/>
          <w:szCs w:val="20"/>
          <w:lang w:val="tr-TR"/>
        </w:rPr>
        <w:tab/>
      </w:r>
      <w:r w:rsidRPr="00051297">
        <w:rPr>
          <w:sz w:val="20"/>
          <w:szCs w:val="20"/>
          <w:lang w:val="tr-TR"/>
        </w:rPr>
        <w:tab/>
        <w:t>Üye</w:t>
      </w:r>
      <w:r w:rsidRPr="00051297">
        <w:rPr>
          <w:sz w:val="20"/>
          <w:szCs w:val="20"/>
          <w:lang w:val="tr-TR"/>
        </w:rPr>
        <w:tab/>
      </w:r>
    </w:p>
    <w:p w14:paraId="540E1444" w14:textId="77777777" w:rsidR="00D95CBC" w:rsidRDefault="00D95CBC" w:rsidP="00D95CBC">
      <w:pPr>
        <w:spacing w:after="120"/>
        <w:ind w:firstLine="0"/>
        <w:rPr>
          <w:sz w:val="20"/>
          <w:szCs w:val="20"/>
          <w:lang w:val="tr-TR"/>
        </w:rPr>
      </w:pPr>
      <w:r w:rsidRPr="00051297">
        <w:rPr>
          <w:sz w:val="20"/>
          <w:szCs w:val="20"/>
          <w:lang w:val="tr-TR"/>
        </w:rPr>
        <w:t>İmza</w:t>
      </w:r>
      <w:r w:rsidRPr="00051297">
        <w:rPr>
          <w:sz w:val="20"/>
          <w:szCs w:val="20"/>
          <w:lang w:val="tr-TR"/>
        </w:rPr>
        <w:tab/>
      </w:r>
      <w:r w:rsidRPr="00051297">
        <w:rPr>
          <w:sz w:val="20"/>
          <w:szCs w:val="20"/>
          <w:lang w:val="tr-TR"/>
        </w:rPr>
        <w:tab/>
      </w:r>
      <w:r w:rsidRPr="00051297">
        <w:rPr>
          <w:sz w:val="20"/>
          <w:szCs w:val="20"/>
          <w:lang w:val="tr-TR"/>
        </w:rPr>
        <w:tab/>
      </w:r>
      <w:r>
        <w:rPr>
          <w:sz w:val="20"/>
          <w:szCs w:val="20"/>
          <w:lang w:val="tr-TR"/>
        </w:rPr>
        <w:tab/>
      </w:r>
      <w:r w:rsidRPr="00051297">
        <w:rPr>
          <w:sz w:val="20"/>
          <w:szCs w:val="20"/>
          <w:lang w:val="tr-TR"/>
        </w:rPr>
        <w:t>İmza</w:t>
      </w:r>
      <w:r w:rsidRPr="00051297">
        <w:rPr>
          <w:sz w:val="20"/>
          <w:szCs w:val="20"/>
          <w:lang w:val="tr-TR"/>
        </w:rPr>
        <w:tab/>
      </w:r>
      <w:r w:rsidRPr="00051297">
        <w:rPr>
          <w:sz w:val="20"/>
          <w:szCs w:val="20"/>
          <w:lang w:val="tr-TR"/>
        </w:rPr>
        <w:tab/>
      </w:r>
      <w:r w:rsidRPr="00051297">
        <w:rPr>
          <w:sz w:val="20"/>
          <w:szCs w:val="20"/>
          <w:lang w:val="tr-TR"/>
        </w:rPr>
        <w:tab/>
        <w:t>İmza</w:t>
      </w:r>
    </w:p>
    <w:p w14:paraId="3B2C6745" w14:textId="77777777" w:rsidR="00D95CBC" w:rsidRDefault="00D95CBC" w:rsidP="00D95CBC">
      <w:pPr>
        <w:spacing w:after="120"/>
        <w:ind w:firstLine="0"/>
        <w:rPr>
          <w:sz w:val="20"/>
          <w:szCs w:val="20"/>
          <w:lang w:val="tr-TR"/>
        </w:rPr>
      </w:pPr>
      <w:r>
        <w:rPr>
          <w:sz w:val="20"/>
          <w:szCs w:val="20"/>
          <w:lang w:val="tr-TR"/>
        </w:rPr>
        <w:t>Tarih</w:t>
      </w:r>
      <w:r>
        <w:rPr>
          <w:sz w:val="20"/>
          <w:szCs w:val="20"/>
          <w:lang w:val="tr-TR"/>
        </w:rPr>
        <w:tab/>
      </w:r>
      <w:r>
        <w:rPr>
          <w:sz w:val="20"/>
          <w:szCs w:val="20"/>
          <w:lang w:val="tr-TR"/>
        </w:rPr>
        <w:tab/>
      </w:r>
      <w:r>
        <w:rPr>
          <w:sz w:val="20"/>
          <w:szCs w:val="20"/>
          <w:lang w:val="tr-TR"/>
        </w:rPr>
        <w:tab/>
      </w:r>
      <w:r>
        <w:rPr>
          <w:sz w:val="20"/>
          <w:szCs w:val="20"/>
          <w:lang w:val="tr-TR"/>
        </w:rPr>
        <w:tab/>
        <w:t>Tarih</w:t>
      </w:r>
      <w:r>
        <w:rPr>
          <w:sz w:val="20"/>
          <w:szCs w:val="20"/>
          <w:lang w:val="tr-TR"/>
        </w:rPr>
        <w:tab/>
      </w:r>
      <w:r>
        <w:rPr>
          <w:sz w:val="20"/>
          <w:szCs w:val="20"/>
          <w:lang w:val="tr-TR"/>
        </w:rPr>
        <w:tab/>
      </w:r>
      <w:r>
        <w:rPr>
          <w:sz w:val="20"/>
          <w:szCs w:val="20"/>
          <w:lang w:val="tr-TR"/>
        </w:rPr>
        <w:tab/>
        <w:t>Tarih</w:t>
      </w:r>
    </w:p>
    <w:p w14:paraId="3182917E" w14:textId="77777777" w:rsidR="00D95CBC" w:rsidRPr="00051297" w:rsidRDefault="00D95CBC" w:rsidP="00D95CBC">
      <w:pPr>
        <w:spacing w:after="120"/>
        <w:ind w:firstLine="0"/>
        <w:rPr>
          <w:b/>
          <w:color w:val="000000"/>
          <w:sz w:val="36"/>
          <w:szCs w:val="36"/>
          <w:lang w:val="tr-TR"/>
        </w:rPr>
      </w:pPr>
      <w:r w:rsidRPr="00051297">
        <w:rPr>
          <w:sz w:val="20"/>
          <w:szCs w:val="20"/>
          <w:lang w:val="tr-TR"/>
        </w:rPr>
        <w:tab/>
      </w:r>
      <w:r w:rsidRPr="00051297">
        <w:rPr>
          <w:sz w:val="20"/>
          <w:szCs w:val="20"/>
          <w:lang w:val="tr-TR"/>
        </w:rPr>
        <w:br w:type="page"/>
      </w:r>
    </w:p>
    <w:p w14:paraId="791456ED"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1C57BF3B"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6D4FFB18"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3060BE8E"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0A7B2ABA"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3222CC95"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7C0F2DA4"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6D56F1A6" w14:textId="77777777" w:rsidR="00D95CBC" w:rsidRPr="00051297" w:rsidRDefault="00D95CBC" w:rsidP="00D95CBC">
      <w:pPr>
        <w:pStyle w:val="Balk6"/>
        <w:ind w:firstLine="0"/>
        <w:jc w:val="center"/>
        <w:rPr>
          <w:lang w:val="tr-TR"/>
        </w:rPr>
      </w:pPr>
      <w:bookmarkStart w:id="43" w:name="_Bölüm_D:_Teklif_Sunum_Formu"/>
      <w:bookmarkStart w:id="44" w:name="_Toc233021563"/>
      <w:bookmarkEnd w:id="43"/>
      <w:r w:rsidRPr="00051297">
        <w:rPr>
          <w:lang w:val="tr-TR"/>
        </w:rPr>
        <w:t>Bölüm D: Teklif Sunum Formu</w:t>
      </w:r>
      <w:bookmarkEnd w:id="44"/>
    </w:p>
    <w:p w14:paraId="3B815DEC"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6CFD00DF"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4117588F"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37AD2F01"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09F11707"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010D1CF9"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6F1D1D20"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4AF335F5"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6F69DB95" w14:textId="77777777" w:rsidR="00D95CBC" w:rsidRPr="00051297" w:rsidRDefault="00D95CBC" w:rsidP="00D95CBC">
      <w:pPr>
        <w:overflowPunct w:val="0"/>
        <w:autoSpaceDE w:val="0"/>
        <w:autoSpaceDN w:val="0"/>
        <w:adjustRightInd w:val="0"/>
        <w:spacing w:after="120"/>
        <w:jc w:val="center"/>
        <w:textAlignment w:val="baseline"/>
        <w:rPr>
          <w:b/>
          <w:color w:val="000000"/>
          <w:sz w:val="36"/>
          <w:szCs w:val="36"/>
          <w:lang w:val="tr-TR"/>
        </w:rPr>
      </w:pPr>
    </w:p>
    <w:p w14:paraId="4B19CC54" w14:textId="77777777" w:rsidR="00D95CBC" w:rsidRPr="00051297" w:rsidRDefault="00D95CBC" w:rsidP="00D95CBC">
      <w:pPr>
        <w:pStyle w:val="Balk2"/>
        <w:ind w:left="612" w:hanging="432"/>
        <w:rPr>
          <w:bCs w:val="0"/>
          <w:i w:val="0"/>
          <w:sz w:val="20"/>
          <w:lang w:val="tr-TR"/>
        </w:rPr>
      </w:pPr>
      <w:bookmarkStart w:id="45" w:name="_Toc186884884"/>
    </w:p>
    <w:p w14:paraId="37C08D41" w14:textId="77777777" w:rsidR="00D95CBC" w:rsidRPr="00051297" w:rsidRDefault="00D95CBC" w:rsidP="00D95CBC">
      <w:pPr>
        <w:ind w:firstLine="0"/>
        <w:rPr>
          <w:b/>
          <w:lang w:val="tr-TR"/>
        </w:rPr>
      </w:pPr>
      <w:r w:rsidRPr="00051297">
        <w:rPr>
          <w:bCs/>
          <w:lang w:val="tr-TR"/>
        </w:rPr>
        <w:br w:type="page"/>
      </w:r>
      <w:bookmarkStart w:id="46" w:name="_Toc232234041"/>
      <w:r w:rsidRPr="00051297">
        <w:rPr>
          <w:b/>
          <w:lang w:val="tr-TR"/>
        </w:rPr>
        <w:lastRenderedPageBreak/>
        <w:t>Bölüm D.</w:t>
      </w:r>
      <w:r w:rsidRPr="00051297">
        <w:rPr>
          <w:b/>
          <w:lang w:val="tr-TR"/>
        </w:rPr>
        <w:tab/>
        <w:t>Teklif Sunum Formu</w:t>
      </w:r>
      <w:bookmarkEnd w:id="45"/>
      <w:bookmarkEnd w:id="46"/>
    </w:p>
    <w:p w14:paraId="70F7CF2D" w14:textId="77777777" w:rsidR="00D95CBC" w:rsidRPr="00051297" w:rsidRDefault="00D95CBC" w:rsidP="00D95CBC">
      <w:pPr>
        <w:ind w:firstLine="0"/>
        <w:rPr>
          <w:lang w:val="tr-TR"/>
        </w:rPr>
      </w:pPr>
    </w:p>
    <w:p w14:paraId="6DD3E602" w14:textId="77777777" w:rsidR="00D95CBC" w:rsidRPr="00051297" w:rsidRDefault="00D95CBC" w:rsidP="00D95CBC">
      <w:pPr>
        <w:ind w:firstLine="0"/>
        <w:rPr>
          <w:sz w:val="20"/>
          <w:lang w:val="tr-TR"/>
        </w:rPr>
      </w:pPr>
      <w:r w:rsidRPr="00051297">
        <w:rPr>
          <w:noProof/>
          <w:sz w:val="20"/>
          <w:lang w:val="tr-TR" w:eastAsia="tr-TR" w:bidi="ar-SA"/>
        </w:rPr>
        <mc:AlternateContent>
          <mc:Choice Requires="wps">
            <w:drawing>
              <wp:inline distT="0" distB="0" distL="0" distR="0" wp14:anchorId="39BB59A6" wp14:editId="636B0973">
                <wp:extent cx="6222365" cy="435610"/>
                <wp:effectExtent l="13970" t="12700" r="12065" b="8890"/>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14:paraId="4BAF8E78" w14:textId="77777777" w:rsidR="00017413" w:rsidRPr="007810F1" w:rsidRDefault="00017413" w:rsidP="00D95CBC">
                            <w:pPr>
                              <w:spacing w:before="0"/>
                              <w:ind w:firstLine="0"/>
                              <w:rPr>
                                <w:sz w:val="20"/>
                                <w:lang w:val="tr-TR"/>
                              </w:rPr>
                            </w:pPr>
                            <w:r w:rsidRPr="007810F1">
                              <w:rPr>
                                <w:sz w:val="20"/>
                                <w:lang w:val="tr-TR"/>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 w14:anchorId="39BB59A6" id="Text Box 2" o:spid="_x0000_s1028"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" fillcolor="silver">
                <v:textbox>
                  <w:txbxContent>
                    <w:p w14:paraId="4BAF8E78" w14:textId="77777777" w:rsidR="00017413" w:rsidRPr="007810F1" w:rsidRDefault="00017413" w:rsidP="00D95CBC">
                      <w:pPr>
                        <w:spacing w:before="0"/>
                        <w:ind w:firstLine="0"/>
                        <w:rPr>
                          <w:sz w:val="20"/>
                          <w:lang w:val="tr-TR"/>
                        </w:rPr>
                      </w:pPr>
                      <w:r w:rsidRPr="007810F1">
                        <w:rPr>
                          <w:sz w:val="20"/>
                          <w:lang w:val="tr-TR"/>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14:paraId="752BD3E2" w14:textId="77777777" w:rsidR="00D95CBC" w:rsidRPr="00051297" w:rsidRDefault="00D95CBC" w:rsidP="00D95CBC">
      <w:pPr>
        <w:pStyle w:val="KonuBal"/>
        <w:spacing w:after="120"/>
        <w:ind w:firstLine="0"/>
        <w:rPr>
          <w:color w:val="000000"/>
          <w:sz w:val="20"/>
          <w:lang w:val="tr-TR"/>
        </w:rPr>
      </w:pPr>
    </w:p>
    <w:p w14:paraId="2D6C7A5E" w14:textId="77777777" w:rsidR="00D95CBC" w:rsidRPr="00051297" w:rsidRDefault="00D95CBC" w:rsidP="00D95CBC">
      <w:pPr>
        <w:pStyle w:val="KonuBal"/>
        <w:spacing w:after="120"/>
        <w:ind w:firstLine="0"/>
        <w:rPr>
          <w:b w:val="0"/>
          <w:color w:val="000000"/>
          <w:sz w:val="20"/>
          <w:lang w:val="tr-TR"/>
        </w:rPr>
      </w:pPr>
      <w:proofErr w:type="gramStart"/>
      <w:r w:rsidRPr="00051297">
        <w:rPr>
          <w:b w:val="0"/>
          <w:color w:val="000000"/>
          <w:sz w:val="20"/>
          <w:lang w:val="tr-TR"/>
        </w:rPr>
        <w:t xml:space="preserve">&lt; </w:t>
      </w:r>
      <w:r w:rsidRPr="00051297">
        <w:rPr>
          <w:b w:val="0"/>
          <w:color w:val="000000"/>
          <w:sz w:val="20"/>
          <w:highlight w:val="lightGray"/>
          <w:lang w:val="tr-TR"/>
        </w:rPr>
        <w:t>İsteklinin</w:t>
      </w:r>
      <w:proofErr w:type="gramEnd"/>
      <w:r w:rsidRPr="00051297">
        <w:rPr>
          <w:b w:val="0"/>
          <w:color w:val="000000"/>
          <w:sz w:val="20"/>
          <w:highlight w:val="lightGray"/>
          <w:lang w:val="tr-TR"/>
        </w:rPr>
        <w:t xml:space="preserve"> Anteti</w:t>
      </w:r>
      <w:r w:rsidRPr="00051297">
        <w:rPr>
          <w:b w:val="0"/>
          <w:color w:val="000000"/>
          <w:sz w:val="20"/>
          <w:lang w:val="tr-TR"/>
        </w:rPr>
        <w:t>&gt;</w:t>
      </w:r>
    </w:p>
    <w:p w14:paraId="359F25F7" w14:textId="77777777" w:rsidR="00D95CBC" w:rsidRPr="00051297" w:rsidRDefault="00D95CBC" w:rsidP="00D95CBC">
      <w:pPr>
        <w:pStyle w:val="KonuBal"/>
        <w:spacing w:after="120"/>
        <w:ind w:firstLine="0"/>
        <w:rPr>
          <w:color w:val="000000"/>
          <w:sz w:val="20"/>
          <w:lang w:val="tr-TR"/>
        </w:rPr>
      </w:pPr>
    </w:p>
    <w:p w14:paraId="358048F3" w14:textId="77777777" w:rsidR="00D95CBC" w:rsidRPr="00051297" w:rsidRDefault="00D95CBC" w:rsidP="00D95CBC">
      <w:pPr>
        <w:pStyle w:val="KonuBal"/>
        <w:spacing w:after="120"/>
        <w:ind w:firstLine="0"/>
        <w:rPr>
          <w:b w:val="0"/>
          <w:color w:val="000000"/>
          <w:sz w:val="20"/>
          <w:lang w:val="tr-TR"/>
        </w:rPr>
      </w:pPr>
      <w:r w:rsidRPr="00051297">
        <w:rPr>
          <w:color w:val="000000"/>
          <w:sz w:val="20"/>
          <w:lang w:val="tr-TR"/>
        </w:rPr>
        <w:t xml:space="preserve">Referans: </w:t>
      </w:r>
      <w:proofErr w:type="gramStart"/>
      <w:r w:rsidRPr="00051297">
        <w:rPr>
          <w:b w:val="0"/>
          <w:color w:val="000000"/>
          <w:sz w:val="20"/>
          <w:lang w:val="tr-TR"/>
        </w:rPr>
        <w:t>&lt; her</w:t>
      </w:r>
      <w:proofErr w:type="gramEnd"/>
      <w:r w:rsidRPr="00051297">
        <w:rPr>
          <w:b w:val="0"/>
          <w:color w:val="000000"/>
          <w:sz w:val="20"/>
          <w:lang w:val="tr-TR"/>
        </w:rPr>
        <w:t xml:space="preserve"> bir ihale davet mektubu için&gt;</w:t>
      </w:r>
    </w:p>
    <w:p w14:paraId="157B726A" w14:textId="77777777" w:rsidR="00D95CBC" w:rsidRPr="00051297" w:rsidRDefault="00D95CBC" w:rsidP="00D95CBC">
      <w:pPr>
        <w:pStyle w:val="KonuBal"/>
        <w:spacing w:after="120"/>
        <w:ind w:firstLine="0"/>
        <w:rPr>
          <w:color w:val="000000"/>
          <w:sz w:val="20"/>
          <w:lang w:val="tr-TR"/>
        </w:rPr>
      </w:pPr>
      <w:r w:rsidRPr="00051297">
        <w:rPr>
          <w:color w:val="000000"/>
          <w:sz w:val="20"/>
          <w:lang w:val="tr-TR"/>
        </w:rPr>
        <w:t>Sözleşme adı:</w:t>
      </w:r>
      <w:r w:rsidRPr="00051297">
        <w:rPr>
          <w:b w:val="0"/>
          <w:color w:val="000000"/>
          <w:sz w:val="20"/>
          <w:lang w:val="tr-TR"/>
        </w:rPr>
        <w:t xml:space="preserve"> </w:t>
      </w:r>
      <w:proofErr w:type="gramStart"/>
      <w:r w:rsidRPr="00051297">
        <w:rPr>
          <w:b w:val="0"/>
          <w:color w:val="000000"/>
          <w:sz w:val="20"/>
          <w:lang w:val="tr-TR"/>
        </w:rPr>
        <w:t>&lt; Sözleşme</w:t>
      </w:r>
      <w:proofErr w:type="gramEnd"/>
      <w:r w:rsidRPr="00051297">
        <w:rPr>
          <w:b w:val="0"/>
          <w:color w:val="000000"/>
          <w:sz w:val="20"/>
          <w:lang w:val="tr-TR"/>
        </w:rPr>
        <w:t xml:space="preserve"> başlığı &gt;  </w:t>
      </w:r>
      <w:r w:rsidRPr="00051297">
        <w:rPr>
          <w:color w:val="000000"/>
          <w:sz w:val="20"/>
          <w:lang w:val="tr-TR"/>
        </w:rPr>
        <w:t xml:space="preserve">Lot başlığı: </w:t>
      </w:r>
      <w:r w:rsidRPr="00051297">
        <w:rPr>
          <w:b w:val="0"/>
          <w:color w:val="000000"/>
          <w:sz w:val="20"/>
          <w:lang w:val="tr-TR"/>
        </w:rPr>
        <w:t>&lt; Lot başlığı, ihale lotlara bölünmüş ise&gt;</w:t>
      </w:r>
    </w:p>
    <w:p w14:paraId="3BE101B5" w14:textId="41B79C3A" w:rsidR="00D95CBC" w:rsidRPr="00051297" w:rsidRDefault="00D95CBC" w:rsidP="00D95CBC">
      <w:pPr>
        <w:pStyle w:val="Blockquote"/>
        <w:ind w:left="0" w:right="-1" w:firstLine="0"/>
        <w:rPr>
          <w:color w:val="000000"/>
          <w:sz w:val="20"/>
          <w:lang w:val="tr-TR"/>
        </w:rPr>
      </w:pPr>
      <w:r w:rsidRPr="00051297">
        <w:rPr>
          <w:bCs/>
          <w:color w:val="000000"/>
          <w:sz w:val="20"/>
          <w:lang w:val="tr-TR"/>
        </w:rPr>
        <w:t xml:space="preserve">Teklif teslim formunun </w:t>
      </w:r>
      <w:r w:rsidRPr="00051297">
        <w:rPr>
          <w:b/>
          <w:color w:val="000000"/>
          <w:sz w:val="20"/>
          <w:lang w:val="tr-TR"/>
        </w:rPr>
        <w:t>bir adet imzalanmış aslı</w:t>
      </w:r>
      <w:r w:rsidRPr="00051297">
        <w:rPr>
          <w:color w:val="000000"/>
          <w:sz w:val="20"/>
          <w:lang w:val="tr-TR"/>
        </w:rPr>
        <w:t xml:space="preserve"> (mali kimlik formu, tüzel kişilik formu ve sunulması gereken diğer beyannameler de </w:t>
      </w:r>
      <w:proofErr w:type="gramStart"/>
      <w:r w:rsidRPr="00051297">
        <w:rPr>
          <w:color w:val="000000"/>
          <w:sz w:val="20"/>
          <w:lang w:val="tr-TR"/>
        </w:rPr>
        <w:t>dahil)  teslim</w:t>
      </w:r>
      <w:proofErr w:type="gramEnd"/>
      <w:r w:rsidRPr="00051297">
        <w:rPr>
          <w:color w:val="000000"/>
          <w:sz w:val="20"/>
          <w:lang w:val="tr-TR"/>
        </w:rPr>
        <w:t xml:space="preserve"> edilmek üzere hazırlanmış olmalıdır.</w:t>
      </w:r>
    </w:p>
    <w:p w14:paraId="420B553F" w14:textId="77777777" w:rsidR="00D95CBC" w:rsidRPr="00051297" w:rsidRDefault="00D95CBC" w:rsidP="00EB7770">
      <w:pPr>
        <w:keepNext/>
        <w:numPr>
          <w:ilvl w:val="0"/>
          <w:numId w:val="30"/>
        </w:numPr>
        <w:overflowPunct w:val="0"/>
        <w:autoSpaceDE w:val="0"/>
        <w:autoSpaceDN w:val="0"/>
        <w:adjustRightInd w:val="0"/>
        <w:spacing w:before="240"/>
        <w:textAlignment w:val="baseline"/>
        <w:rPr>
          <w:b/>
          <w:color w:val="000000"/>
          <w:sz w:val="20"/>
          <w:lang w:val="tr-TR"/>
        </w:rPr>
      </w:pPr>
      <w:r w:rsidRPr="00051297">
        <w:rPr>
          <w:b/>
          <w:color w:val="000000"/>
          <w:sz w:val="20"/>
          <w:lang w:val="tr-TR"/>
        </w:rPr>
        <w:t>İSTEKLİNİN KİMLİĞİ</w:t>
      </w:r>
    </w:p>
    <w:p w14:paraId="47D21938" w14:textId="77777777" w:rsidR="00D95CBC" w:rsidRPr="00051297" w:rsidRDefault="00D95CBC" w:rsidP="00D95CBC">
      <w:pPr>
        <w:keepNext/>
        <w:spacing w:before="240"/>
        <w:ind w:left="780" w:firstLine="71"/>
        <w:rPr>
          <w:b/>
          <w:color w:val="000000"/>
          <w:sz w:val="20"/>
          <w:lang w:val="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D95CBC" w:rsidRPr="00051297" w14:paraId="3FF708EB" w14:textId="77777777" w:rsidTr="00D95CBC">
        <w:trPr>
          <w:cantSplit/>
        </w:trPr>
        <w:tc>
          <w:tcPr>
            <w:tcW w:w="8221" w:type="dxa"/>
            <w:shd w:val="pct5" w:color="auto" w:fill="FFFFFF"/>
          </w:tcPr>
          <w:p w14:paraId="621E502F" w14:textId="77777777" w:rsidR="00D95CBC" w:rsidRPr="00051297" w:rsidRDefault="00D95CBC" w:rsidP="00D95CBC">
            <w:pPr>
              <w:spacing w:before="0" w:after="120"/>
              <w:ind w:firstLine="0"/>
              <w:rPr>
                <w:b/>
                <w:color w:val="000000"/>
                <w:sz w:val="20"/>
                <w:lang w:val="tr-TR"/>
              </w:rPr>
            </w:pPr>
            <w:r w:rsidRPr="00051297">
              <w:rPr>
                <w:b/>
                <w:color w:val="000000"/>
                <w:sz w:val="20"/>
                <w:lang w:val="tr-TR"/>
              </w:rPr>
              <w:t xml:space="preserve">Tüzel kişiliğin </w:t>
            </w:r>
            <w:proofErr w:type="gramStart"/>
            <w:r w:rsidRPr="00051297">
              <w:rPr>
                <w:b/>
                <w:color w:val="000000"/>
                <w:sz w:val="20"/>
                <w:lang w:val="tr-TR"/>
              </w:rPr>
              <w:t>ad(</w:t>
            </w:r>
            <w:proofErr w:type="gramEnd"/>
            <w:r w:rsidRPr="00051297">
              <w:rPr>
                <w:b/>
                <w:color w:val="000000"/>
                <w:sz w:val="20"/>
                <w:lang w:val="tr-TR"/>
              </w:rPr>
              <w:t>lar)ı ve adres(ler)i</w:t>
            </w:r>
          </w:p>
        </w:tc>
      </w:tr>
      <w:tr w:rsidR="00D95CBC" w:rsidRPr="00051297" w14:paraId="31920B69" w14:textId="77777777" w:rsidTr="00D95CBC">
        <w:trPr>
          <w:cantSplit/>
        </w:trPr>
        <w:tc>
          <w:tcPr>
            <w:tcW w:w="8221" w:type="dxa"/>
          </w:tcPr>
          <w:p w14:paraId="031E0427" w14:textId="77777777" w:rsidR="00D95CBC" w:rsidRPr="00051297" w:rsidRDefault="00D95CBC" w:rsidP="00D95CBC">
            <w:pPr>
              <w:spacing w:before="0" w:after="120"/>
              <w:ind w:firstLine="0"/>
              <w:rPr>
                <w:b/>
                <w:color w:val="000000"/>
                <w:sz w:val="20"/>
                <w:lang w:val="tr-TR"/>
              </w:rPr>
            </w:pPr>
          </w:p>
        </w:tc>
      </w:tr>
    </w:tbl>
    <w:p w14:paraId="4ACC7A50" w14:textId="77777777" w:rsidR="00D95CBC" w:rsidRPr="00051297" w:rsidRDefault="00D95CBC" w:rsidP="00EB7770">
      <w:pPr>
        <w:keepNext/>
        <w:numPr>
          <w:ilvl w:val="0"/>
          <w:numId w:val="30"/>
        </w:numPr>
        <w:overflowPunct w:val="0"/>
        <w:autoSpaceDE w:val="0"/>
        <w:autoSpaceDN w:val="0"/>
        <w:adjustRightInd w:val="0"/>
        <w:spacing w:before="240"/>
        <w:textAlignment w:val="baseline"/>
        <w:rPr>
          <w:b/>
          <w:color w:val="000000"/>
          <w:sz w:val="20"/>
          <w:lang w:val="tr-TR"/>
        </w:rPr>
      </w:pPr>
      <w:r w:rsidRPr="00051297">
        <w:rPr>
          <w:b/>
          <w:color w:val="000000"/>
          <w:sz w:val="20"/>
          <w:lang w:val="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D95CBC" w:rsidRPr="00051297" w14:paraId="649678C5" w14:textId="77777777" w:rsidTr="00D95CBC">
        <w:tc>
          <w:tcPr>
            <w:tcW w:w="1842" w:type="dxa"/>
            <w:shd w:val="pct5" w:color="auto" w:fill="FFFFFF"/>
          </w:tcPr>
          <w:p w14:paraId="217D1E44" w14:textId="77777777" w:rsidR="00D95CBC" w:rsidRPr="00051297" w:rsidRDefault="00D95CBC" w:rsidP="00D95CBC">
            <w:pPr>
              <w:spacing w:before="0" w:after="120"/>
              <w:ind w:firstLine="0"/>
              <w:rPr>
                <w:b/>
                <w:color w:val="000000"/>
                <w:sz w:val="20"/>
                <w:lang w:val="tr-TR"/>
              </w:rPr>
            </w:pPr>
            <w:r w:rsidRPr="00051297">
              <w:rPr>
                <w:b/>
                <w:color w:val="000000"/>
                <w:sz w:val="20"/>
                <w:lang w:val="tr-TR"/>
              </w:rPr>
              <w:t>Adı Soyadı</w:t>
            </w:r>
          </w:p>
        </w:tc>
        <w:tc>
          <w:tcPr>
            <w:tcW w:w="4387" w:type="dxa"/>
          </w:tcPr>
          <w:p w14:paraId="57FEC9F4" w14:textId="77777777" w:rsidR="00D95CBC" w:rsidRPr="00051297" w:rsidRDefault="00D95CBC" w:rsidP="00D95CBC">
            <w:pPr>
              <w:spacing w:before="0" w:after="120"/>
              <w:ind w:firstLine="0"/>
              <w:rPr>
                <w:color w:val="000000"/>
                <w:sz w:val="20"/>
                <w:lang w:val="tr-TR"/>
              </w:rPr>
            </w:pPr>
          </w:p>
        </w:tc>
      </w:tr>
      <w:tr w:rsidR="00D95CBC" w:rsidRPr="00051297" w14:paraId="138D5A39" w14:textId="77777777" w:rsidTr="00D95CBC">
        <w:tc>
          <w:tcPr>
            <w:tcW w:w="1842" w:type="dxa"/>
            <w:shd w:val="pct5" w:color="auto" w:fill="FFFFFF"/>
          </w:tcPr>
          <w:p w14:paraId="7BA40351" w14:textId="77777777" w:rsidR="00D95CBC" w:rsidRPr="00051297" w:rsidRDefault="00D95CBC" w:rsidP="00D95CBC">
            <w:pPr>
              <w:spacing w:before="0" w:after="120"/>
              <w:ind w:firstLine="0"/>
              <w:rPr>
                <w:b/>
                <w:color w:val="000000"/>
                <w:sz w:val="20"/>
                <w:lang w:val="tr-TR"/>
              </w:rPr>
            </w:pPr>
            <w:r w:rsidRPr="00051297">
              <w:rPr>
                <w:b/>
                <w:color w:val="000000"/>
                <w:sz w:val="20"/>
                <w:lang w:val="tr-TR"/>
              </w:rPr>
              <w:t>Firma Adı</w:t>
            </w:r>
          </w:p>
        </w:tc>
        <w:tc>
          <w:tcPr>
            <w:tcW w:w="4387" w:type="dxa"/>
          </w:tcPr>
          <w:p w14:paraId="5E202DE4" w14:textId="77777777" w:rsidR="00D95CBC" w:rsidRPr="00051297" w:rsidRDefault="00D95CBC" w:rsidP="00D95CBC">
            <w:pPr>
              <w:spacing w:before="0" w:after="120"/>
              <w:ind w:firstLine="0"/>
              <w:rPr>
                <w:color w:val="000000"/>
                <w:sz w:val="20"/>
                <w:lang w:val="tr-TR"/>
              </w:rPr>
            </w:pPr>
          </w:p>
        </w:tc>
      </w:tr>
      <w:tr w:rsidR="00D95CBC" w:rsidRPr="00051297" w14:paraId="49583E9D" w14:textId="77777777" w:rsidTr="00D95CBC">
        <w:tc>
          <w:tcPr>
            <w:tcW w:w="1842" w:type="dxa"/>
            <w:shd w:val="pct5" w:color="auto" w:fill="FFFFFF"/>
          </w:tcPr>
          <w:p w14:paraId="30CB00BE" w14:textId="77777777" w:rsidR="00D95CBC" w:rsidRPr="00051297" w:rsidRDefault="00D95CBC" w:rsidP="00D95CBC">
            <w:pPr>
              <w:spacing w:before="0" w:after="120"/>
              <w:ind w:firstLine="0"/>
              <w:rPr>
                <w:b/>
                <w:color w:val="000000"/>
                <w:sz w:val="20"/>
                <w:lang w:val="tr-TR"/>
              </w:rPr>
            </w:pPr>
            <w:r w:rsidRPr="00051297">
              <w:rPr>
                <w:b/>
                <w:color w:val="000000"/>
                <w:sz w:val="20"/>
                <w:lang w:val="tr-TR"/>
              </w:rPr>
              <w:t>Adres</w:t>
            </w:r>
          </w:p>
        </w:tc>
        <w:tc>
          <w:tcPr>
            <w:tcW w:w="4387" w:type="dxa"/>
          </w:tcPr>
          <w:p w14:paraId="76E85029" w14:textId="77777777" w:rsidR="00D95CBC" w:rsidRPr="00051297" w:rsidRDefault="00D95CBC" w:rsidP="00D95CBC">
            <w:pPr>
              <w:spacing w:before="0" w:after="120"/>
              <w:ind w:firstLine="0"/>
              <w:rPr>
                <w:color w:val="000000"/>
                <w:sz w:val="20"/>
                <w:lang w:val="tr-TR"/>
              </w:rPr>
            </w:pPr>
          </w:p>
        </w:tc>
      </w:tr>
      <w:tr w:rsidR="00D95CBC" w:rsidRPr="00051297" w14:paraId="1D656AA0" w14:textId="77777777" w:rsidTr="00D95CBC">
        <w:tc>
          <w:tcPr>
            <w:tcW w:w="1842" w:type="dxa"/>
            <w:shd w:val="pct5" w:color="auto" w:fill="FFFFFF"/>
          </w:tcPr>
          <w:p w14:paraId="5966E17A" w14:textId="77777777" w:rsidR="00D95CBC" w:rsidRPr="00051297" w:rsidRDefault="00D95CBC" w:rsidP="00D95CBC">
            <w:pPr>
              <w:spacing w:before="0" w:after="120"/>
              <w:ind w:firstLine="0"/>
              <w:rPr>
                <w:b/>
                <w:color w:val="000000"/>
                <w:sz w:val="20"/>
                <w:lang w:val="tr-TR"/>
              </w:rPr>
            </w:pPr>
            <w:r w:rsidRPr="00051297">
              <w:rPr>
                <w:b/>
                <w:color w:val="000000"/>
                <w:sz w:val="20"/>
                <w:lang w:val="tr-TR"/>
              </w:rPr>
              <w:t>Telefon</w:t>
            </w:r>
          </w:p>
        </w:tc>
        <w:tc>
          <w:tcPr>
            <w:tcW w:w="4387" w:type="dxa"/>
          </w:tcPr>
          <w:p w14:paraId="5AE4FA5B" w14:textId="77777777" w:rsidR="00D95CBC" w:rsidRPr="00051297" w:rsidRDefault="00D95CBC" w:rsidP="00D95CBC">
            <w:pPr>
              <w:spacing w:before="0" w:after="120"/>
              <w:ind w:firstLine="0"/>
              <w:rPr>
                <w:color w:val="000000"/>
                <w:sz w:val="20"/>
                <w:lang w:val="tr-TR"/>
              </w:rPr>
            </w:pPr>
          </w:p>
        </w:tc>
      </w:tr>
      <w:tr w:rsidR="00D95CBC" w:rsidRPr="00051297" w14:paraId="22A9611E" w14:textId="77777777" w:rsidTr="00D95CBC">
        <w:tc>
          <w:tcPr>
            <w:tcW w:w="1842" w:type="dxa"/>
            <w:shd w:val="pct5" w:color="auto" w:fill="FFFFFF"/>
          </w:tcPr>
          <w:p w14:paraId="56B82F60" w14:textId="77777777" w:rsidR="00D95CBC" w:rsidRPr="00051297" w:rsidRDefault="00D95CBC" w:rsidP="00D95CBC">
            <w:pPr>
              <w:spacing w:before="0" w:after="120"/>
              <w:ind w:firstLine="0"/>
              <w:rPr>
                <w:b/>
                <w:color w:val="000000"/>
                <w:sz w:val="20"/>
                <w:lang w:val="tr-TR"/>
              </w:rPr>
            </w:pPr>
            <w:r w:rsidRPr="00051297">
              <w:rPr>
                <w:b/>
                <w:color w:val="000000"/>
                <w:sz w:val="20"/>
                <w:lang w:val="tr-TR"/>
              </w:rPr>
              <w:t>Faks</w:t>
            </w:r>
          </w:p>
        </w:tc>
        <w:tc>
          <w:tcPr>
            <w:tcW w:w="4387" w:type="dxa"/>
          </w:tcPr>
          <w:p w14:paraId="72FE5901" w14:textId="77777777" w:rsidR="00D95CBC" w:rsidRPr="00051297" w:rsidRDefault="00D95CBC" w:rsidP="00D95CBC">
            <w:pPr>
              <w:spacing w:before="0" w:after="120"/>
              <w:ind w:firstLine="0"/>
              <w:rPr>
                <w:color w:val="000000"/>
                <w:sz w:val="20"/>
                <w:lang w:val="tr-TR"/>
              </w:rPr>
            </w:pPr>
          </w:p>
        </w:tc>
      </w:tr>
      <w:tr w:rsidR="00D95CBC" w:rsidRPr="00051297" w14:paraId="60DB29A3" w14:textId="77777777" w:rsidTr="00D95CBC">
        <w:tc>
          <w:tcPr>
            <w:tcW w:w="1842" w:type="dxa"/>
            <w:shd w:val="pct5" w:color="auto" w:fill="FFFFFF"/>
          </w:tcPr>
          <w:p w14:paraId="56FF8926" w14:textId="77777777" w:rsidR="00D95CBC" w:rsidRPr="00051297" w:rsidRDefault="00D95CBC" w:rsidP="00D95CBC">
            <w:pPr>
              <w:spacing w:before="0" w:after="120"/>
              <w:ind w:firstLine="0"/>
              <w:rPr>
                <w:b/>
                <w:color w:val="000000"/>
                <w:sz w:val="20"/>
                <w:lang w:val="tr-TR"/>
              </w:rPr>
            </w:pPr>
            <w:proofErr w:type="gramStart"/>
            <w:r w:rsidRPr="00051297">
              <w:rPr>
                <w:b/>
                <w:color w:val="000000"/>
                <w:sz w:val="20"/>
                <w:lang w:val="tr-TR"/>
              </w:rPr>
              <w:t>e-mail</w:t>
            </w:r>
            <w:proofErr w:type="gramEnd"/>
          </w:p>
        </w:tc>
        <w:tc>
          <w:tcPr>
            <w:tcW w:w="4387" w:type="dxa"/>
          </w:tcPr>
          <w:p w14:paraId="243D5B10" w14:textId="77777777" w:rsidR="00D95CBC" w:rsidRPr="00051297" w:rsidRDefault="00D95CBC" w:rsidP="00D95CBC">
            <w:pPr>
              <w:spacing w:before="0" w:after="120"/>
              <w:ind w:firstLine="0"/>
              <w:rPr>
                <w:color w:val="000000"/>
                <w:sz w:val="20"/>
                <w:lang w:val="tr-TR"/>
              </w:rPr>
            </w:pPr>
          </w:p>
        </w:tc>
      </w:tr>
    </w:tbl>
    <w:p w14:paraId="52D92E3A" w14:textId="77777777" w:rsidR="00D95CBC" w:rsidRPr="00051297" w:rsidRDefault="00D95CBC" w:rsidP="00EB7770">
      <w:pPr>
        <w:keepNext/>
        <w:numPr>
          <w:ilvl w:val="0"/>
          <w:numId w:val="30"/>
        </w:numPr>
        <w:overflowPunct w:val="0"/>
        <w:autoSpaceDE w:val="0"/>
        <w:autoSpaceDN w:val="0"/>
        <w:adjustRightInd w:val="0"/>
        <w:spacing w:before="240"/>
        <w:textAlignment w:val="baseline"/>
        <w:rPr>
          <w:b/>
          <w:color w:val="000000"/>
          <w:sz w:val="20"/>
          <w:lang w:val="tr-TR"/>
        </w:rPr>
      </w:pPr>
      <w:r w:rsidRPr="00051297">
        <w:rPr>
          <w:b/>
          <w:color w:val="000000"/>
          <w:sz w:val="20"/>
          <w:lang w:val="tr-TR"/>
        </w:rPr>
        <w:t>BEYANNAME(LER)</w:t>
      </w:r>
    </w:p>
    <w:p w14:paraId="70CF4301" w14:textId="77777777" w:rsidR="00D95CBC" w:rsidRPr="00051297" w:rsidRDefault="00D95CBC" w:rsidP="00D95CBC">
      <w:pPr>
        <w:keepLines/>
        <w:widowControl w:val="0"/>
        <w:spacing w:after="120"/>
        <w:ind w:firstLine="0"/>
        <w:rPr>
          <w:color w:val="000000"/>
          <w:sz w:val="20"/>
          <w:lang w:val="tr-TR"/>
        </w:rPr>
      </w:pPr>
      <w:r w:rsidRPr="00051297">
        <w:rPr>
          <w:color w:val="000000"/>
          <w:sz w:val="20"/>
          <w:lang w:val="tr-TR"/>
        </w:rPr>
        <w:t xml:space="preserve">Teklifin tarafı olarak, bu formun 1. maddesinde tanımlanan tüzel kişilik, ekteki formatta kullanılan imzalı beyannameyi teslim etmelidir. </w:t>
      </w:r>
    </w:p>
    <w:p w14:paraId="5A4A78B2" w14:textId="77777777" w:rsidR="00D95CBC" w:rsidRPr="00051297" w:rsidRDefault="00D95CBC" w:rsidP="00EB7770">
      <w:pPr>
        <w:keepNext/>
        <w:numPr>
          <w:ilvl w:val="0"/>
          <w:numId w:val="30"/>
        </w:numPr>
        <w:overflowPunct w:val="0"/>
        <w:autoSpaceDE w:val="0"/>
        <w:autoSpaceDN w:val="0"/>
        <w:adjustRightInd w:val="0"/>
        <w:spacing w:before="240"/>
        <w:textAlignment w:val="baseline"/>
        <w:rPr>
          <w:b/>
          <w:color w:val="000000"/>
          <w:sz w:val="20"/>
          <w:lang w:val="tr-TR"/>
        </w:rPr>
      </w:pPr>
      <w:r w:rsidRPr="00051297">
        <w:rPr>
          <w:b/>
          <w:color w:val="000000"/>
          <w:sz w:val="20"/>
          <w:lang w:val="tr-TR"/>
        </w:rPr>
        <w:t>TAAHHÜTNAME</w:t>
      </w:r>
    </w:p>
    <w:p w14:paraId="76051DE7" w14:textId="77777777" w:rsidR="00D95CBC" w:rsidRPr="00051297" w:rsidRDefault="00D95CBC" w:rsidP="00D95CBC">
      <w:pPr>
        <w:pStyle w:val="GvdeMetni2"/>
        <w:spacing w:line="240" w:lineRule="auto"/>
        <w:ind w:firstLine="0"/>
        <w:rPr>
          <w:rFonts w:ascii="Times New Roman" w:hAnsi="Times New Roman"/>
          <w:color w:val="000000"/>
          <w:sz w:val="20"/>
          <w:lang w:val="tr-TR"/>
        </w:rPr>
      </w:pPr>
      <w:r w:rsidRPr="00051297">
        <w:rPr>
          <w:rFonts w:ascii="Times New Roman" w:hAnsi="Times New Roman"/>
          <w:color w:val="000000"/>
          <w:sz w:val="20"/>
          <w:lang w:val="tr-TR"/>
        </w:rPr>
        <w:t>Ben, yukarıda adı geçen isteklinin imza atmaya yetkili kişisi olarak, yukarıda belirtilen ihale süreci için hazırlanan ihale dosyalarını okuyup kabul ettiğimizi, hiçbir koşul ve kısıtlama öne sürmeden beyan ederim. İhale dosyasında belirlenen &lt;</w:t>
      </w:r>
      <w:r w:rsidRPr="00051297">
        <w:rPr>
          <w:rFonts w:ascii="Times New Roman" w:hAnsi="Times New Roman"/>
          <w:color w:val="000000"/>
          <w:sz w:val="20"/>
          <w:highlight w:val="lightGray"/>
          <w:lang w:val="tr-TR"/>
        </w:rPr>
        <w:t>hizmetleri sağlamayı / malları tedarik etmeyi / yapım işini üstlenmeyi</w:t>
      </w:r>
      <w:r w:rsidRPr="00051297">
        <w:rPr>
          <w:rFonts w:ascii="Times New Roman" w:hAnsi="Times New Roman"/>
          <w:color w:val="000000"/>
          <w:sz w:val="20"/>
          <w:lang w:val="tr-TR"/>
        </w:rPr>
        <w:t>&gt;, Teknik Teklifimizi oluşturan aşağıdaki belgeler ve mühürlenmiş ayrı bir zarfla teslim edilen Mali Teklifimize dayanarak teklif ediyoruz.</w:t>
      </w:r>
    </w:p>
    <w:p w14:paraId="3D590D92" w14:textId="77777777" w:rsidR="00D95CBC" w:rsidRPr="00051297" w:rsidRDefault="00D95CBC" w:rsidP="00EB7770">
      <w:pPr>
        <w:keepLines/>
        <w:widowControl w:val="0"/>
        <w:numPr>
          <w:ilvl w:val="0"/>
          <w:numId w:val="28"/>
        </w:numPr>
        <w:overflowPunct w:val="0"/>
        <w:autoSpaceDE w:val="0"/>
        <w:autoSpaceDN w:val="0"/>
        <w:adjustRightInd w:val="0"/>
        <w:spacing w:after="240"/>
        <w:textAlignment w:val="baseline"/>
        <w:rPr>
          <w:color w:val="000000"/>
          <w:sz w:val="20"/>
          <w:lang w:val="tr-TR"/>
        </w:rPr>
      </w:pPr>
      <w:r w:rsidRPr="00051297">
        <w:rPr>
          <w:color w:val="000000"/>
          <w:sz w:val="20"/>
          <w:lang w:val="tr-TR"/>
        </w:rPr>
        <w:t xml:space="preserve">Mali ve Ekonomik Durum Belgeleri </w:t>
      </w:r>
    </w:p>
    <w:p w14:paraId="1C6A6E30" w14:textId="77777777" w:rsidR="00D95CBC" w:rsidRPr="00051297" w:rsidRDefault="00D95CBC" w:rsidP="00EB7770">
      <w:pPr>
        <w:keepLines/>
        <w:widowControl w:val="0"/>
        <w:numPr>
          <w:ilvl w:val="0"/>
          <w:numId w:val="28"/>
        </w:numPr>
        <w:overflowPunct w:val="0"/>
        <w:autoSpaceDE w:val="0"/>
        <w:autoSpaceDN w:val="0"/>
        <w:adjustRightInd w:val="0"/>
        <w:spacing w:after="240"/>
        <w:textAlignment w:val="baseline"/>
        <w:rPr>
          <w:color w:val="000000"/>
          <w:sz w:val="20"/>
          <w:lang w:val="tr-TR"/>
        </w:rPr>
      </w:pPr>
      <w:r w:rsidRPr="00051297">
        <w:rPr>
          <w:color w:val="000000"/>
          <w:sz w:val="20"/>
          <w:lang w:val="tr-TR"/>
        </w:rPr>
        <w:t>Uzmanlık Alanı ve Deneyim Belgeleri</w:t>
      </w:r>
    </w:p>
    <w:p w14:paraId="3A11DA3D" w14:textId="77777777" w:rsidR="00D95CBC" w:rsidRPr="00051297" w:rsidRDefault="00D95CBC" w:rsidP="00EB7770">
      <w:pPr>
        <w:keepLines/>
        <w:widowControl w:val="0"/>
        <w:numPr>
          <w:ilvl w:val="0"/>
          <w:numId w:val="28"/>
        </w:numPr>
        <w:overflowPunct w:val="0"/>
        <w:autoSpaceDE w:val="0"/>
        <w:autoSpaceDN w:val="0"/>
        <w:adjustRightInd w:val="0"/>
        <w:spacing w:after="240"/>
        <w:textAlignment w:val="baseline"/>
        <w:rPr>
          <w:color w:val="000000"/>
          <w:sz w:val="20"/>
          <w:lang w:val="tr-TR"/>
        </w:rPr>
      </w:pPr>
      <w:r w:rsidRPr="00051297">
        <w:rPr>
          <w:color w:val="000000"/>
          <w:sz w:val="20"/>
          <w:lang w:val="tr-TR"/>
        </w:rPr>
        <w:t>Planlar – Çizimler (sadece yapım işleri için)</w:t>
      </w:r>
    </w:p>
    <w:p w14:paraId="59EE35D8" w14:textId="77777777" w:rsidR="00D95CBC" w:rsidRPr="00051297" w:rsidRDefault="00D95CBC" w:rsidP="00EB7770">
      <w:pPr>
        <w:keepLines/>
        <w:widowControl w:val="0"/>
        <w:numPr>
          <w:ilvl w:val="0"/>
          <w:numId w:val="28"/>
        </w:numPr>
        <w:overflowPunct w:val="0"/>
        <w:autoSpaceDE w:val="0"/>
        <w:autoSpaceDN w:val="0"/>
        <w:adjustRightInd w:val="0"/>
        <w:spacing w:after="240"/>
        <w:textAlignment w:val="baseline"/>
        <w:rPr>
          <w:color w:val="000000"/>
          <w:sz w:val="20"/>
          <w:lang w:val="tr-TR"/>
        </w:rPr>
      </w:pPr>
      <w:r w:rsidRPr="00051297">
        <w:rPr>
          <w:color w:val="000000"/>
          <w:sz w:val="20"/>
          <w:lang w:val="tr-TR"/>
        </w:rPr>
        <w:t>Organizasyon ve Metodoloji (sadece hizmet alımları için)</w:t>
      </w:r>
    </w:p>
    <w:p w14:paraId="22947796" w14:textId="77777777" w:rsidR="00D95CBC" w:rsidRPr="00051297" w:rsidRDefault="00D95CBC" w:rsidP="00EB7770">
      <w:pPr>
        <w:keepLines/>
        <w:widowControl w:val="0"/>
        <w:numPr>
          <w:ilvl w:val="0"/>
          <w:numId w:val="28"/>
        </w:numPr>
        <w:overflowPunct w:val="0"/>
        <w:autoSpaceDE w:val="0"/>
        <w:autoSpaceDN w:val="0"/>
        <w:adjustRightInd w:val="0"/>
        <w:spacing w:after="240"/>
        <w:textAlignment w:val="baseline"/>
        <w:rPr>
          <w:color w:val="000000"/>
          <w:sz w:val="20"/>
          <w:lang w:val="tr-TR"/>
        </w:rPr>
      </w:pPr>
      <w:r w:rsidRPr="00051297">
        <w:rPr>
          <w:color w:val="000000"/>
          <w:sz w:val="20"/>
          <w:lang w:val="tr-TR"/>
        </w:rPr>
        <w:t>Kilit uzmanlar (Kilit uzmanların listesi ve özgeçmişlerden oluşur) (hizmet alımları ve istenmiş ise diğer alımlar için)</w:t>
      </w:r>
    </w:p>
    <w:p w14:paraId="34BC8059" w14:textId="77777777" w:rsidR="00D95CBC" w:rsidRPr="00051297" w:rsidRDefault="00D95CBC" w:rsidP="00EB7770">
      <w:pPr>
        <w:keepLines/>
        <w:widowControl w:val="0"/>
        <w:numPr>
          <w:ilvl w:val="0"/>
          <w:numId w:val="28"/>
        </w:numPr>
        <w:overflowPunct w:val="0"/>
        <w:autoSpaceDE w:val="0"/>
        <w:autoSpaceDN w:val="0"/>
        <w:adjustRightInd w:val="0"/>
        <w:spacing w:after="240"/>
        <w:textAlignment w:val="baseline"/>
        <w:rPr>
          <w:color w:val="000000"/>
          <w:sz w:val="20"/>
          <w:lang w:val="tr-TR"/>
        </w:rPr>
      </w:pPr>
      <w:r w:rsidRPr="00051297">
        <w:rPr>
          <w:color w:val="000000"/>
          <w:sz w:val="20"/>
          <w:lang w:val="tr-TR"/>
        </w:rPr>
        <w:lastRenderedPageBreak/>
        <w:t>İsteklinin beyannamesi (teklifi konsorsiyum veriyorsa, her konsorsiyum üyesinden bir adet olmak üzere)</w:t>
      </w:r>
    </w:p>
    <w:p w14:paraId="3E949B6B" w14:textId="77777777" w:rsidR="00D95CBC" w:rsidRPr="00051297" w:rsidRDefault="00D95CBC" w:rsidP="00EB7770">
      <w:pPr>
        <w:keepLines/>
        <w:widowControl w:val="0"/>
        <w:numPr>
          <w:ilvl w:val="0"/>
          <w:numId w:val="28"/>
        </w:numPr>
        <w:overflowPunct w:val="0"/>
        <w:autoSpaceDE w:val="0"/>
        <w:autoSpaceDN w:val="0"/>
        <w:adjustRightInd w:val="0"/>
        <w:spacing w:after="240"/>
        <w:textAlignment w:val="baseline"/>
        <w:rPr>
          <w:color w:val="000000"/>
          <w:sz w:val="20"/>
          <w:lang w:val="tr-TR"/>
        </w:rPr>
      </w:pPr>
      <w:r w:rsidRPr="00051297">
        <w:rPr>
          <w:color w:val="000000"/>
          <w:sz w:val="20"/>
          <w:lang w:val="tr-TR"/>
        </w:rPr>
        <w:t>Her Kilit uzmanın imzaladığı münhasırlık ve müsaitlik bildirimi (sadece hizmet alımları için)</w:t>
      </w:r>
    </w:p>
    <w:p w14:paraId="661B1D7A" w14:textId="77777777" w:rsidR="00D95CBC" w:rsidRPr="00051297" w:rsidRDefault="00D95CBC" w:rsidP="00EB7770">
      <w:pPr>
        <w:keepLines/>
        <w:widowControl w:val="0"/>
        <w:numPr>
          <w:ilvl w:val="0"/>
          <w:numId w:val="28"/>
        </w:numPr>
        <w:overflowPunct w:val="0"/>
        <w:autoSpaceDE w:val="0"/>
        <w:autoSpaceDN w:val="0"/>
        <w:adjustRightInd w:val="0"/>
        <w:spacing w:after="240"/>
        <w:textAlignment w:val="baseline"/>
        <w:rPr>
          <w:color w:val="000000"/>
          <w:sz w:val="20"/>
          <w:lang w:val="tr-TR"/>
        </w:rPr>
      </w:pPr>
      <w:r w:rsidRPr="00051297">
        <w:rPr>
          <w:color w:val="000000"/>
          <w:sz w:val="20"/>
          <w:lang w:val="tr-TR"/>
        </w:rPr>
        <w:t xml:space="preserve">İhalenin kazanılması halinde ödemelerin yatırılacağı banka hesabının ayrıntılarını içeren doldurulmuş mali kimlik formu </w:t>
      </w:r>
    </w:p>
    <w:p w14:paraId="3946C7B5" w14:textId="77777777" w:rsidR="00D95CBC" w:rsidRPr="00051297" w:rsidRDefault="00D95CBC" w:rsidP="00EB7770">
      <w:pPr>
        <w:keepLines/>
        <w:widowControl w:val="0"/>
        <w:numPr>
          <w:ilvl w:val="0"/>
          <w:numId w:val="28"/>
        </w:numPr>
        <w:overflowPunct w:val="0"/>
        <w:autoSpaceDE w:val="0"/>
        <w:autoSpaceDN w:val="0"/>
        <w:adjustRightInd w:val="0"/>
        <w:spacing w:after="240"/>
        <w:textAlignment w:val="baseline"/>
        <w:rPr>
          <w:color w:val="000000"/>
          <w:sz w:val="20"/>
          <w:lang w:val="tr-TR"/>
        </w:rPr>
      </w:pPr>
      <w:r w:rsidRPr="00051297">
        <w:rPr>
          <w:color w:val="000000"/>
          <w:sz w:val="20"/>
          <w:lang w:val="tr-TR"/>
        </w:rPr>
        <w:t>Doldurulmuş Tüzel Kişilik Formu</w:t>
      </w:r>
      <w:r w:rsidRPr="00051297">
        <w:rPr>
          <w:b/>
          <w:color w:val="000000"/>
          <w:sz w:val="20"/>
          <w:lang w:val="tr-TR"/>
        </w:rPr>
        <w:t xml:space="preserve"> </w:t>
      </w:r>
    </w:p>
    <w:p w14:paraId="6B68444A" w14:textId="77777777" w:rsidR="00D95CBC" w:rsidRPr="00051297" w:rsidRDefault="00D95CBC" w:rsidP="00D95CBC">
      <w:pPr>
        <w:keepLines/>
        <w:widowControl w:val="0"/>
        <w:ind w:firstLine="0"/>
        <w:rPr>
          <w:color w:val="000000"/>
          <w:sz w:val="20"/>
          <w:lang w:val="tr-TR"/>
        </w:rPr>
      </w:pPr>
      <w:r w:rsidRPr="00051297">
        <w:rPr>
          <w:color w:val="000000"/>
          <w:sz w:val="20"/>
          <w:lang w:val="tr-TR"/>
        </w:rPr>
        <w:t xml:space="preserve">Bu teklif, </w:t>
      </w:r>
      <w:r w:rsidRPr="00051297">
        <w:rPr>
          <w:b/>
          <w:color w:val="000000"/>
          <w:sz w:val="20"/>
          <w:lang w:val="tr-TR"/>
        </w:rPr>
        <w:t>İsteklilere Talimatların</w:t>
      </w:r>
      <w:r w:rsidRPr="00051297">
        <w:rPr>
          <w:color w:val="000000"/>
          <w:sz w:val="20"/>
          <w:lang w:val="tr-TR"/>
        </w:rPr>
        <w:t xml:space="preserve"> 25 inci maddesinde belirtilmiş olan geçerlilik süresince geçerlidir.  </w:t>
      </w:r>
    </w:p>
    <w:p w14:paraId="1A10CD69" w14:textId="77777777" w:rsidR="00D95CBC" w:rsidRPr="00051297" w:rsidRDefault="00D95CBC" w:rsidP="00D95CBC">
      <w:pPr>
        <w:keepLines/>
        <w:widowControl w:val="0"/>
        <w:ind w:firstLine="0"/>
        <w:rPr>
          <w:color w:val="000000"/>
          <w:sz w:val="20"/>
          <w:lang w:val="tr-TR"/>
        </w:rPr>
      </w:pPr>
    </w:p>
    <w:p w14:paraId="11A4F8CF" w14:textId="77777777" w:rsidR="00D95CBC" w:rsidRPr="00051297" w:rsidRDefault="00D95CBC" w:rsidP="00D95CBC">
      <w:pPr>
        <w:keepLines/>
        <w:widowControl w:val="0"/>
        <w:ind w:firstLine="0"/>
        <w:rPr>
          <w:color w:val="000000"/>
          <w:sz w:val="20"/>
          <w:lang w:val="tr-TR"/>
        </w:rPr>
      </w:pPr>
      <w:r w:rsidRPr="00051297">
        <w:rPr>
          <w:color w:val="000000"/>
          <w:sz w:val="20"/>
          <w:lang w:val="tr-TR"/>
        </w:rPr>
        <w:t xml:space="preserve">İstekli adına. </w:t>
      </w:r>
    </w:p>
    <w:p w14:paraId="00E9D181" w14:textId="77777777" w:rsidR="00D95CBC" w:rsidRPr="00051297" w:rsidRDefault="00D95CBC" w:rsidP="00D95CBC">
      <w:pPr>
        <w:pStyle w:val="DipnotMetni"/>
        <w:keepLines/>
        <w:widowControl w:val="0"/>
        <w:overflowPunct w:val="0"/>
        <w:autoSpaceDE w:val="0"/>
        <w:autoSpaceDN w:val="0"/>
        <w:adjustRightInd w:val="0"/>
        <w:ind w:firstLine="0"/>
        <w:textAlignment w:val="baseline"/>
        <w:rPr>
          <w:color w:val="000000"/>
          <w:lang w:val="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D95CBC" w:rsidRPr="00051297" w14:paraId="44A3F4B6" w14:textId="77777777" w:rsidTr="00D95CBC">
        <w:tc>
          <w:tcPr>
            <w:tcW w:w="1842" w:type="dxa"/>
            <w:shd w:val="pct5" w:color="auto" w:fill="FFFFFF"/>
          </w:tcPr>
          <w:p w14:paraId="2516ED19" w14:textId="77777777" w:rsidR="00D95CBC" w:rsidRPr="00051297" w:rsidRDefault="00D95CBC" w:rsidP="00D95CBC">
            <w:pPr>
              <w:spacing w:before="0" w:after="120"/>
              <w:ind w:firstLine="0"/>
              <w:rPr>
                <w:b/>
                <w:color w:val="000000"/>
                <w:sz w:val="20"/>
                <w:lang w:val="tr-TR"/>
              </w:rPr>
            </w:pPr>
            <w:r w:rsidRPr="00051297">
              <w:rPr>
                <w:b/>
                <w:color w:val="000000"/>
                <w:sz w:val="20"/>
                <w:lang w:val="tr-TR"/>
              </w:rPr>
              <w:t>Adı Soyadı</w:t>
            </w:r>
          </w:p>
        </w:tc>
        <w:tc>
          <w:tcPr>
            <w:tcW w:w="4387" w:type="dxa"/>
          </w:tcPr>
          <w:p w14:paraId="7B92AA80" w14:textId="77777777" w:rsidR="00D95CBC" w:rsidRPr="00051297" w:rsidRDefault="00D95CBC" w:rsidP="00D95CBC">
            <w:pPr>
              <w:spacing w:before="0" w:after="120"/>
              <w:ind w:firstLine="0"/>
              <w:rPr>
                <w:color w:val="000000"/>
                <w:sz w:val="20"/>
                <w:lang w:val="tr-TR"/>
              </w:rPr>
            </w:pPr>
          </w:p>
        </w:tc>
      </w:tr>
      <w:tr w:rsidR="00D95CBC" w:rsidRPr="00051297" w14:paraId="2BA5F0CD" w14:textId="77777777" w:rsidTr="00D95CBC">
        <w:tc>
          <w:tcPr>
            <w:tcW w:w="1842" w:type="dxa"/>
            <w:shd w:val="pct5" w:color="auto" w:fill="FFFFFF"/>
          </w:tcPr>
          <w:p w14:paraId="60EFC441" w14:textId="77777777" w:rsidR="00D95CBC" w:rsidRPr="00051297" w:rsidRDefault="00D95CBC" w:rsidP="00D95CBC">
            <w:pPr>
              <w:spacing w:before="0" w:after="120"/>
              <w:ind w:firstLine="0"/>
              <w:rPr>
                <w:b/>
                <w:color w:val="000000"/>
                <w:sz w:val="20"/>
                <w:lang w:val="tr-TR"/>
              </w:rPr>
            </w:pPr>
            <w:r w:rsidRPr="00051297">
              <w:rPr>
                <w:b/>
                <w:color w:val="000000"/>
                <w:sz w:val="20"/>
                <w:lang w:val="tr-TR"/>
              </w:rPr>
              <w:t>İmza</w:t>
            </w:r>
          </w:p>
        </w:tc>
        <w:tc>
          <w:tcPr>
            <w:tcW w:w="4387" w:type="dxa"/>
          </w:tcPr>
          <w:p w14:paraId="6948DF28" w14:textId="77777777" w:rsidR="00D95CBC" w:rsidRPr="00051297" w:rsidRDefault="00D95CBC" w:rsidP="00D95CBC">
            <w:pPr>
              <w:spacing w:before="0" w:after="120"/>
              <w:ind w:firstLine="0"/>
              <w:rPr>
                <w:color w:val="000000"/>
                <w:sz w:val="20"/>
                <w:lang w:val="tr-TR"/>
              </w:rPr>
            </w:pPr>
          </w:p>
        </w:tc>
      </w:tr>
      <w:tr w:rsidR="00D95CBC" w:rsidRPr="00051297" w14:paraId="365B5673" w14:textId="77777777" w:rsidTr="00D95CBC">
        <w:tc>
          <w:tcPr>
            <w:tcW w:w="1842" w:type="dxa"/>
            <w:shd w:val="pct5" w:color="auto" w:fill="FFFFFF"/>
          </w:tcPr>
          <w:p w14:paraId="1813B833" w14:textId="77777777" w:rsidR="00D95CBC" w:rsidRPr="00051297" w:rsidRDefault="00D95CBC" w:rsidP="00D95CBC">
            <w:pPr>
              <w:spacing w:before="0" w:after="120"/>
              <w:ind w:firstLine="0"/>
              <w:rPr>
                <w:b/>
                <w:color w:val="000000"/>
                <w:sz w:val="20"/>
                <w:lang w:val="tr-TR"/>
              </w:rPr>
            </w:pPr>
            <w:r w:rsidRPr="00051297">
              <w:rPr>
                <w:b/>
                <w:color w:val="000000"/>
                <w:sz w:val="20"/>
                <w:lang w:val="tr-TR"/>
              </w:rPr>
              <w:t>Tarih</w:t>
            </w:r>
          </w:p>
        </w:tc>
        <w:tc>
          <w:tcPr>
            <w:tcW w:w="4387" w:type="dxa"/>
          </w:tcPr>
          <w:p w14:paraId="478E3A31" w14:textId="77777777" w:rsidR="00D95CBC" w:rsidRPr="00051297" w:rsidRDefault="00D95CBC" w:rsidP="00D95CBC">
            <w:pPr>
              <w:spacing w:before="0" w:after="120"/>
              <w:ind w:firstLine="0"/>
              <w:rPr>
                <w:color w:val="000000"/>
                <w:sz w:val="20"/>
                <w:lang w:val="tr-TR"/>
              </w:rPr>
            </w:pPr>
          </w:p>
        </w:tc>
      </w:tr>
    </w:tbl>
    <w:p w14:paraId="69103BC9" w14:textId="77777777" w:rsidR="00D95CBC" w:rsidRPr="00051297" w:rsidRDefault="00D95CBC" w:rsidP="00D95CBC">
      <w:pPr>
        <w:keepLines/>
        <w:widowControl w:val="0"/>
        <w:spacing w:after="120"/>
        <w:ind w:left="425"/>
        <w:rPr>
          <w:color w:val="000000"/>
          <w:sz w:val="20"/>
          <w:lang w:val="tr-TR"/>
        </w:rPr>
      </w:pPr>
    </w:p>
    <w:p w14:paraId="2ED28F33" w14:textId="77777777" w:rsidR="00D95CBC" w:rsidRPr="00051297" w:rsidRDefault="00D95CBC" w:rsidP="00D95CBC">
      <w:pPr>
        <w:pStyle w:val="Balk6"/>
        <w:ind w:firstLine="0"/>
        <w:jc w:val="center"/>
        <w:rPr>
          <w:b w:val="0"/>
          <w:sz w:val="20"/>
          <w:szCs w:val="20"/>
          <w:u w:val="single"/>
          <w:lang w:val="tr-TR"/>
        </w:rPr>
      </w:pPr>
      <w:bookmarkStart w:id="47" w:name="_BEYANNAME_FORMATI"/>
      <w:bookmarkEnd w:id="47"/>
      <w:r w:rsidRPr="00051297">
        <w:rPr>
          <w:lang w:val="tr-TR"/>
        </w:rPr>
        <w:br w:type="page"/>
      </w:r>
      <w:bookmarkStart w:id="48" w:name="_Toc186884885"/>
      <w:bookmarkStart w:id="49" w:name="_Toc232234042"/>
      <w:bookmarkStart w:id="50" w:name="_Toc233021564"/>
      <w:r w:rsidRPr="00051297">
        <w:rPr>
          <w:u w:val="single"/>
          <w:lang w:val="tr-TR"/>
        </w:rPr>
        <w:lastRenderedPageBreak/>
        <w:t>Beyanname Formatı</w:t>
      </w:r>
      <w:bookmarkEnd w:id="48"/>
      <w:bookmarkEnd w:id="49"/>
      <w:bookmarkEnd w:id="50"/>
    </w:p>
    <w:p w14:paraId="5ECC50B2" w14:textId="77777777" w:rsidR="00D95CBC" w:rsidRPr="00051297" w:rsidRDefault="00D95CBC" w:rsidP="00D95CBC">
      <w:pPr>
        <w:ind w:firstLine="0"/>
        <w:rPr>
          <w:lang w:val="tr-TR"/>
        </w:rPr>
      </w:pPr>
    </w:p>
    <w:p w14:paraId="5F40AD34" w14:textId="77777777" w:rsidR="00D95CBC" w:rsidRPr="00051297" w:rsidRDefault="00D95CBC" w:rsidP="00D95CBC">
      <w:pPr>
        <w:keepNext/>
        <w:ind w:firstLine="0"/>
        <w:jc w:val="center"/>
        <w:rPr>
          <w:b/>
          <w:sz w:val="20"/>
          <w:szCs w:val="20"/>
          <w:lang w:val="tr-TR"/>
        </w:rPr>
      </w:pPr>
      <w:bookmarkStart w:id="51" w:name="_(Teklif_teslim_formunun_3._Maddesin"/>
      <w:bookmarkEnd w:id="51"/>
      <w:r w:rsidRPr="00051297">
        <w:rPr>
          <w:b/>
          <w:sz w:val="20"/>
          <w:szCs w:val="20"/>
          <w:lang w:val="tr-TR"/>
        </w:rPr>
        <w:t>(Teklif teslim formunun 3. Maddesinde belirtilen beyanname formatı)</w:t>
      </w:r>
    </w:p>
    <w:p w14:paraId="4F419D59" w14:textId="77777777" w:rsidR="00D95CBC" w:rsidRPr="00051297" w:rsidRDefault="00D95CBC" w:rsidP="00D95CBC">
      <w:pPr>
        <w:pStyle w:val="Balk8"/>
        <w:ind w:left="360" w:firstLine="0"/>
        <w:jc w:val="center"/>
        <w:rPr>
          <w:b w:val="0"/>
          <w:i/>
          <w:sz w:val="20"/>
          <w:highlight w:val="lightGray"/>
          <w:lang w:val="tr-TR"/>
        </w:rPr>
      </w:pPr>
    </w:p>
    <w:p w14:paraId="233E4A08" w14:textId="77777777" w:rsidR="00D95CBC" w:rsidRPr="00051297" w:rsidRDefault="00D95CBC" w:rsidP="00D95CBC">
      <w:pPr>
        <w:keepNext/>
        <w:ind w:firstLine="0"/>
        <w:jc w:val="center"/>
        <w:rPr>
          <w:i/>
          <w:sz w:val="20"/>
          <w:szCs w:val="20"/>
          <w:lang w:val="tr-TR"/>
        </w:rPr>
      </w:pPr>
      <w:r w:rsidRPr="00051297">
        <w:rPr>
          <w:i/>
          <w:sz w:val="20"/>
          <w:szCs w:val="20"/>
          <w:highlight w:val="lightGray"/>
          <w:lang w:val="tr-TR"/>
        </w:rPr>
        <w:t>&lt;Tüzel kişiliğin antetli kağıdına yazılarak sunulacaktır&gt;</w:t>
      </w:r>
    </w:p>
    <w:p w14:paraId="27AAE18F" w14:textId="77777777" w:rsidR="00D95CBC" w:rsidRPr="00051297" w:rsidRDefault="00D95CBC" w:rsidP="00D95CBC">
      <w:pPr>
        <w:ind w:firstLine="0"/>
        <w:rPr>
          <w:sz w:val="20"/>
          <w:szCs w:val="20"/>
          <w:highlight w:val="lightGray"/>
          <w:lang w:val="tr-TR"/>
        </w:rPr>
      </w:pPr>
    </w:p>
    <w:p w14:paraId="619BFDD1" w14:textId="77777777" w:rsidR="00D95CBC" w:rsidRPr="00051297" w:rsidRDefault="00D95CBC" w:rsidP="00D95CBC">
      <w:pPr>
        <w:ind w:firstLine="0"/>
        <w:rPr>
          <w:sz w:val="20"/>
          <w:szCs w:val="20"/>
          <w:highlight w:val="lightGray"/>
          <w:lang w:val="tr-TR"/>
        </w:rPr>
      </w:pPr>
    </w:p>
    <w:p w14:paraId="38653715" w14:textId="77777777" w:rsidR="00D95CBC" w:rsidRPr="00051297" w:rsidRDefault="00D95CBC" w:rsidP="00D95CBC">
      <w:pPr>
        <w:ind w:firstLine="0"/>
        <w:rPr>
          <w:sz w:val="20"/>
          <w:szCs w:val="20"/>
          <w:highlight w:val="lightGray"/>
          <w:lang w:val="tr-TR"/>
        </w:rPr>
      </w:pPr>
      <w:r w:rsidRPr="00051297">
        <w:rPr>
          <w:sz w:val="20"/>
          <w:szCs w:val="20"/>
          <w:highlight w:val="lightGray"/>
          <w:lang w:val="tr-TR"/>
        </w:rPr>
        <w:t>&lt;Tarih&gt;</w:t>
      </w:r>
    </w:p>
    <w:p w14:paraId="1DFEF9A5" w14:textId="77777777" w:rsidR="00D95CBC" w:rsidRPr="00051297" w:rsidRDefault="00D95CBC" w:rsidP="00D95CBC">
      <w:pPr>
        <w:ind w:firstLine="0"/>
        <w:rPr>
          <w:sz w:val="20"/>
          <w:szCs w:val="20"/>
          <w:highlight w:val="lightGray"/>
          <w:lang w:val="tr-TR"/>
        </w:rPr>
      </w:pPr>
      <w:r w:rsidRPr="00051297">
        <w:rPr>
          <w:sz w:val="20"/>
          <w:szCs w:val="20"/>
          <w:highlight w:val="lightGray"/>
          <w:lang w:val="tr-TR"/>
        </w:rPr>
        <w:t>&lt;Sözleşme Makamı (Yararlanıcı)nın ismi ve adresi&gt;</w:t>
      </w:r>
    </w:p>
    <w:p w14:paraId="59BC00B0" w14:textId="77777777" w:rsidR="00D95CBC" w:rsidRPr="00051297" w:rsidRDefault="00D95CBC" w:rsidP="00D95CBC">
      <w:pPr>
        <w:ind w:firstLine="0"/>
        <w:rPr>
          <w:sz w:val="20"/>
          <w:szCs w:val="20"/>
          <w:lang w:val="tr-TR"/>
        </w:rPr>
      </w:pPr>
      <w:r w:rsidRPr="00051297">
        <w:rPr>
          <w:b/>
          <w:sz w:val="20"/>
          <w:szCs w:val="20"/>
          <w:lang w:val="tr-TR"/>
        </w:rPr>
        <w:t>Referansınız:</w:t>
      </w:r>
      <w:r w:rsidRPr="00051297">
        <w:rPr>
          <w:sz w:val="20"/>
          <w:szCs w:val="20"/>
          <w:lang w:val="tr-TR"/>
        </w:rPr>
        <w:t xml:space="preserve"> </w:t>
      </w:r>
      <w:proofErr w:type="gramStart"/>
      <w:r w:rsidRPr="00051297">
        <w:rPr>
          <w:sz w:val="20"/>
          <w:szCs w:val="20"/>
          <w:highlight w:val="lightGray"/>
          <w:lang w:val="tr-TR"/>
        </w:rPr>
        <w:t>&lt; Davet</w:t>
      </w:r>
      <w:proofErr w:type="gramEnd"/>
      <w:r w:rsidRPr="00051297">
        <w:rPr>
          <w:sz w:val="20"/>
          <w:szCs w:val="20"/>
          <w:highlight w:val="lightGray"/>
          <w:lang w:val="tr-TR"/>
        </w:rPr>
        <w:t xml:space="preserve"> tarihi&gt;</w:t>
      </w:r>
    </w:p>
    <w:p w14:paraId="1C73404C" w14:textId="77777777" w:rsidR="00D95CBC" w:rsidRPr="00051297" w:rsidRDefault="00D95CBC" w:rsidP="00D95CBC">
      <w:pPr>
        <w:keepNext/>
        <w:keepLines/>
        <w:widowControl w:val="0"/>
        <w:spacing w:before="60" w:after="60"/>
        <w:ind w:firstLine="0"/>
        <w:rPr>
          <w:color w:val="000000"/>
          <w:sz w:val="20"/>
          <w:lang w:val="tr-TR"/>
        </w:rPr>
      </w:pPr>
      <w:r w:rsidRPr="00051297">
        <w:rPr>
          <w:color w:val="000000"/>
          <w:sz w:val="20"/>
          <w:lang w:val="tr-TR"/>
        </w:rPr>
        <w:t>Sayın Yetkili,</w:t>
      </w:r>
    </w:p>
    <w:p w14:paraId="0C766DB8" w14:textId="77777777" w:rsidR="00D95CBC" w:rsidRPr="00051297" w:rsidRDefault="00D95CBC" w:rsidP="00D95CBC">
      <w:pPr>
        <w:keepNext/>
        <w:keepLines/>
        <w:widowControl w:val="0"/>
        <w:spacing w:before="60" w:after="60"/>
        <w:ind w:firstLine="0"/>
        <w:rPr>
          <w:b/>
          <w:color w:val="000000"/>
          <w:sz w:val="20"/>
          <w:lang w:val="tr-TR"/>
        </w:rPr>
      </w:pPr>
    </w:p>
    <w:p w14:paraId="365BD19C" w14:textId="77777777" w:rsidR="00D95CBC" w:rsidRPr="00051297" w:rsidRDefault="00D95CBC" w:rsidP="00D95CBC">
      <w:pPr>
        <w:keepNext/>
        <w:keepLines/>
        <w:widowControl w:val="0"/>
        <w:spacing w:before="60" w:after="60"/>
        <w:ind w:firstLine="0"/>
        <w:rPr>
          <w:b/>
          <w:color w:val="000000"/>
          <w:sz w:val="20"/>
          <w:lang w:val="tr-TR"/>
        </w:rPr>
      </w:pPr>
      <w:r w:rsidRPr="00051297">
        <w:rPr>
          <w:b/>
          <w:color w:val="000000"/>
          <w:sz w:val="20"/>
          <w:lang w:val="tr-TR"/>
        </w:rPr>
        <w:t>TEKLİF SAHİBİNİN BEYANI</w:t>
      </w:r>
    </w:p>
    <w:p w14:paraId="7B851620" w14:textId="77777777" w:rsidR="00D95CBC" w:rsidRPr="00051297" w:rsidRDefault="00D95CBC" w:rsidP="00D95CBC">
      <w:pPr>
        <w:keepNext/>
        <w:keepLines/>
        <w:widowControl w:val="0"/>
        <w:spacing w:before="60" w:after="60"/>
        <w:ind w:firstLine="0"/>
        <w:rPr>
          <w:color w:val="000000"/>
          <w:sz w:val="20"/>
          <w:lang w:val="tr-TR"/>
        </w:rPr>
      </w:pPr>
    </w:p>
    <w:p w14:paraId="3BAEBC44" w14:textId="77777777" w:rsidR="00D95CBC" w:rsidRPr="00051297" w:rsidRDefault="00D95CBC" w:rsidP="00D95CBC">
      <w:pPr>
        <w:keepNext/>
        <w:keepLines/>
        <w:widowControl w:val="0"/>
        <w:spacing w:before="60" w:after="60"/>
        <w:ind w:firstLine="0"/>
        <w:rPr>
          <w:color w:val="000000"/>
          <w:sz w:val="20"/>
          <w:lang w:val="tr-TR"/>
        </w:rPr>
      </w:pPr>
      <w:r w:rsidRPr="00051297">
        <w:rPr>
          <w:color w:val="000000"/>
          <w:sz w:val="20"/>
          <w:lang w:val="tr-TR"/>
        </w:rPr>
        <w:t xml:space="preserve">Yukarıda belirtilen ihale davet mektubunuza </w:t>
      </w:r>
      <w:proofErr w:type="gramStart"/>
      <w:r w:rsidRPr="00051297">
        <w:rPr>
          <w:color w:val="000000"/>
          <w:sz w:val="20"/>
          <w:lang w:val="tr-TR"/>
        </w:rPr>
        <w:t>atfen,  biz</w:t>
      </w:r>
      <w:proofErr w:type="gramEnd"/>
      <w:r w:rsidRPr="00051297">
        <w:rPr>
          <w:color w:val="000000"/>
          <w:sz w:val="20"/>
          <w:lang w:val="tr-TR"/>
        </w:rPr>
        <w:t xml:space="preserve">, </w:t>
      </w:r>
      <w:r w:rsidRPr="00051297">
        <w:rPr>
          <w:color w:val="000000"/>
          <w:sz w:val="20"/>
          <w:highlight w:val="lightGray"/>
          <w:lang w:val="tr-TR"/>
        </w:rPr>
        <w:t>&lt;Tüzel kişiliğin ad(lar)ı&gt;</w:t>
      </w:r>
      <w:r w:rsidRPr="00051297">
        <w:rPr>
          <w:b/>
          <w:color w:val="000000"/>
          <w:sz w:val="20"/>
          <w:lang w:val="tr-TR"/>
        </w:rPr>
        <w:t xml:space="preserve"> </w:t>
      </w:r>
      <w:r w:rsidRPr="00051297">
        <w:rPr>
          <w:color w:val="000000"/>
          <w:sz w:val="20"/>
          <w:lang w:val="tr-TR"/>
        </w:rPr>
        <w:t xml:space="preserve"> olarak, </w:t>
      </w:r>
    </w:p>
    <w:p w14:paraId="3979533F" w14:textId="77777777" w:rsidR="00D95CBC" w:rsidRPr="00051297" w:rsidRDefault="00D95CBC" w:rsidP="00D95CBC">
      <w:pPr>
        <w:keepNext/>
        <w:keepLines/>
        <w:widowControl w:val="0"/>
        <w:spacing w:before="60" w:after="60"/>
        <w:ind w:firstLine="0"/>
        <w:rPr>
          <w:color w:val="000000"/>
          <w:sz w:val="20"/>
          <w:lang w:val="tr-TR"/>
        </w:rPr>
      </w:pPr>
    </w:p>
    <w:p w14:paraId="7E7B69DB" w14:textId="77777777" w:rsidR="00D95CBC" w:rsidRPr="00051297" w:rsidRDefault="00D95CBC" w:rsidP="00EB7770">
      <w:pPr>
        <w:keepNext/>
        <w:keepLines/>
        <w:widowControl w:val="0"/>
        <w:numPr>
          <w:ilvl w:val="0"/>
          <w:numId w:val="29"/>
        </w:numPr>
        <w:tabs>
          <w:tab w:val="clear" w:pos="1080"/>
          <w:tab w:val="num" w:pos="360"/>
        </w:tabs>
        <w:overflowPunct w:val="0"/>
        <w:autoSpaceDE w:val="0"/>
        <w:autoSpaceDN w:val="0"/>
        <w:adjustRightInd w:val="0"/>
        <w:spacing w:before="60" w:after="60"/>
        <w:ind w:left="360"/>
        <w:textAlignment w:val="baseline"/>
        <w:rPr>
          <w:color w:val="000000"/>
          <w:sz w:val="20"/>
          <w:lang w:val="tr-TR"/>
        </w:rPr>
      </w:pPr>
      <w:r w:rsidRPr="00051297">
        <w:rPr>
          <w:color w:val="000000"/>
          <w:sz w:val="20"/>
          <w:lang w:val="tr-TR"/>
        </w:rPr>
        <w:t>İşbu teklifi bu ihale için &lt;</w:t>
      </w:r>
      <w:r w:rsidRPr="00051297">
        <w:rPr>
          <w:color w:val="000000"/>
          <w:sz w:val="20"/>
          <w:highlight w:val="lightGray"/>
          <w:lang w:val="tr-TR"/>
        </w:rPr>
        <w:t xml:space="preserve">liderliği tarafımızca üstlenilmiş olarak / </w:t>
      </w:r>
      <w:r w:rsidRPr="00051297">
        <w:rPr>
          <w:bCs/>
          <w:color w:val="000000"/>
          <w:sz w:val="20"/>
          <w:highlight w:val="lightGray"/>
          <w:lang w:val="tr-TR"/>
        </w:rPr>
        <w:t>bireysel olarak</w:t>
      </w:r>
      <w:r w:rsidRPr="00051297">
        <w:rPr>
          <w:color w:val="000000"/>
          <w:sz w:val="20"/>
          <w:lang w:val="tr-TR"/>
        </w:rPr>
        <w:t>&gt; sunduğumuzu ve aynı ihaleye verilen tekliflerde başka bir şekil ve formda katılımcı olmadığımızı;</w:t>
      </w:r>
    </w:p>
    <w:p w14:paraId="5F98EBD2" w14:textId="77777777" w:rsidR="00D95CBC" w:rsidRPr="00051297" w:rsidRDefault="00D95CBC" w:rsidP="00EB7770">
      <w:pPr>
        <w:keepNext/>
        <w:keepLines/>
        <w:widowControl w:val="0"/>
        <w:numPr>
          <w:ilvl w:val="0"/>
          <w:numId w:val="29"/>
        </w:numPr>
        <w:tabs>
          <w:tab w:val="clear" w:pos="1080"/>
          <w:tab w:val="num" w:pos="360"/>
        </w:tabs>
        <w:overflowPunct w:val="0"/>
        <w:autoSpaceDE w:val="0"/>
        <w:autoSpaceDN w:val="0"/>
        <w:adjustRightInd w:val="0"/>
        <w:spacing w:before="60" w:after="60"/>
        <w:ind w:left="360"/>
        <w:textAlignment w:val="baseline"/>
        <w:rPr>
          <w:color w:val="000000"/>
          <w:sz w:val="20"/>
          <w:lang w:val="tr-TR"/>
        </w:rPr>
      </w:pPr>
      <w:r w:rsidRPr="00051297">
        <w:rPr>
          <w:color w:val="000000"/>
          <w:sz w:val="20"/>
          <w:lang w:val="tr-TR"/>
        </w:rPr>
        <w:t>İsteklilere Talimatlarda sayılan, ihalelere katılımcı olmamızı engelleyen durumlardan birine dahil olmadığımızı;</w:t>
      </w:r>
    </w:p>
    <w:p w14:paraId="089BBB79" w14:textId="77777777" w:rsidR="00D95CBC" w:rsidRPr="00051297" w:rsidRDefault="00D95CBC" w:rsidP="00EB7770">
      <w:pPr>
        <w:keepNext/>
        <w:keepLines/>
        <w:widowControl w:val="0"/>
        <w:numPr>
          <w:ilvl w:val="0"/>
          <w:numId w:val="29"/>
        </w:numPr>
        <w:tabs>
          <w:tab w:val="clear" w:pos="1080"/>
          <w:tab w:val="num" w:pos="360"/>
        </w:tabs>
        <w:overflowPunct w:val="0"/>
        <w:autoSpaceDE w:val="0"/>
        <w:autoSpaceDN w:val="0"/>
        <w:adjustRightInd w:val="0"/>
        <w:spacing w:before="60" w:after="60"/>
        <w:ind w:left="360"/>
        <w:textAlignment w:val="baseline"/>
        <w:rPr>
          <w:color w:val="000000"/>
          <w:sz w:val="20"/>
          <w:lang w:val="tr-TR"/>
        </w:rPr>
      </w:pPr>
      <w:r w:rsidRPr="00051297">
        <w:rPr>
          <w:color w:val="000000"/>
          <w:sz w:val="20"/>
          <w:lang w:val="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14:paraId="5973BED0" w14:textId="77777777" w:rsidR="00D95CBC" w:rsidRPr="00051297" w:rsidRDefault="00D95CBC" w:rsidP="00EB7770">
      <w:pPr>
        <w:keepNext/>
        <w:keepLines/>
        <w:widowControl w:val="0"/>
        <w:numPr>
          <w:ilvl w:val="0"/>
          <w:numId w:val="27"/>
        </w:numPr>
        <w:tabs>
          <w:tab w:val="left" w:pos="360"/>
        </w:tabs>
        <w:overflowPunct w:val="0"/>
        <w:autoSpaceDE w:val="0"/>
        <w:autoSpaceDN w:val="0"/>
        <w:adjustRightInd w:val="0"/>
        <w:spacing w:before="60" w:after="60"/>
        <w:textAlignment w:val="baseline"/>
        <w:rPr>
          <w:color w:val="000000"/>
          <w:sz w:val="20"/>
          <w:lang w:val="tr-TR"/>
        </w:rPr>
      </w:pPr>
      <w:r w:rsidRPr="00051297">
        <w:rPr>
          <w:color w:val="000000"/>
          <w:sz w:val="20"/>
          <w:lang w:val="tr-TR"/>
        </w:rPr>
        <w:t xml:space="preserve">Başvuru formunda yalnızca kendi tüzel kişiliğimizin kaynak ve deneyimine dair bilgiyi sağladığımızı; </w:t>
      </w:r>
    </w:p>
    <w:p w14:paraId="486C11B2" w14:textId="77777777" w:rsidR="00D95CBC" w:rsidRPr="00051297" w:rsidRDefault="00D95CBC" w:rsidP="00EB7770">
      <w:pPr>
        <w:keepNext/>
        <w:keepLines/>
        <w:widowControl w:val="0"/>
        <w:numPr>
          <w:ilvl w:val="0"/>
          <w:numId w:val="27"/>
        </w:numPr>
        <w:tabs>
          <w:tab w:val="left" w:pos="360"/>
        </w:tabs>
        <w:overflowPunct w:val="0"/>
        <w:autoSpaceDE w:val="0"/>
        <w:autoSpaceDN w:val="0"/>
        <w:adjustRightInd w:val="0"/>
        <w:spacing w:before="60" w:after="60"/>
        <w:textAlignment w:val="baseline"/>
        <w:rPr>
          <w:color w:val="000000"/>
          <w:sz w:val="20"/>
          <w:lang w:val="tr-TR"/>
        </w:rPr>
      </w:pPr>
      <w:r w:rsidRPr="00051297">
        <w:rPr>
          <w:color w:val="000000"/>
          <w:sz w:val="20"/>
          <w:lang w:val="tr-TR"/>
        </w:rPr>
        <w:t>Teklif süreci ya da sözleşmenin uygulanmasının herhangi bir aşamasında, üstte belirtilen durumlarda herhangi bir değişiklik olması halinde, Sözleşme Makamını hemen bilgilendireceğimizi ve</w:t>
      </w:r>
    </w:p>
    <w:p w14:paraId="74EFB539" w14:textId="77777777" w:rsidR="00D95CBC" w:rsidRPr="00051297" w:rsidRDefault="00D95CBC" w:rsidP="00EB7770">
      <w:pPr>
        <w:keepNext/>
        <w:keepLines/>
        <w:widowControl w:val="0"/>
        <w:numPr>
          <w:ilvl w:val="0"/>
          <w:numId w:val="27"/>
        </w:numPr>
        <w:tabs>
          <w:tab w:val="left" w:pos="360"/>
        </w:tabs>
        <w:overflowPunct w:val="0"/>
        <w:autoSpaceDE w:val="0"/>
        <w:autoSpaceDN w:val="0"/>
        <w:adjustRightInd w:val="0"/>
        <w:spacing w:before="60" w:after="60"/>
        <w:textAlignment w:val="baseline"/>
        <w:rPr>
          <w:color w:val="000000"/>
          <w:sz w:val="20"/>
          <w:lang w:val="tr-TR"/>
        </w:rPr>
      </w:pPr>
      <w:r w:rsidRPr="00051297">
        <w:rPr>
          <w:color w:val="000000"/>
          <w:sz w:val="20"/>
          <w:lang w:val="tr-TR"/>
        </w:rPr>
        <w:t>Bu teklif sürecinde kasti olarak verilen herhangi bir yanlış ya da eksik bilginin, bu ihaleden ya da Kalkınma Ajansları tarafından finanse edilen diğer ihalelerden hariç tutulmamızla sonuçlanacağını kabul ettiğimizi,</w:t>
      </w:r>
    </w:p>
    <w:p w14:paraId="2B084A90" w14:textId="77777777" w:rsidR="00D95CBC" w:rsidRPr="00051297" w:rsidRDefault="00D95CBC" w:rsidP="00D95CBC">
      <w:pPr>
        <w:keepNext/>
        <w:keepLines/>
        <w:widowControl w:val="0"/>
        <w:tabs>
          <w:tab w:val="left" w:pos="360"/>
        </w:tabs>
        <w:spacing w:before="60" w:after="60"/>
        <w:ind w:firstLine="0"/>
        <w:rPr>
          <w:color w:val="000000"/>
          <w:sz w:val="20"/>
          <w:lang w:val="tr-TR"/>
        </w:rPr>
      </w:pPr>
      <w:proofErr w:type="gramStart"/>
      <w:r w:rsidRPr="00051297">
        <w:rPr>
          <w:color w:val="000000"/>
          <w:sz w:val="20"/>
          <w:lang w:val="tr-TR"/>
        </w:rPr>
        <w:t>beyan</w:t>
      </w:r>
      <w:proofErr w:type="gramEnd"/>
      <w:r w:rsidRPr="00051297">
        <w:rPr>
          <w:color w:val="000000"/>
          <w:sz w:val="20"/>
          <w:lang w:val="tr-TR"/>
        </w:rPr>
        <w:t xml:space="preserve"> ederiz.</w:t>
      </w:r>
    </w:p>
    <w:p w14:paraId="78213DB7" w14:textId="77777777" w:rsidR="00D95CBC" w:rsidRPr="00051297" w:rsidRDefault="00D95CBC" w:rsidP="00D95CBC">
      <w:pPr>
        <w:keepNext/>
        <w:keepLines/>
        <w:widowControl w:val="0"/>
        <w:tabs>
          <w:tab w:val="left" w:pos="360"/>
        </w:tabs>
        <w:spacing w:before="60" w:after="60"/>
        <w:ind w:firstLine="0"/>
        <w:rPr>
          <w:color w:val="000000"/>
          <w:sz w:val="20"/>
          <w:lang w:val="tr-TR"/>
        </w:rPr>
      </w:pPr>
    </w:p>
    <w:p w14:paraId="2E4999A8" w14:textId="77777777" w:rsidR="00D95CBC" w:rsidRPr="00051297" w:rsidRDefault="00D95CBC" w:rsidP="00D95CBC">
      <w:pPr>
        <w:keepNext/>
        <w:keepLines/>
        <w:widowControl w:val="0"/>
        <w:spacing w:before="60" w:after="60"/>
        <w:ind w:firstLine="0"/>
        <w:rPr>
          <w:color w:val="000000"/>
          <w:sz w:val="20"/>
          <w:lang w:val="tr-TR"/>
        </w:rPr>
      </w:pPr>
      <w:r w:rsidRPr="00051297">
        <w:rPr>
          <w:color w:val="000000"/>
          <w:sz w:val="20"/>
          <w:lang w:val="tr-TR"/>
        </w:rPr>
        <w:t xml:space="preserve">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14:paraId="58988564" w14:textId="77777777" w:rsidR="00D95CBC" w:rsidRPr="00051297" w:rsidRDefault="00D95CBC" w:rsidP="00D95CBC">
      <w:pPr>
        <w:pStyle w:val="GvdeMetni3"/>
        <w:ind w:firstLine="0"/>
        <w:rPr>
          <w:color w:val="000000"/>
          <w:sz w:val="20"/>
          <w:lang w:val="tr-TR"/>
        </w:rPr>
      </w:pPr>
      <w:r w:rsidRPr="00051297">
        <w:rPr>
          <w:color w:val="000000"/>
          <w:sz w:val="20"/>
          <w:lang w:val="tr-TR"/>
        </w:rPr>
        <w:t xml:space="preserve">İstendiği takdirde, bu ihale dosyasında belirtilen teklif için gerekli seçim kriterleri ile ilgili, mali ve ekonomik durumumuzun sürekliliği ve </w:t>
      </w:r>
      <w:proofErr w:type="gramStart"/>
      <w:r w:rsidRPr="00051297">
        <w:rPr>
          <w:color w:val="000000"/>
          <w:sz w:val="20"/>
          <w:lang w:val="tr-TR"/>
        </w:rPr>
        <w:t>teknik -</w:t>
      </w:r>
      <w:proofErr w:type="gramEnd"/>
      <w:r w:rsidRPr="00051297">
        <w:rPr>
          <w:color w:val="000000"/>
          <w:sz w:val="20"/>
          <w:lang w:val="tr-TR"/>
        </w:rPr>
        <w:t xml:space="preserve"> mesleki kapasitemiz hakkında kanıt sağlamayı taahhüt ediyoruz. </w:t>
      </w:r>
    </w:p>
    <w:p w14:paraId="6E42327B" w14:textId="77777777" w:rsidR="00D95CBC" w:rsidRPr="00051297" w:rsidRDefault="00D95CBC" w:rsidP="00D95CBC">
      <w:pPr>
        <w:keepNext/>
        <w:keepLines/>
        <w:widowControl w:val="0"/>
        <w:spacing w:before="60" w:after="60"/>
        <w:ind w:firstLine="0"/>
        <w:rPr>
          <w:color w:val="000000"/>
          <w:sz w:val="20"/>
          <w:lang w:val="tr-TR"/>
        </w:rPr>
      </w:pPr>
      <w:r w:rsidRPr="00051297">
        <w:rPr>
          <w:color w:val="000000"/>
          <w:sz w:val="20"/>
          <w:lang w:val="tr-TR"/>
        </w:rPr>
        <w:t>İhale kararının bildirilmesinden sonra, 15 takvim günü içinde bu kanıtı sağlayamamamız ya da eksik / yanlış bilgi vermiş olmamız durumunda ihale kararının hükümsüz sayılacağından haberdar olduğumuzu bildiririz.</w:t>
      </w:r>
    </w:p>
    <w:p w14:paraId="7C977AC3" w14:textId="77777777" w:rsidR="00D95CBC" w:rsidRPr="00051297" w:rsidRDefault="00D95CBC" w:rsidP="00D95CBC">
      <w:pPr>
        <w:keepNext/>
        <w:keepLines/>
        <w:widowControl w:val="0"/>
        <w:spacing w:before="60" w:after="60"/>
        <w:ind w:firstLine="0"/>
        <w:rPr>
          <w:color w:val="000000"/>
          <w:sz w:val="20"/>
          <w:lang w:val="tr-TR"/>
        </w:rPr>
      </w:pPr>
      <w:r w:rsidRPr="00051297">
        <w:rPr>
          <w:color w:val="000000"/>
          <w:sz w:val="20"/>
          <w:lang w:val="tr-TR"/>
        </w:rPr>
        <w:t>Saygılarımla</w:t>
      </w:r>
    </w:p>
    <w:p w14:paraId="5A4D8233" w14:textId="77777777" w:rsidR="00D95CBC" w:rsidRPr="00051297" w:rsidRDefault="00D95CBC" w:rsidP="00D95CBC">
      <w:pPr>
        <w:keepNext/>
        <w:keepLines/>
        <w:widowControl w:val="0"/>
        <w:spacing w:before="60" w:after="60"/>
        <w:ind w:firstLine="0"/>
        <w:rPr>
          <w:color w:val="000000"/>
          <w:sz w:val="20"/>
          <w:lang w:val="tr-TR"/>
        </w:rPr>
      </w:pPr>
    </w:p>
    <w:p w14:paraId="6A88C600" w14:textId="77777777" w:rsidR="00D95CBC" w:rsidRPr="00051297" w:rsidRDefault="00D95CBC" w:rsidP="00D95CBC">
      <w:pPr>
        <w:keepNext/>
        <w:keepLines/>
        <w:widowControl w:val="0"/>
        <w:spacing w:before="60" w:after="60"/>
        <w:ind w:firstLine="0"/>
        <w:rPr>
          <w:color w:val="000000"/>
          <w:sz w:val="20"/>
          <w:highlight w:val="lightGray"/>
          <w:lang w:val="tr-TR"/>
        </w:rPr>
      </w:pPr>
      <w:r w:rsidRPr="00051297">
        <w:rPr>
          <w:color w:val="000000"/>
          <w:sz w:val="20"/>
          <w:highlight w:val="lightGray"/>
          <w:lang w:val="tr-TR"/>
        </w:rPr>
        <w:t>&lt;Tüzel kişiliğin yetkili temsilcisinin imzası&gt;</w:t>
      </w:r>
    </w:p>
    <w:p w14:paraId="1C20E849" w14:textId="77777777" w:rsidR="00D95CBC" w:rsidRPr="00051297" w:rsidRDefault="00D95CBC" w:rsidP="00D95CBC">
      <w:pPr>
        <w:keepNext/>
        <w:keepLines/>
        <w:widowControl w:val="0"/>
        <w:spacing w:before="60" w:after="60"/>
        <w:ind w:firstLine="0"/>
        <w:rPr>
          <w:color w:val="000000"/>
          <w:sz w:val="20"/>
          <w:lang w:val="tr-TR"/>
        </w:rPr>
      </w:pPr>
      <w:r w:rsidRPr="00051297">
        <w:rPr>
          <w:color w:val="000000"/>
          <w:sz w:val="20"/>
          <w:highlight w:val="lightGray"/>
          <w:lang w:val="tr-TR"/>
        </w:rPr>
        <w:t xml:space="preserve">&lt;Tüzel kişiliğin yetkili temsilcisinin adı ve </w:t>
      </w:r>
      <w:proofErr w:type="gramStart"/>
      <w:r w:rsidRPr="00051297">
        <w:rPr>
          <w:color w:val="000000"/>
          <w:sz w:val="20"/>
          <w:highlight w:val="lightGray"/>
          <w:lang w:val="tr-TR"/>
        </w:rPr>
        <w:t>unvanı &gt;</w:t>
      </w:r>
      <w:proofErr w:type="gramEnd"/>
    </w:p>
    <w:p w14:paraId="357BFCC8" w14:textId="77777777" w:rsidR="00D95CBC" w:rsidRPr="00051297" w:rsidRDefault="00D95CBC" w:rsidP="00D95CBC">
      <w:pPr>
        <w:keepNext/>
        <w:keepLines/>
        <w:widowControl w:val="0"/>
        <w:spacing w:before="60" w:after="60"/>
        <w:ind w:firstLine="0"/>
        <w:rPr>
          <w:b/>
          <w:color w:val="000000"/>
          <w:sz w:val="20"/>
          <w:lang w:val="tr-TR"/>
        </w:rPr>
      </w:pPr>
    </w:p>
    <w:p w14:paraId="709D4A56" w14:textId="77777777" w:rsidR="00D95CBC" w:rsidRPr="00051297" w:rsidRDefault="00D95CBC" w:rsidP="00D74FD3">
      <w:pPr>
        <w:pStyle w:val="Balk6"/>
        <w:ind w:firstLine="0"/>
        <w:rPr>
          <w:sz w:val="20"/>
          <w:lang w:val="tr-TR"/>
        </w:rPr>
      </w:pPr>
      <w:bookmarkStart w:id="52" w:name="_HİZMET_ALIMI_İHALELERİNDE_KİLİT_UZM"/>
      <w:bookmarkEnd w:id="52"/>
    </w:p>
    <w:p w14:paraId="5D39C299" w14:textId="77777777" w:rsidR="00BA5BCC" w:rsidRDefault="00BA5BCC">
      <w:pPr>
        <w:pStyle w:val="stBilgi"/>
        <w:tabs>
          <w:tab w:val="clear" w:pos="4153"/>
          <w:tab w:val="clear" w:pos="8306"/>
        </w:tabs>
        <w:rPr>
          <w:lang w:val="fi-FI"/>
        </w:rPr>
      </w:pPr>
    </w:p>
    <w:sectPr w:rsidR="00BA5BCC">
      <w:headerReference w:type="default" r:id="rId15"/>
      <w:footerReference w:type="default" r:id="rId16"/>
      <w:headerReference w:type="first" r:id="rId17"/>
      <w:footerReference w:type="first" r:id="rId18"/>
      <w:pgSz w:w="11906" w:h="16838" w:code="9"/>
      <w:pgMar w:top="1134" w:right="1134" w:bottom="624" w:left="1134" w:header="720"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2D34CD" w14:textId="77777777" w:rsidR="00017413" w:rsidRDefault="00017413">
      <w:r>
        <w:separator/>
      </w:r>
    </w:p>
    <w:p w14:paraId="06DD3C47" w14:textId="77777777" w:rsidR="00017413" w:rsidRDefault="00017413"/>
  </w:endnote>
  <w:endnote w:type="continuationSeparator" w:id="0">
    <w:p w14:paraId="5B277BFE" w14:textId="77777777" w:rsidR="00017413" w:rsidRDefault="00017413">
      <w:r>
        <w:continuationSeparator/>
      </w:r>
    </w:p>
    <w:p w14:paraId="7AA1EA17" w14:textId="77777777" w:rsidR="00017413" w:rsidRDefault="000174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4000ACFF" w:usb2="00000001"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Autumn">
    <w:altName w:val="Times New Roman"/>
    <w:panose1 w:val="00000000000000000000"/>
    <w:charset w:val="00"/>
    <w:family w:val="auto"/>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A2"/>
    <w:family w:val="modern"/>
    <w:pitch w:val="fixed"/>
    <w:sig w:usb0="E00006FF" w:usb1="0000FCFF" w:usb2="00000001" w:usb3="00000000" w:csb0="0000019F" w:csb1="00000000"/>
  </w:font>
  <w:font w:name="Bookman Old Style">
    <w:panose1 w:val="02050604050505020204"/>
    <w:charset w:val="A2"/>
    <w:family w:val="roman"/>
    <w:pitch w:val="variable"/>
    <w:sig w:usb0="00000287" w:usb1="00000000"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Arial Narrow">
    <w:panose1 w:val="020B0606020202030204"/>
    <w:charset w:val="A2"/>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17862" w14:textId="77777777" w:rsidR="00017413" w:rsidRDefault="00017413">
    <w:pPr>
      <w:pStyle w:val="AltBilgi"/>
      <w:jc w:val="center"/>
    </w:pPr>
  </w:p>
  <w:p w14:paraId="0921A0EA" w14:textId="77777777" w:rsidR="00017413" w:rsidRDefault="000174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16B4B" w14:textId="77777777" w:rsidR="00017413" w:rsidRDefault="00017413">
    <w:pPr>
      <w:pStyle w:val="AltBilgi"/>
      <w:jc w:val="center"/>
    </w:pPr>
    <w:r>
      <w:rPr>
        <w:noProof/>
        <w:lang w:val="tr-TR" w:eastAsia="tr-TR" w:bidi="ar-SA"/>
      </w:rPr>
      <w:drawing>
        <wp:inline distT="0" distB="0" distL="0" distR="0" wp14:anchorId="1D86B572" wp14:editId="53EBAAC8">
          <wp:extent cx="1981200" cy="152400"/>
          <wp:effectExtent l="0" t="0" r="0" b="0"/>
          <wp:docPr id="4" name="Picture 4" descr="componenta sloga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componenta sloga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1524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C1B271" w14:textId="77777777" w:rsidR="00017413" w:rsidRDefault="00017413">
      <w:r>
        <w:separator/>
      </w:r>
    </w:p>
    <w:p w14:paraId="1F49724F" w14:textId="77777777" w:rsidR="00017413" w:rsidRDefault="00017413"/>
  </w:footnote>
  <w:footnote w:type="continuationSeparator" w:id="0">
    <w:p w14:paraId="51C7BFA5" w14:textId="77777777" w:rsidR="00017413" w:rsidRDefault="00017413">
      <w:r>
        <w:continuationSeparator/>
      </w:r>
    </w:p>
    <w:p w14:paraId="16ADB64F" w14:textId="77777777" w:rsidR="00017413" w:rsidRDefault="00017413"/>
  </w:footnote>
  <w:footnote w:id="1">
    <w:p w14:paraId="1303A8BB" w14:textId="77777777" w:rsidR="00017413" w:rsidRPr="00C36C6F" w:rsidRDefault="00017413" w:rsidP="00D95CBC">
      <w:pPr>
        <w:pStyle w:val="DipnotMetni"/>
        <w:spacing w:before="0"/>
        <w:rPr>
          <w:sz w:val="18"/>
          <w:szCs w:val="18"/>
          <w:lang w:val="tr-TR"/>
        </w:rPr>
      </w:pPr>
      <w:r w:rsidRPr="00C36C6F">
        <w:rPr>
          <w:rStyle w:val="DipnotBavurusu"/>
          <w:sz w:val="18"/>
          <w:szCs w:val="18"/>
          <w:lang w:val="tr-TR"/>
        </w:rPr>
        <w:footnoteRef/>
      </w:r>
      <w:r w:rsidRPr="00C36C6F">
        <w:rPr>
          <w:sz w:val="18"/>
          <w:szCs w:val="18"/>
          <w:lang w:val="tr-TR"/>
        </w:rPr>
        <w:t xml:space="preserve"> Yüklenici olan taraf şahıs olduğu durumlarda</w:t>
      </w:r>
      <w:r w:rsidRPr="00C36C6F">
        <w:rPr>
          <w:color w:val="000000"/>
          <w:sz w:val="18"/>
          <w:szCs w:val="18"/>
          <w:lang w:val="tr-TR"/>
        </w:rPr>
        <w:t>.</w:t>
      </w:r>
    </w:p>
  </w:footnote>
  <w:footnote w:id="2">
    <w:p w14:paraId="0E6CBAE5" w14:textId="77777777" w:rsidR="00017413" w:rsidRPr="004B3D5F" w:rsidRDefault="00017413" w:rsidP="00D95CBC">
      <w:pPr>
        <w:pStyle w:val="DipnotMetni"/>
        <w:spacing w:before="0"/>
        <w:rPr>
          <w:sz w:val="16"/>
          <w:lang w:val="tr-TR"/>
        </w:rPr>
      </w:pPr>
      <w:r w:rsidRPr="00C36C6F">
        <w:rPr>
          <w:rStyle w:val="DipnotBavurusu"/>
          <w:sz w:val="18"/>
          <w:szCs w:val="18"/>
          <w:lang w:val="tr-TR"/>
        </w:rPr>
        <w:footnoteRef/>
      </w:r>
      <w:r w:rsidRPr="00C36C6F">
        <w:rPr>
          <w:sz w:val="18"/>
          <w:szCs w:val="18"/>
          <w:lang w:val="tr-TR"/>
        </w:rPr>
        <w:t xml:space="preserve"> Geçerli olan hallerde. Şahıslar için, kimlik numarası, pasaport ya da eşdeğer diğer belge numarasını belirtiniz.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E508E" w14:textId="2C209459" w:rsidR="00017413" w:rsidRPr="00D95CBC" w:rsidRDefault="00017413" w:rsidP="00D95CBC">
    <w:pPr>
      <w:pStyle w:val="stBilgi"/>
      <w:tabs>
        <w:tab w:val="clear" w:pos="4153"/>
        <w:tab w:val="clear" w:pos="8306"/>
        <w:tab w:val="center" w:pos="4536"/>
        <w:tab w:val="right" w:pos="9072"/>
      </w:tabs>
      <w:ind w:firstLine="0"/>
      <w:jc w:val="left"/>
      <w:rPr>
        <w:sz w:val="20"/>
        <w:szCs w:val="20"/>
        <w:lang w:val="it-IT"/>
      </w:rPr>
    </w:pPr>
    <w:r w:rsidRPr="00D95CBC">
      <w:rPr>
        <w:sz w:val="20"/>
        <w:szCs w:val="20"/>
        <w:lang w:val="it-IT"/>
      </w:rPr>
      <w:t>SR Ek 3 – Teklif Dosyası</w:t>
    </w:r>
    <w:r w:rsidRPr="00D95CBC">
      <w:rPr>
        <w:sz w:val="20"/>
        <w:szCs w:val="20"/>
        <w:lang w:val="it-IT"/>
      </w:rPr>
      <w:tab/>
    </w:r>
    <w:r w:rsidRPr="00D95CBC">
      <w:rPr>
        <w:sz w:val="20"/>
        <w:szCs w:val="20"/>
        <w:lang w:val="it-IT"/>
      </w:rPr>
      <w:tab/>
      <w:t>Satın Alma Rehberi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4F743" w14:textId="77777777" w:rsidR="00017413" w:rsidRPr="00D95CBC" w:rsidRDefault="00017413" w:rsidP="00D95CBC">
    <w:pPr>
      <w:pStyle w:val="stBilgi"/>
      <w:tabs>
        <w:tab w:val="clear" w:pos="4153"/>
        <w:tab w:val="clear" w:pos="8306"/>
        <w:tab w:val="center" w:pos="4536"/>
        <w:tab w:val="right" w:pos="9072"/>
      </w:tabs>
      <w:ind w:firstLine="0"/>
      <w:jc w:val="left"/>
      <w:rPr>
        <w:sz w:val="20"/>
        <w:szCs w:val="20"/>
        <w:lang w:val="it-IT"/>
      </w:rPr>
    </w:pPr>
    <w:r w:rsidRPr="00D95CBC">
      <w:rPr>
        <w:sz w:val="20"/>
        <w:szCs w:val="20"/>
        <w:lang w:val="it-IT"/>
      </w:rPr>
      <w:t>SR Ek 3 – Teklif Dosyası</w:t>
    </w:r>
    <w:r w:rsidRPr="00D95CBC">
      <w:rPr>
        <w:sz w:val="20"/>
        <w:szCs w:val="20"/>
        <w:lang w:val="it-IT"/>
      </w:rPr>
      <w:tab/>
    </w:r>
    <w:r w:rsidRPr="00D95CBC">
      <w:rPr>
        <w:sz w:val="20"/>
        <w:szCs w:val="20"/>
        <w:lang w:val="it-IT"/>
      </w:rPr>
      <w:tab/>
      <w:t>Satın Alma Rehberi</w:t>
    </w:r>
  </w:p>
  <w:p w14:paraId="034E9119" w14:textId="77777777" w:rsidR="00017413" w:rsidRDefault="00017413" w:rsidP="00D95CBC">
    <w:pPr>
      <w:pStyle w:val="stBilgi"/>
    </w:pPr>
  </w:p>
  <w:p w14:paraId="782111B1" w14:textId="77777777" w:rsidR="00017413" w:rsidRDefault="00017413">
    <w:pPr>
      <w:pStyle w:val="stBilgi"/>
      <w:jc w:val="center"/>
    </w:pPr>
  </w:p>
  <w:p w14:paraId="37EDCB22" w14:textId="77777777" w:rsidR="00017413" w:rsidRDefault="0001741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6F49E" w14:textId="77777777" w:rsidR="00017413" w:rsidRDefault="00017413">
    <w:pPr>
      <w:pStyle w:val="stBilgi"/>
      <w:jc w:val="center"/>
    </w:pPr>
    <w:r>
      <w:rPr>
        <w:noProof/>
        <w:lang w:val="tr-TR" w:eastAsia="tr-TR" w:bidi="ar-SA"/>
      </w:rPr>
      <w:drawing>
        <wp:inline distT="0" distB="0" distL="0" distR="0" wp14:anchorId="0D5314E2" wp14:editId="4754DBF2">
          <wp:extent cx="2009775" cy="304800"/>
          <wp:effectExtent l="0" t="0" r="9525" b="0"/>
          <wp:docPr id="3" name="Picture 3" descr="logo_lev_5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lev_5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304800"/>
                  </a:xfrm>
                  <a:prstGeom prst="rect">
                    <a:avLst/>
                  </a:prstGeom>
                  <a:noFill/>
                  <a:ln>
                    <a:noFill/>
                  </a:ln>
                </pic:spPr>
              </pic:pic>
            </a:graphicData>
          </a:graphic>
        </wp:inline>
      </w:drawing>
    </w:r>
  </w:p>
  <w:p w14:paraId="4C0304F3" w14:textId="77777777" w:rsidR="00017413" w:rsidRDefault="00017413">
    <w:pPr>
      <w:pStyle w:val="stBilgi"/>
      <w:jc w:val="center"/>
    </w:pPr>
  </w:p>
  <w:p w14:paraId="2AE1B6EB" w14:textId="77777777" w:rsidR="00017413" w:rsidRDefault="00017413">
    <w:pPr>
      <w:pStyle w:val="stBilgi"/>
      <w:jc w:val="center"/>
    </w:pPr>
  </w:p>
  <w:tbl>
    <w:tblPr>
      <w:tblW w:w="9828" w:type="dxa"/>
      <w:tblBorders>
        <w:insideH w:val="single" w:sz="4" w:space="0" w:color="auto"/>
      </w:tblBorders>
      <w:tblLayout w:type="fixed"/>
      <w:tblLook w:val="01E0" w:firstRow="1" w:lastRow="1" w:firstColumn="1" w:lastColumn="1" w:noHBand="0" w:noVBand="0"/>
    </w:tblPr>
    <w:tblGrid>
      <w:gridCol w:w="5523"/>
      <w:gridCol w:w="2265"/>
      <w:gridCol w:w="2040"/>
    </w:tblGrid>
    <w:tr w:rsidR="00017413" w14:paraId="6C623B49" w14:textId="77777777">
      <w:tc>
        <w:tcPr>
          <w:tcW w:w="5523" w:type="dxa"/>
          <w:shd w:val="clear" w:color="auto" w:fill="auto"/>
        </w:tcPr>
        <w:p w14:paraId="30332AA4" w14:textId="77777777" w:rsidR="00017413" w:rsidRDefault="00017413">
          <w:pPr>
            <w:pStyle w:val="stBilgi"/>
          </w:pPr>
          <w:r>
            <w:t>xx</w:t>
          </w:r>
        </w:p>
      </w:tc>
      <w:tc>
        <w:tcPr>
          <w:tcW w:w="2265" w:type="dxa"/>
          <w:shd w:val="clear" w:color="auto" w:fill="auto"/>
        </w:tcPr>
        <w:p w14:paraId="35F7A42E" w14:textId="77777777" w:rsidR="00017413" w:rsidRDefault="00017413">
          <w:pPr>
            <w:pStyle w:val="stBilgi"/>
          </w:pPr>
          <w:r>
            <w:t>xx.xx.2011</w:t>
          </w:r>
        </w:p>
      </w:tc>
      <w:tc>
        <w:tcPr>
          <w:tcW w:w="2040" w:type="dxa"/>
          <w:shd w:val="clear" w:color="auto" w:fill="auto"/>
        </w:tcPr>
        <w:p w14:paraId="786240F0" w14:textId="0E9BB9F0" w:rsidR="00017413" w:rsidRDefault="00017413">
          <w:pPr>
            <w:pStyle w:val="stBilgi"/>
            <w:jc w:val="right"/>
          </w:pPr>
          <w:r>
            <w:rPr>
              <w:rStyle w:val="SayfaNumaras"/>
            </w:rPr>
            <w:fldChar w:fldCharType="begin"/>
          </w:r>
          <w:r>
            <w:rPr>
              <w:rStyle w:val="SayfaNumaras"/>
            </w:rPr>
            <w:instrText xml:space="preserve"> PAGE </w:instrText>
          </w:r>
          <w:r>
            <w:rPr>
              <w:rStyle w:val="SayfaNumaras"/>
            </w:rPr>
            <w:fldChar w:fldCharType="separate"/>
          </w:r>
          <w:r>
            <w:rPr>
              <w:rStyle w:val="SayfaNumaras"/>
              <w:noProof/>
            </w:rPr>
            <w:t>1</w:t>
          </w:r>
          <w:r>
            <w:rPr>
              <w:rStyle w:val="SayfaNumaras"/>
            </w:rPr>
            <w:fldChar w:fldCharType="end"/>
          </w:r>
          <w:r>
            <w:rPr>
              <w:rStyle w:val="SayfaNumaras"/>
            </w:rPr>
            <w:t xml:space="preserve"> (</w:t>
          </w:r>
          <w:r>
            <w:rPr>
              <w:rStyle w:val="SayfaNumaras"/>
            </w:rPr>
            <w:fldChar w:fldCharType="begin"/>
          </w:r>
          <w:r>
            <w:rPr>
              <w:rStyle w:val="SayfaNumaras"/>
            </w:rPr>
            <w:instrText xml:space="preserve"> NUMPAGES </w:instrText>
          </w:r>
          <w:r>
            <w:rPr>
              <w:rStyle w:val="SayfaNumaras"/>
            </w:rPr>
            <w:fldChar w:fldCharType="separate"/>
          </w:r>
          <w:bookmarkStart w:id="53" w:name="_GoBack"/>
          <w:ins w:id="54" w:author="Isil Dogan" w:date="2018-09-26T16:11:00Z">
            <w:r>
              <w:rPr>
                <w:rStyle w:val="SayfaNumaras"/>
                <w:noProof/>
              </w:rPr>
              <w:t>65</w:t>
            </w:r>
          </w:ins>
          <w:bookmarkEnd w:id="53"/>
          <w:del w:id="55" w:author="Isil Dogan" w:date="2018-09-26T16:11:00Z">
            <w:r w:rsidDel="008B668B">
              <w:rPr>
                <w:rStyle w:val="SayfaNumaras"/>
                <w:noProof/>
              </w:rPr>
              <w:delText>2</w:delText>
            </w:r>
          </w:del>
          <w:r>
            <w:rPr>
              <w:rStyle w:val="SayfaNumaras"/>
            </w:rPr>
            <w:fldChar w:fldCharType="end"/>
          </w:r>
          <w:r>
            <w:rPr>
              <w:rStyle w:val="SayfaNumaras"/>
            </w:rPr>
            <w:t>)</w:t>
          </w:r>
        </w:p>
      </w:tc>
    </w:tr>
  </w:tbl>
  <w:p w14:paraId="0F89425A" w14:textId="77777777" w:rsidR="00017413" w:rsidRDefault="00017413">
    <w:pPr>
      <w:pStyle w:val="stBilgi"/>
      <w:jc w:val="center"/>
    </w:pPr>
  </w:p>
  <w:p w14:paraId="1FC340A7" w14:textId="77777777" w:rsidR="00017413" w:rsidRDefault="00017413">
    <w:pPr>
      <w:pStyle w:val="stBilgi"/>
      <w:jc w:val="center"/>
    </w:pPr>
  </w:p>
  <w:p w14:paraId="209404DC" w14:textId="77777777" w:rsidR="00017413" w:rsidRDefault="00017413">
    <w:pPr>
      <w:pStyle w:val="stBilgi"/>
      <w:jc w:val="center"/>
    </w:pPr>
  </w:p>
  <w:p w14:paraId="6F981129" w14:textId="77777777" w:rsidR="00017413" w:rsidRDefault="0001741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101E7048"/>
    <w:multiLevelType w:val="hybridMultilevel"/>
    <w:tmpl w:val="701438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8"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B45CE2"/>
    <w:multiLevelType w:val="hybridMultilevel"/>
    <w:tmpl w:val="0B96F5C4"/>
    <w:lvl w:ilvl="0" w:tplc="041F001B">
      <w:start w:val="1"/>
      <w:numFmt w:val="lowerRoman"/>
      <w:lvlText w:val="%1."/>
      <w:lvlJc w:val="righ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0"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1" w15:restartNumberingAfterBreak="0">
    <w:nsid w:val="22DD3599"/>
    <w:multiLevelType w:val="multilevel"/>
    <w:tmpl w:val="9702D2C4"/>
    <w:lvl w:ilvl="0">
      <w:start w:val="1"/>
      <w:numFmt w:val="decimal"/>
      <w:pStyle w:val="ListeNumaras"/>
      <w:lvlText w:val="Madde (%1)"/>
      <w:lvlJc w:val="left"/>
      <w:pPr>
        <w:tabs>
          <w:tab w:val="num" w:pos="993"/>
        </w:tabs>
        <w:ind w:left="993" w:hanging="709"/>
      </w:pPr>
      <w:rPr>
        <w:rFonts w:hint="default"/>
        <w:b/>
        <w:i w:val="0"/>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E83505"/>
    <w:multiLevelType w:val="hybridMultilevel"/>
    <w:tmpl w:val="8E6AE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81D1C39"/>
    <w:multiLevelType w:val="multilevel"/>
    <w:tmpl w:val="1F4634B8"/>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pStyle w:val="CharCharCharCharCharCharCharCharChar"/>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D1536EA"/>
    <w:multiLevelType w:val="multilevel"/>
    <w:tmpl w:val="D1067D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8"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A7D7F97"/>
    <w:multiLevelType w:val="hybridMultilevel"/>
    <w:tmpl w:val="25A0DD62"/>
    <w:lvl w:ilvl="0" w:tplc="041F0003">
      <w:start w:val="1"/>
      <w:numFmt w:val="bullet"/>
      <w:lvlText w:val="o"/>
      <w:lvlJc w:val="left"/>
      <w:pPr>
        <w:ind w:left="775" w:hanging="360"/>
      </w:pPr>
      <w:rPr>
        <w:rFonts w:ascii="Courier New" w:hAnsi="Courier New" w:cs="Courier New" w:hint="default"/>
      </w:rPr>
    </w:lvl>
    <w:lvl w:ilvl="1" w:tplc="041F0003" w:tentative="1">
      <w:start w:val="1"/>
      <w:numFmt w:val="bullet"/>
      <w:lvlText w:val="o"/>
      <w:lvlJc w:val="left"/>
      <w:pPr>
        <w:ind w:left="1495" w:hanging="360"/>
      </w:pPr>
      <w:rPr>
        <w:rFonts w:ascii="Courier New" w:hAnsi="Courier New" w:cs="Courier New" w:hint="default"/>
      </w:rPr>
    </w:lvl>
    <w:lvl w:ilvl="2" w:tplc="041F0005" w:tentative="1">
      <w:start w:val="1"/>
      <w:numFmt w:val="bullet"/>
      <w:lvlText w:val=""/>
      <w:lvlJc w:val="left"/>
      <w:pPr>
        <w:ind w:left="2215" w:hanging="360"/>
      </w:pPr>
      <w:rPr>
        <w:rFonts w:ascii="Wingdings" w:hAnsi="Wingdings" w:hint="default"/>
      </w:rPr>
    </w:lvl>
    <w:lvl w:ilvl="3" w:tplc="041F0001" w:tentative="1">
      <w:start w:val="1"/>
      <w:numFmt w:val="bullet"/>
      <w:lvlText w:val=""/>
      <w:lvlJc w:val="left"/>
      <w:pPr>
        <w:ind w:left="2935" w:hanging="360"/>
      </w:pPr>
      <w:rPr>
        <w:rFonts w:ascii="Symbol" w:hAnsi="Symbol" w:hint="default"/>
      </w:rPr>
    </w:lvl>
    <w:lvl w:ilvl="4" w:tplc="041F0003" w:tentative="1">
      <w:start w:val="1"/>
      <w:numFmt w:val="bullet"/>
      <w:lvlText w:val="o"/>
      <w:lvlJc w:val="left"/>
      <w:pPr>
        <w:ind w:left="3655" w:hanging="360"/>
      </w:pPr>
      <w:rPr>
        <w:rFonts w:ascii="Courier New" w:hAnsi="Courier New" w:cs="Courier New" w:hint="default"/>
      </w:rPr>
    </w:lvl>
    <w:lvl w:ilvl="5" w:tplc="041F0005" w:tentative="1">
      <w:start w:val="1"/>
      <w:numFmt w:val="bullet"/>
      <w:lvlText w:val=""/>
      <w:lvlJc w:val="left"/>
      <w:pPr>
        <w:ind w:left="4375" w:hanging="360"/>
      </w:pPr>
      <w:rPr>
        <w:rFonts w:ascii="Wingdings" w:hAnsi="Wingdings" w:hint="default"/>
      </w:rPr>
    </w:lvl>
    <w:lvl w:ilvl="6" w:tplc="041F0001" w:tentative="1">
      <w:start w:val="1"/>
      <w:numFmt w:val="bullet"/>
      <w:lvlText w:val=""/>
      <w:lvlJc w:val="left"/>
      <w:pPr>
        <w:ind w:left="5095" w:hanging="360"/>
      </w:pPr>
      <w:rPr>
        <w:rFonts w:ascii="Symbol" w:hAnsi="Symbol" w:hint="default"/>
      </w:rPr>
    </w:lvl>
    <w:lvl w:ilvl="7" w:tplc="041F0003" w:tentative="1">
      <w:start w:val="1"/>
      <w:numFmt w:val="bullet"/>
      <w:lvlText w:val="o"/>
      <w:lvlJc w:val="left"/>
      <w:pPr>
        <w:ind w:left="5815" w:hanging="360"/>
      </w:pPr>
      <w:rPr>
        <w:rFonts w:ascii="Courier New" w:hAnsi="Courier New" w:cs="Courier New" w:hint="default"/>
      </w:rPr>
    </w:lvl>
    <w:lvl w:ilvl="8" w:tplc="041F0005" w:tentative="1">
      <w:start w:val="1"/>
      <w:numFmt w:val="bullet"/>
      <w:lvlText w:val=""/>
      <w:lvlJc w:val="left"/>
      <w:pPr>
        <w:ind w:left="6535" w:hanging="360"/>
      </w:pPr>
      <w:rPr>
        <w:rFonts w:ascii="Wingdings" w:hAnsi="Wingdings" w:hint="default"/>
      </w:rPr>
    </w:lvl>
  </w:abstractNum>
  <w:abstractNum w:abstractNumId="20" w15:restartNumberingAfterBreak="0">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21" w15:restartNumberingAfterBreak="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23" w15:restartNumberingAfterBreak="0">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24" w15:restartNumberingAfterBreak="0">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6" w15:restartNumberingAfterBreak="0">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35794C"/>
    <w:multiLevelType w:val="hybridMultilevel"/>
    <w:tmpl w:val="780839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9" w15:restartNumberingAfterBreak="0">
    <w:nsid w:val="50883F5D"/>
    <w:multiLevelType w:val="hybridMultilevel"/>
    <w:tmpl w:val="13C493B4"/>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51EE5380"/>
    <w:multiLevelType w:val="hybridMultilevel"/>
    <w:tmpl w:val="0554E8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34" w15:restartNumberingAfterBreak="0">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5" w15:restartNumberingAfterBreak="0">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6" w15:restartNumberingAfterBreak="0">
    <w:nsid w:val="64BB2395"/>
    <w:multiLevelType w:val="hybridMultilevel"/>
    <w:tmpl w:val="6E10DB4A"/>
    <w:lvl w:ilvl="0" w:tplc="041F0003">
      <w:start w:val="1"/>
      <w:numFmt w:val="bullet"/>
      <w:lvlText w:val="o"/>
      <w:lvlJc w:val="left"/>
      <w:pPr>
        <w:ind w:left="775" w:hanging="360"/>
      </w:pPr>
      <w:rPr>
        <w:rFonts w:ascii="Courier New" w:hAnsi="Courier New" w:cs="Courier New" w:hint="default"/>
      </w:rPr>
    </w:lvl>
    <w:lvl w:ilvl="1" w:tplc="041F0003" w:tentative="1">
      <w:start w:val="1"/>
      <w:numFmt w:val="bullet"/>
      <w:lvlText w:val="o"/>
      <w:lvlJc w:val="left"/>
      <w:pPr>
        <w:ind w:left="1495" w:hanging="360"/>
      </w:pPr>
      <w:rPr>
        <w:rFonts w:ascii="Courier New" w:hAnsi="Courier New" w:cs="Courier New" w:hint="default"/>
      </w:rPr>
    </w:lvl>
    <w:lvl w:ilvl="2" w:tplc="041F0005" w:tentative="1">
      <w:start w:val="1"/>
      <w:numFmt w:val="bullet"/>
      <w:lvlText w:val=""/>
      <w:lvlJc w:val="left"/>
      <w:pPr>
        <w:ind w:left="2215" w:hanging="360"/>
      </w:pPr>
      <w:rPr>
        <w:rFonts w:ascii="Wingdings" w:hAnsi="Wingdings" w:hint="default"/>
      </w:rPr>
    </w:lvl>
    <w:lvl w:ilvl="3" w:tplc="041F0001" w:tentative="1">
      <w:start w:val="1"/>
      <w:numFmt w:val="bullet"/>
      <w:lvlText w:val=""/>
      <w:lvlJc w:val="left"/>
      <w:pPr>
        <w:ind w:left="2935" w:hanging="360"/>
      </w:pPr>
      <w:rPr>
        <w:rFonts w:ascii="Symbol" w:hAnsi="Symbol" w:hint="default"/>
      </w:rPr>
    </w:lvl>
    <w:lvl w:ilvl="4" w:tplc="041F0003" w:tentative="1">
      <w:start w:val="1"/>
      <w:numFmt w:val="bullet"/>
      <w:lvlText w:val="o"/>
      <w:lvlJc w:val="left"/>
      <w:pPr>
        <w:ind w:left="3655" w:hanging="360"/>
      </w:pPr>
      <w:rPr>
        <w:rFonts w:ascii="Courier New" w:hAnsi="Courier New" w:cs="Courier New" w:hint="default"/>
      </w:rPr>
    </w:lvl>
    <w:lvl w:ilvl="5" w:tplc="041F0005" w:tentative="1">
      <w:start w:val="1"/>
      <w:numFmt w:val="bullet"/>
      <w:lvlText w:val=""/>
      <w:lvlJc w:val="left"/>
      <w:pPr>
        <w:ind w:left="4375" w:hanging="360"/>
      </w:pPr>
      <w:rPr>
        <w:rFonts w:ascii="Wingdings" w:hAnsi="Wingdings" w:hint="default"/>
      </w:rPr>
    </w:lvl>
    <w:lvl w:ilvl="6" w:tplc="041F0001" w:tentative="1">
      <w:start w:val="1"/>
      <w:numFmt w:val="bullet"/>
      <w:lvlText w:val=""/>
      <w:lvlJc w:val="left"/>
      <w:pPr>
        <w:ind w:left="5095" w:hanging="360"/>
      </w:pPr>
      <w:rPr>
        <w:rFonts w:ascii="Symbol" w:hAnsi="Symbol" w:hint="default"/>
      </w:rPr>
    </w:lvl>
    <w:lvl w:ilvl="7" w:tplc="041F0003" w:tentative="1">
      <w:start w:val="1"/>
      <w:numFmt w:val="bullet"/>
      <w:lvlText w:val="o"/>
      <w:lvlJc w:val="left"/>
      <w:pPr>
        <w:ind w:left="5815" w:hanging="360"/>
      </w:pPr>
      <w:rPr>
        <w:rFonts w:ascii="Courier New" w:hAnsi="Courier New" w:cs="Courier New" w:hint="default"/>
      </w:rPr>
    </w:lvl>
    <w:lvl w:ilvl="8" w:tplc="041F0005" w:tentative="1">
      <w:start w:val="1"/>
      <w:numFmt w:val="bullet"/>
      <w:lvlText w:val=""/>
      <w:lvlJc w:val="left"/>
      <w:pPr>
        <w:ind w:left="6535" w:hanging="360"/>
      </w:pPr>
      <w:rPr>
        <w:rFonts w:ascii="Wingdings" w:hAnsi="Wingdings" w:hint="default"/>
      </w:rPr>
    </w:lvl>
  </w:abstractNum>
  <w:abstractNum w:abstractNumId="37" w15:restartNumberingAfterBreak="0">
    <w:nsid w:val="6880561B"/>
    <w:multiLevelType w:val="hybridMultilevel"/>
    <w:tmpl w:val="2CDC63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6B8B1111"/>
    <w:multiLevelType w:val="hybridMultilevel"/>
    <w:tmpl w:val="CAA22B4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41" w15:restartNumberingAfterBreak="0">
    <w:nsid w:val="6F240980"/>
    <w:multiLevelType w:val="hybridMultilevel"/>
    <w:tmpl w:val="6622B02E"/>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72FC7AE3"/>
    <w:multiLevelType w:val="hybridMultilevel"/>
    <w:tmpl w:val="74C4FC1E"/>
    <w:lvl w:ilvl="0" w:tplc="041F0003">
      <w:start w:val="1"/>
      <w:numFmt w:val="bullet"/>
      <w:lvlText w:val="o"/>
      <w:lvlJc w:val="left"/>
      <w:pPr>
        <w:ind w:left="720" w:hanging="360"/>
      </w:pPr>
      <w:rPr>
        <w:rFonts w:ascii="Courier New" w:hAnsi="Courier New" w:cs="Courier New"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32"/>
  </w:num>
  <w:num w:numId="3">
    <w:abstractNumId w:val="10"/>
  </w:num>
  <w:num w:numId="4">
    <w:abstractNumId w:val="22"/>
  </w:num>
  <w:num w:numId="5">
    <w:abstractNumId w:val="25"/>
  </w:num>
  <w:num w:numId="6">
    <w:abstractNumId w:val="24"/>
  </w:num>
  <w:num w:numId="7">
    <w:abstractNumId w:val="2"/>
  </w:num>
  <w:num w:numId="8">
    <w:abstractNumId w:val="35"/>
  </w:num>
  <w:num w:numId="9">
    <w:abstractNumId w:val="31"/>
  </w:num>
  <w:num w:numId="10">
    <w:abstractNumId w:val="8"/>
  </w:num>
  <w:num w:numId="11">
    <w:abstractNumId w:val="17"/>
  </w:num>
  <w:num w:numId="12">
    <w:abstractNumId w:val="40"/>
  </w:num>
  <w:num w:numId="13">
    <w:abstractNumId w:val="43"/>
  </w:num>
  <w:num w:numId="14">
    <w:abstractNumId w:val="3"/>
  </w:num>
  <w:num w:numId="15">
    <w:abstractNumId w:val="7"/>
  </w:num>
  <w:num w:numId="16">
    <w:abstractNumId w:val="11"/>
  </w:num>
  <w:num w:numId="17">
    <w:abstractNumId w:val="15"/>
  </w:num>
  <w:num w:numId="18">
    <w:abstractNumId w:val="14"/>
  </w:num>
  <w:num w:numId="19">
    <w:abstractNumId w:val="1"/>
  </w:num>
  <w:num w:numId="20">
    <w:abstractNumId w:val="5"/>
  </w:num>
  <w:num w:numId="21">
    <w:abstractNumId w:val="34"/>
  </w:num>
  <w:num w:numId="22">
    <w:abstractNumId w:val="6"/>
  </w:num>
  <w:num w:numId="23">
    <w:abstractNumId w:val="20"/>
  </w:num>
  <w:num w:numId="24">
    <w:abstractNumId w:val="23"/>
  </w:num>
  <w:num w:numId="25">
    <w:abstractNumId w:val="16"/>
  </w:num>
  <w:num w:numId="26">
    <w:abstractNumId w:val="26"/>
  </w:num>
  <w:num w:numId="2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8">
    <w:abstractNumId w:val="28"/>
  </w:num>
  <w:num w:numId="29">
    <w:abstractNumId w:val="18"/>
  </w:num>
  <w:num w:numId="30">
    <w:abstractNumId w:val="21"/>
  </w:num>
  <w:num w:numId="31">
    <w:abstractNumId w:val="33"/>
  </w:num>
  <w:num w:numId="32">
    <w:abstractNumId w:val="39"/>
  </w:num>
  <w:num w:numId="33">
    <w:abstractNumId w:val="38"/>
  </w:num>
  <w:num w:numId="34">
    <w:abstractNumId w:val="13"/>
  </w:num>
  <w:num w:numId="35">
    <w:abstractNumId w:val="9"/>
  </w:num>
  <w:num w:numId="36">
    <w:abstractNumId w:val="29"/>
  </w:num>
  <w:num w:numId="37">
    <w:abstractNumId w:val="41"/>
  </w:num>
  <w:num w:numId="38">
    <w:abstractNumId w:val="36"/>
  </w:num>
  <w:num w:numId="39">
    <w:abstractNumId w:val="19"/>
  </w:num>
  <w:num w:numId="40">
    <w:abstractNumId w:val="42"/>
  </w:num>
  <w:num w:numId="41">
    <w:abstractNumId w:val="30"/>
  </w:num>
  <w:num w:numId="42">
    <w:abstractNumId w:val="37"/>
  </w:num>
  <w:num w:numId="43">
    <w:abstractNumId w:val="4"/>
  </w:num>
  <w:num w:numId="44">
    <w:abstractNumId w:val="12"/>
  </w:num>
  <w:num w:numId="45">
    <w:abstractNumId w:val="27"/>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sil Dogan">
    <w15:presenceInfo w15:providerId="AD" w15:userId="S-1-5-21-2616507250-311421382-1588938325-11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E06"/>
    <w:rsid w:val="00015631"/>
    <w:rsid w:val="00017413"/>
    <w:rsid w:val="0006047C"/>
    <w:rsid w:val="00071A00"/>
    <w:rsid w:val="000863A1"/>
    <w:rsid w:val="000B1AFE"/>
    <w:rsid w:val="000B5345"/>
    <w:rsid w:val="000D4829"/>
    <w:rsid w:val="000E188C"/>
    <w:rsid w:val="000F23D2"/>
    <w:rsid w:val="00106343"/>
    <w:rsid w:val="00111DFE"/>
    <w:rsid w:val="001235D0"/>
    <w:rsid w:val="00136AD2"/>
    <w:rsid w:val="00140200"/>
    <w:rsid w:val="00142ACC"/>
    <w:rsid w:val="00152A19"/>
    <w:rsid w:val="00167985"/>
    <w:rsid w:val="001A3E06"/>
    <w:rsid w:val="001E0145"/>
    <w:rsid w:val="002143A4"/>
    <w:rsid w:val="00226BFD"/>
    <w:rsid w:val="00226C5A"/>
    <w:rsid w:val="00234AAF"/>
    <w:rsid w:val="002601BA"/>
    <w:rsid w:val="0026547D"/>
    <w:rsid w:val="00265676"/>
    <w:rsid w:val="002845BB"/>
    <w:rsid w:val="002B4759"/>
    <w:rsid w:val="002B59FE"/>
    <w:rsid w:val="002C7A12"/>
    <w:rsid w:val="002E10D3"/>
    <w:rsid w:val="002E3F87"/>
    <w:rsid w:val="002E5C91"/>
    <w:rsid w:val="002F21A5"/>
    <w:rsid w:val="002F34C0"/>
    <w:rsid w:val="003068BD"/>
    <w:rsid w:val="0033081D"/>
    <w:rsid w:val="00346548"/>
    <w:rsid w:val="00357E79"/>
    <w:rsid w:val="00367080"/>
    <w:rsid w:val="00374899"/>
    <w:rsid w:val="0039490B"/>
    <w:rsid w:val="003E1AD0"/>
    <w:rsid w:val="003E3EA0"/>
    <w:rsid w:val="0040589C"/>
    <w:rsid w:val="00417219"/>
    <w:rsid w:val="004423E5"/>
    <w:rsid w:val="00451AC0"/>
    <w:rsid w:val="004714CA"/>
    <w:rsid w:val="004A7D36"/>
    <w:rsid w:val="004B55B8"/>
    <w:rsid w:val="004D50C7"/>
    <w:rsid w:val="004F12C0"/>
    <w:rsid w:val="004F7612"/>
    <w:rsid w:val="0050790F"/>
    <w:rsid w:val="005237A5"/>
    <w:rsid w:val="00533320"/>
    <w:rsid w:val="005501B6"/>
    <w:rsid w:val="005504F4"/>
    <w:rsid w:val="00551C77"/>
    <w:rsid w:val="00564F45"/>
    <w:rsid w:val="0057138A"/>
    <w:rsid w:val="0057273A"/>
    <w:rsid w:val="005728F2"/>
    <w:rsid w:val="005846CE"/>
    <w:rsid w:val="00590A7A"/>
    <w:rsid w:val="005C6B29"/>
    <w:rsid w:val="005F30D1"/>
    <w:rsid w:val="005F5502"/>
    <w:rsid w:val="00600E8D"/>
    <w:rsid w:val="0062389D"/>
    <w:rsid w:val="00641823"/>
    <w:rsid w:val="006562D5"/>
    <w:rsid w:val="00672F98"/>
    <w:rsid w:val="0067439D"/>
    <w:rsid w:val="00680257"/>
    <w:rsid w:val="006A5F17"/>
    <w:rsid w:val="006C550A"/>
    <w:rsid w:val="006C7E21"/>
    <w:rsid w:val="006F284F"/>
    <w:rsid w:val="006F6D71"/>
    <w:rsid w:val="00703635"/>
    <w:rsid w:val="00743FAD"/>
    <w:rsid w:val="007618AF"/>
    <w:rsid w:val="00776FC9"/>
    <w:rsid w:val="00777112"/>
    <w:rsid w:val="007874D2"/>
    <w:rsid w:val="007A48D7"/>
    <w:rsid w:val="007A7439"/>
    <w:rsid w:val="007C3BBC"/>
    <w:rsid w:val="00800AF6"/>
    <w:rsid w:val="00823E45"/>
    <w:rsid w:val="0082432E"/>
    <w:rsid w:val="008561CA"/>
    <w:rsid w:val="00856256"/>
    <w:rsid w:val="008647F3"/>
    <w:rsid w:val="00876C7E"/>
    <w:rsid w:val="008B1C66"/>
    <w:rsid w:val="008B22C9"/>
    <w:rsid w:val="008B668B"/>
    <w:rsid w:val="008E486F"/>
    <w:rsid w:val="0093152D"/>
    <w:rsid w:val="00944878"/>
    <w:rsid w:val="00945373"/>
    <w:rsid w:val="00951C97"/>
    <w:rsid w:val="009A7F1E"/>
    <w:rsid w:val="009C1EAF"/>
    <w:rsid w:val="009D1E93"/>
    <w:rsid w:val="009F024C"/>
    <w:rsid w:val="009F145C"/>
    <w:rsid w:val="00A25D30"/>
    <w:rsid w:val="00A33FC7"/>
    <w:rsid w:val="00A35283"/>
    <w:rsid w:val="00A41B86"/>
    <w:rsid w:val="00A50138"/>
    <w:rsid w:val="00A82329"/>
    <w:rsid w:val="00A86031"/>
    <w:rsid w:val="00A87397"/>
    <w:rsid w:val="00A94398"/>
    <w:rsid w:val="00AA1695"/>
    <w:rsid w:val="00AC59E2"/>
    <w:rsid w:val="00AD133E"/>
    <w:rsid w:val="00AF109B"/>
    <w:rsid w:val="00B02D88"/>
    <w:rsid w:val="00B13BE4"/>
    <w:rsid w:val="00B211C9"/>
    <w:rsid w:val="00B362BA"/>
    <w:rsid w:val="00B41C4D"/>
    <w:rsid w:val="00B6037B"/>
    <w:rsid w:val="00B82CD2"/>
    <w:rsid w:val="00BA4DC6"/>
    <w:rsid w:val="00BA5BCC"/>
    <w:rsid w:val="00BA6D49"/>
    <w:rsid w:val="00BC4B3F"/>
    <w:rsid w:val="00C0170C"/>
    <w:rsid w:val="00C54C19"/>
    <w:rsid w:val="00C54F71"/>
    <w:rsid w:val="00C62E71"/>
    <w:rsid w:val="00CA5B99"/>
    <w:rsid w:val="00CC0FE4"/>
    <w:rsid w:val="00CE1631"/>
    <w:rsid w:val="00CF1654"/>
    <w:rsid w:val="00CF7F5E"/>
    <w:rsid w:val="00D17636"/>
    <w:rsid w:val="00D17CF7"/>
    <w:rsid w:val="00D55E7B"/>
    <w:rsid w:val="00D62786"/>
    <w:rsid w:val="00D74FD3"/>
    <w:rsid w:val="00D81528"/>
    <w:rsid w:val="00D875E1"/>
    <w:rsid w:val="00D95CBC"/>
    <w:rsid w:val="00DA3805"/>
    <w:rsid w:val="00DA487E"/>
    <w:rsid w:val="00DC64C1"/>
    <w:rsid w:val="00DE1DA8"/>
    <w:rsid w:val="00E114A7"/>
    <w:rsid w:val="00E1759B"/>
    <w:rsid w:val="00E73170"/>
    <w:rsid w:val="00EA3440"/>
    <w:rsid w:val="00EB405E"/>
    <w:rsid w:val="00EB7770"/>
    <w:rsid w:val="00EE2079"/>
    <w:rsid w:val="00EF4E80"/>
    <w:rsid w:val="00F0330B"/>
    <w:rsid w:val="00F11666"/>
    <w:rsid w:val="00F2654E"/>
    <w:rsid w:val="00F31DB4"/>
    <w:rsid w:val="00F3213A"/>
    <w:rsid w:val="00F42EA6"/>
    <w:rsid w:val="00F63CCE"/>
    <w:rsid w:val="00F95506"/>
    <w:rsid w:val="00FD38CF"/>
    <w:rsid w:val="00FF3D6E"/>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BD96438"/>
  <w15:chartTrackingRefBased/>
  <w15:docId w15:val="{C80C1B52-3D0E-42ED-83CC-2A715827F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5CBC"/>
    <w:pPr>
      <w:spacing w:before="120"/>
      <w:ind w:firstLine="720"/>
      <w:jc w:val="both"/>
    </w:pPr>
    <w:rPr>
      <w:rFonts w:eastAsiaTheme="minorHAnsi" w:cstheme="minorBidi"/>
      <w:sz w:val="24"/>
      <w:szCs w:val="22"/>
      <w:lang w:val="en-US" w:eastAsia="en-US" w:bidi="en-US"/>
    </w:rPr>
  </w:style>
  <w:style w:type="paragraph" w:styleId="Balk1">
    <w:name w:val="heading 1"/>
    <w:basedOn w:val="Normal"/>
    <w:next w:val="Normal"/>
    <w:link w:val="Balk1Char"/>
    <w:uiPriority w:val="9"/>
    <w:qFormat/>
    <w:pPr>
      <w:keepNext/>
      <w:spacing w:before="240" w:after="60"/>
      <w:outlineLvl w:val="0"/>
    </w:pPr>
    <w:rPr>
      <w:rFonts w:cs="Arial"/>
      <w:b/>
      <w:bCs/>
      <w:kern w:val="32"/>
      <w:sz w:val="28"/>
      <w:szCs w:val="32"/>
    </w:rPr>
  </w:style>
  <w:style w:type="paragraph" w:styleId="Balk2">
    <w:name w:val="heading 2"/>
    <w:basedOn w:val="Normal"/>
    <w:next w:val="Normal"/>
    <w:link w:val="Balk2Char"/>
    <w:uiPriority w:val="9"/>
    <w:qFormat/>
    <w:pPr>
      <w:keepNext/>
      <w:spacing w:before="240" w:after="60"/>
      <w:outlineLvl w:val="1"/>
    </w:pPr>
    <w:rPr>
      <w:rFonts w:cs="Arial"/>
      <w:b/>
      <w:bCs/>
      <w:i/>
      <w:iCs/>
      <w:szCs w:val="28"/>
    </w:rPr>
  </w:style>
  <w:style w:type="paragraph" w:styleId="Balk3">
    <w:name w:val="heading 3"/>
    <w:basedOn w:val="Normal"/>
    <w:next w:val="Normal"/>
    <w:link w:val="Balk3Char"/>
    <w:uiPriority w:val="9"/>
    <w:qFormat/>
    <w:pPr>
      <w:keepNext/>
      <w:spacing w:before="240" w:after="60"/>
      <w:outlineLvl w:val="2"/>
    </w:pPr>
    <w:rPr>
      <w:rFonts w:cs="Arial"/>
      <w:b/>
      <w:bCs/>
      <w:szCs w:val="26"/>
    </w:rPr>
  </w:style>
  <w:style w:type="paragraph" w:styleId="Balk4">
    <w:name w:val="heading 4"/>
    <w:basedOn w:val="Normal"/>
    <w:next w:val="Normal"/>
    <w:link w:val="Balk4Char"/>
    <w:uiPriority w:val="9"/>
    <w:unhideWhenUsed/>
    <w:qFormat/>
    <w:rsid w:val="00D95CBC"/>
    <w:pPr>
      <w:spacing w:before="240" w:after="120"/>
      <w:ind w:left="720" w:hanging="720"/>
      <w:outlineLvl w:val="3"/>
    </w:pPr>
    <w:rPr>
      <w:rFonts w:eastAsiaTheme="majorEastAsia" w:cstheme="majorBidi"/>
      <w:b/>
      <w:bCs/>
      <w:iCs/>
    </w:rPr>
  </w:style>
  <w:style w:type="paragraph" w:styleId="Balk5">
    <w:name w:val="heading 5"/>
    <w:basedOn w:val="Normal"/>
    <w:next w:val="Normal"/>
    <w:link w:val="Balk5Char"/>
    <w:uiPriority w:val="9"/>
    <w:unhideWhenUsed/>
    <w:qFormat/>
    <w:rsid w:val="00D95CBC"/>
    <w:pPr>
      <w:spacing w:before="240" w:after="120"/>
      <w:ind w:left="720" w:hanging="720"/>
      <w:outlineLvl w:val="4"/>
    </w:pPr>
    <w:rPr>
      <w:rFonts w:eastAsiaTheme="majorEastAsia" w:cstheme="majorBidi"/>
      <w:b/>
      <w:bCs/>
    </w:rPr>
  </w:style>
  <w:style w:type="paragraph" w:styleId="Balk6">
    <w:name w:val="heading 6"/>
    <w:basedOn w:val="Normal"/>
    <w:next w:val="Normal"/>
    <w:link w:val="Balk6Char"/>
    <w:qFormat/>
    <w:rsid w:val="00D95CBC"/>
    <w:pPr>
      <w:keepNext/>
      <w:spacing w:after="120"/>
      <w:outlineLvl w:val="5"/>
    </w:pPr>
    <w:rPr>
      <w:b/>
      <w:bCs/>
    </w:rPr>
  </w:style>
  <w:style w:type="paragraph" w:styleId="Balk7">
    <w:name w:val="heading 7"/>
    <w:basedOn w:val="Normal"/>
    <w:next w:val="Normal"/>
    <w:link w:val="Balk7Char"/>
    <w:uiPriority w:val="9"/>
    <w:qFormat/>
    <w:rsid w:val="00D95CBC"/>
    <w:pPr>
      <w:spacing w:before="240" w:after="60"/>
      <w:outlineLvl w:val="6"/>
    </w:pPr>
    <w:rPr>
      <w:rFonts w:ascii="Calibri" w:eastAsia="Times New Roman" w:hAnsi="Calibri" w:cs="Times New Roman"/>
    </w:rPr>
  </w:style>
  <w:style w:type="paragraph" w:styleId="Balk8">
    <w:name w:val="heading 8"/>
    <w:basedOn w:val="Normal"/>
    <w:next w:val="Normal"/>
    <w:link w:val="Balk8Char"/>
    <w:qFormat/>
    <w:rsid w:val="00D95CBC"/>
    <w:pPr>
      <w:keepNext/>
      <w:overflowPunct w:val="0"/>
      <w:autoSpaceDE w:val="0"/>
      <w:autoSpaceDN w:val="0"/>
      <w:adjustRightInd w:val="0"/>
      <w:ind w:firstLine="360"/>
      <w:textAlignment w:val="baseline"/>
      <w:outlineLvl w:val="7"/>
    </w:pPr>
    <w:rPr>
      <w:rFonts w:ascii="Arial" w:hAnsi="Arial"/>
      <w:b/>
      <w:color w:val="000000"/>
      <w:szCs w:val="20"/>
    </w:rPr>
  </w:style>
  <w:style w:type="paragraph" w:styleId="Balk9">
    <w:name w:val="heading 9"/>
    <w:basedOn w:val="Normal"/>
    <w:next w:val="Normal"/>
    <w:link w:val="Balk9Char"/>
    <w:qFormat/>
    <w:rsid w:val="00D95CBC"/>
    <w:pPr>
      <w:overflowPunct w:val="0"/>
      <w:autoSpaceDE w:val="0"/>
      <w:autoSpaceDN w:val="0"/>
      <w:adjustRightInd w:val="0"/>
      <w:spacing w:before="240" w:after="60"/>
      <w:textAlignment w:val="baseline"/>
      <w:outlineLvl w:val="8"/>
    </w:pPr>
    <w:rPr>
      <w:rFonts w:ascii="Cambria" w:hAnsi="Cambria"/>
      <w:sz w:val="22"/>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aliases w:val=" Char"/>
    <w:basedOn w:val="Normal"/>
    <w:pPr>
      <w:tabs>
        <w:tab w:val="center" w:pos="4153"/>
        <w:tab w:val="right" w:pos="8306"/>
      </w:tabs>
    </w:pPr>
  </w:style>
  <w:style w:type="paragraph" w:styleId="AltBilgi">
    <w:name w:val="footer"/>
    <w:basedOn w:val="Normal"/>
    <w:link w:val="AltBilgiChar"/>
    <w:pPr>
      <w:tabs>
        <w:tab w:val="center" w:pos="4153"/>
        <w:tab w:val="right" w:pos="8306"/>
      </w:tabs>
    </w:pPr>
    <w:rPr>
      <w:color w:val="000000"/>
      <w:sz w:val="16"/>
    </w:rPr>
  </w:style>
  <w:style w:type="character" w:styleId="SayfaNumaras">
    <w:name w:val="page number"/>
    <w:basedOn w:val="VarsaylanParagrafYazTipi"/>
  </w:style>
  <w:style w:type="table" w:styleId="TabloKlavuzu">
    <w:name w:val="Table Grid"/>
    <w:basedOn w:val="NormalTablo"/>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bold">
    <w:name w:val="Footer bold"/>
    <w:basedOn w:val="AltBilgi"/>
    <w:pPr>
      <w:jc w:val="center"/>
    </w:pPr>
    <w:rPr>
      <w:rFonts w:cs="Arial"/>
      <w:b/>
      <w:caps/>
      <w:sz w:val="18"/>
      <w:szCs w:val="18"/>
    </w:rPr>
  </w:style>
  <w:style w:type="paragraph" w:customStyle="1" w:styleId="Maintitle">
    <w:name w:val="Main title"/>
    <w:basedOn w:val="Normal"/>
    <w:next w:val="Normal"/>
    <w:rPr>
      <w:b/>
      <w:sz w:val="28"/>
      <w:lang w:val="fi-FI"/>
    </w:rPr>
  </w:style>
  <w:style w:type="paragraph" w:customStyle="1" w:styleId="intended">
    <w:name w:val="intended"/>
    <w:basedOn w:val="Normal"/>
    <w:pPr>
      <w:ind w:left="2608"/>
    </w:pPr>
    <w:rPr>
      <w:lang w:val="fi-FI"/>
    </w:rPr>
  </w:style>
  <w:style w:type="paragraph" w:customStyle="1" w:styleId="Intendedsmall">
    <w:name w:val="Intended_small"/>
    <w:basedOn w:val="intended"/>
  </w:style>
  <w:style w:type="character" w:customStyle="1" w:styleId="Normalsmall">
    <w:name w:val="Normal_small"/>
    <w:rPr>
      <w:rFonts w:ascii="Arial" w:hAnsi="Arial"/>
      <w:sz w:val="20"/>
    </w:rPr>
  </w:style>
  <w:style w:type="paragraph" w:styleId="Altyaz">
    <w:name w:val="Subtitle"/>
    <w:basedOn w:val="Normal"/>
    <w:qFormat/>
    <w:pPr>
      <w:spacing w:after="60"/>
      <w:outlineLvl w:val="1"/>
    </w:pPr>
    <w:rPr>
      <w:rFonts w:cs="Arial"/>
      <w:b/>
      <w:szCs w:val="24"/>
    </w:rPr>
  </w:style>
  <w:style w:type="paragraph" w:styleId="BalonMetni">
    <w:name w:val="Balloon Text"/>
    <w:basedOn w:val="Normal"/>
    <w:link w:val="BalonMetniChar"/>
    <w:rsid w:val="00CF1654"/>
    <w:rPr>
      <w:rFonts w:ascii="Tahoma" w:hAnsi="Tahoma" w:cs="Tahoma"/>
      <w:sz w:val="16"/>
      <w:szCs w:val="16"/>
    </w:rPr>
  </w:style>
  <w:style w:type="character" w:customStyle="1" w:styleId="BalonMetniChar">
    <w:name w:val="Balon Metni Char"/>
    <w:basedOn w:val="VarsaylanParagrafYazTipi"/>
    <w:link w:val="BalonMetni"/>
    <w:rsid w:val="00CF1654"/>
    <w:rPr>
      <w:rFonts w:ascii="Tahoma" w:hAnsi="Tahoma" w:cs="Tahoma"/>
      <w:sz w:val="16"/>
      <w:szCs w:val="16"/>
      <w:lang w:val="en-AU" w:eastAsia="en-US"/>
    </w:rPr>
  </w:style>
  <w:style w:type="character" w:customStyle="1" w:styleId="Balk4Char">
    <w:name w:val="Başlık 4 Char"/>
    <w:basedOn w:val="VarsaylanParagrafYazTipi"/>
    <w:link w:val="Balk4"/>
    <w:uiPriority w:val="9"/>
    <w:rsid w:val="00D95CBC"/>
    <w:rPr>
      <w:rFonts w:eastAsiaTheme="majorEastAsia" w:cstheme="majorBidi"/>
      <w:b/>
      <w:bCs/>
      <w:iCs/>
      <w:sz w:val="24"/>
      <w:szCs w:val="22"/>
      <w:lang w:val="en-US" w:eastAsia="en-US" w:bidi="en-US"/>
    </w:rPr>
  </w:style>
  <w:style w:type="character" w:customStyle="1" w:styleId="Balk5Char">
    <w:name w:val="Başlık 5 Char"/>
    <w:basedOn w:val="VarsaylanParagrafYazTipi"/>
    <w:link w:val="Balk5"/>
    <w:uiPriority w:val="9"/>
    <w:rsid w:val="00D95CBC"/>
    <w:rPr>
      <w:rFonts w:eastAsiaTheme="majorEastAsia" w:cstheme="majorBidi"/>
      <w:b/>
      <w:bCs/>
      <w:sz w:val="24"/>
      <w:szCs w:val="22"/>
      <w:lang w:val="en-US" w:eastAsia="en-US" w:bidi="en-US"/>
    </w:rPr>
  </w:style>
  <w:style w:type="character" w:customStyle="1" w:styleId="Balk6Char">
    <w:name w:val="Başlık 6 Char"/>
    <w:basedOn w:val="VarsaylanParagrafYazTipi"/>
    <w:link w:val="Balk6"/>
    <w:rsid w:val="00D95CBC"/>
    <w:rPr>
      <w:rFonts w:eastAsiaTheme="minorHAnsi" w:cstheme="minorBidi"/>
      <w:b/>
      <w:bCs/>
      <w:sz w:val="24"/>
      <w:szCs w:val="22"/>
      <w:lang w:val="en-US" w:eastAsia="en-US" w:bidi="en-US"/>
    </w:rPr>
  </w:style>
  <w:style w:type="character" w:customStyle="1" w:styleId="Balk7Char">
    <w:name w:val="Başlık 7 Char"/>
    <w:basedOn w:val="VarsaylanParagrafYazTipi"/>
    <w:link w:val="Balk7"/>
    <w:uiPriority w:val="9"/>
    <w:rsid w:val="00D95CBC"/>
    <w:rPr>
      <w:rFonts w:ascii="Calibri" w:hAnsi="Calibri"/>
      <w:sz w:val="24"/>
      <w:szCs w:val="22"/>
      <w:lang w:val="en-US" w:eastAsia="en-US" w:bidi="en-US"/>
    </w:rPr>
  </w:style>
  <w:style w:type="character" w:customStyle="1" w:styleId="Balk8Char">
    <w:name w:val="Başlık 8 Char"/>
    <w:basedOn w:val="VarsaylanParagrafYazTipi"/>
    <w:link w:val="Balk8"/>
    <w:rsid w:val="00D95CBC"/>
    <w:rPr>
      <w:rFonts w:ascii="Arial" w:eastAsiaTheme="minorHAnsi" w:hAnsi="Arial" w:cstheme="minorBidi"/>
      <w:b/>
      <w:color w:val="000000"/>
      <w:sz w:val="24"/>
      <w:lang w:val="en-US" w:eastAsia="en-US" w:bidi="en-US"/>
    </w:rPr>
  </w:style>
  <w:style w:type="character" w:customStyle="1" w:styleId="Balk9Char">
    <w:name w:val="Başlık 9 Char"/>
    <w:basedOn w:val="VarsaylanParagrafYazTipi"/>
    <w:link w:val="Balk9"/>
    <w:rsid w:val="00D95CBC"/>
    <w:rPr>
      <w:rFonts w:ascii="Cambria" w:eastAsiaTheme="minorHAnsi" w:hAnsi="Cambria" w:cstheme="minorBidi"/>
      <w:sz w:val="22"/>
      <w:szCs w:val="22"/>
      <w:lang w:val="en-GB" w:eastAsia="en-US" w:bidi="en-US"/>
    </w:rPr>
  </w:style>
  <w:style w:type="character" w:customStyle="1" w:styleId="Balk1Char">
    <w:name w:val="Başlık 1 Char"/>
    <w:basedOn w:val="VarsaylanParagrafYazTipi"/>
    <w:link w:val="Balk1"/>
    <w:uiPriority w:val="9"/>
    <w:rsid w:val="00D95CBC"/>
    <w:rPr>
      <w:rFonts w:ascii="Arial" w:hAnsi="Arial" w:cs="Arial"/>
      <w:b/>
      <w:bCs/>
      <w:kern w:val="32"/>
      <w:sz w:val="28"/>
      <w:szCs w:val="32"/>
      <w:lang w:val="en-AU" w:eastAsia="en-US"/>
    </w:rPr>
  </w:style>
  <w:style w:type="paragraph" w:customStyle="1" w:styleId="CharCharCharCharCharCharCharCharChar">
    <w:name w:val="Char Char Char Char Char Char Char Char Char"/>
    <w:basedOn w:val="Balk2"/>
    <w:rsid w:val="00D95CBC"/>
    <w:pPr>
      <w:keepNext w:val="0"/>
      <w:numPr>
        <w:ilvl w:val="1"/>
        <w:numId w:val="34"/>
      </w:numPr>
      <w:spacing w:after="120"/>
      <w:contextualSpacing/>
    </w:pPr>
    <w:rPr>
      <w:rFonts w:eastAsiaTheme="majorEastAsia" w:cstheme="majorBidi"/>
      <w:iCs w:val="0"/>
      <w:lang w:val="tr-TR"/>
    </w:rPr>
  </w:style>
  <w:style w:type="character" w:styleId="Kpr">
    <w:name w:val="Hyperlink"/>
    <w:uiPriority w:val="99"/>
    <w:rsid w:val="00D95CBC"/>
    <w:rPr>
      <w:color w:val="0000FF"/>
      <w:u w:val="single"/>
    </w:rPr>
  </w:style>
  <w:style w:type="character" w:customStyle="1" w:styleId="AltBilgiChar">
    <w:name w:val="Alt Bilgi Char"/>
    <w:link w:val="AltBilgi"/>
    <w:rsid w:val="00D95CBC"/>
    <w:rPr>
      <w:rFonts w:ascii="Arial" w:hAnsi="Arial"/>
      <w:color w:val="000000"/>
      <w:sz w:val="16"/>
      <w:lang w:val="en-AU" w:eastAsia="en-US"/>
    </w:rPr>
  </w:style>
  <w:style w:type="paragraph" w:styleId="DipnotMetni">
    <w:name w:val="footnote text"/>
    <w:basedOn w:val="Normal"/>
    <w:link w:val="DipnotMetniChar"/>
    <w:semiHidden/>
    <w:rsid w:val="00D95CBC"/>
    <w:rPr>
      <w:sz w:val="20"/>
      <w:szCs w:val="20"/>
    </w:rPr>
  </w:style>
  <w:style w:type="character" w:customStyle="1" w:styleId="DipnotMetniChar">
    <w:name w:val="Dipnot Metni Char"/>
    <w:basedOn w:val="VarsaylanParagrafYazTipi"/>
    <w:link w:val="DipnotMetni"/>
    <w:semiHidden/>
    <w:rsid w:val="00D95CBC"/>
    <w:rPr>
      <w:rFonts w:eastAsiaTheme="minorHAnsi" w:cstheme="minorBidi"/>
      <w:lang w:val="en-US" w:eastAsia="en-US" w:bidi="en-US"/>
    </w:rPr>
  </w:style>
  <w:style w:type="character" w:styleId="DipnotBavurusu">
    <w:name w:val="footnote reference"/>
    <w:semiHidden/>
    <w:rsid w:val="00D95CBC"/>
    <w:rPr>
      <w:vertAlign w:val="superscript"/>
    </w:rPr>
  </w:style>
  <w:style w:type="character" w:customStyle="1" w:styleId="Style11pt">
    <w:name w:val="Style 11 pt"/>
    <w:rsid w:val="00D95CBC"/>
    <w:rPr>
      <w:sz w:val="22"/>
    </w:rPr>
  </w:style>
  <w:style w:type="paragraph" w:styleId="bekMetni">
    <w:name w:val="Block Text"/>
    <w:basedOn w:val="Normal"/>
    <w:rsid w:val="00D95CBC"/>
    <w:pPr>
      <w:autoSpaceDE w:val="0"/>
      <w:autoSpaceDN w:val="0"/>
      <w:adjustRightInd w:val="0"/>
      <w:ind w:left="113" w:right="113"/>
      <w:jc w:val="center"/>
    </w:pPr>
    <w:rPr>
      <w:rFonts w:ascii="Arial" w:hAnsi="Arial" w:cs="Arial"/>
      <w:sz w:val="18"/>
      <w:szCs w:val="18"/>
      <w:lang w:val="de-DE" w:eastAsia="en-GB"/>
    </w:rPr>
  </w:style>
  <w:style w:type="paragraph" w:customStyle="1" w:styleId="Annexetitle">
    <w:name w:val="Annexe_title"/>
    <w:basedOn w:val="Balk1"/>
    <w:next w:val="Normal"/>
    <w:autoRedefine/>
    <w:rsid w:val="00D95CBC"/>
    <w:pPr>
      <w:keepNext w:val="0"/>
      <w:tabs>
        <w:tab w:val="left" w:pos="1701"/>
        <w:tab w:val="left" w:pos="2552"/>
      </w:tabs>
      <w:spacing w:before="0" w:after="120"/>
      <w:contextualSpacing/>
      <w:jc w:val="center"/>
      <w:outlineLvl w:val="9"/>
    </w:pPr>
    <w:rPr>
      <w:rFonts w:eastAsiaTheme="majorEastAsia" w:cstheme="majorBidi"/>
      <w:caps/>
      <w:kern w:val="0"/>
      <w:sz w:val="20"/>
      <w:szCs w:val="28"/>
      <w:lang w:val="tr-TR"/>
    </w:rPr>
  </w:style>
  <w:style w:type="paragraph" w:styleId="NormalWeb">
    <w:name w:val="Normal (Web)"/>
    <w:basedOn w:val="Normal"/>
    <w:uiPriority w:val="99"/>
    <w:rsid w:val="00D95CBC"/>
    <w:pPr>
      <w:spacing w:before="100" w:beforeAutospacing="1" w:after="100" w:afterAutospacing="1"/>
    </w:pPr>
  </w:style>
  <w:style w:type="paragraph" w:customStyle="1" w:styleId="BodyText22">
    <w:name w:val="Body Text 22"/>
    <w:basedOn w:val="Normal"/>
    <w:rsid w:val="00D95CBC"/>
    <w:pPr>
      <w:overflowPunct w:val="0"/>
      <w:autoSpaceDE w:val="0"/>
      <w:autoSpaceDN w:val="0"/>
      <w:adjustRightInd w:val="0"/>
      <w:spacing w:after="60"/>
      <w:ind w:firstLine="340"/>
      <w:textAlignment w:val="baseline"/>
    </w:pPr>
    <w:rPr>
      <w:b/>
      <w:color w:val="000000"/>
      <w:sz w:val="20"/>
      <w:szCs w:val="20"/>
    </w:rPr>
  </w:style>
  <w:style w:type="paragraph" w:styleId="GvdeMetni">
    <w:name w:val="Body Text"/>
    <w:basedOn w:val="Normal"/>
    <w:link w:val="GvdeMetniChar"/>
    <w:rsid w:val="00D95CBC"/>
    <w:rPr>
      <w:szCs w:val="20"/>
      <w:lang w:val="sv-SE" w:eastAsia="en-GB"/>
    </w:rPr>
  </w:style>
  <w:style w:type="character" w:customStyle="1" w:styleId="GvdeMetniChar">
    <w:name w:val="Gövde Metni Char"/>
    <w:basedOn w:val="VarsaylanParagrafYazTipi"/>
    <w:link w:val="GvdeMetni"/>
    <w:rsid w:val="00D95CBC"/>
    <w:rPr>
      <w:rFonts w:eastAsiaTheme="minorHAnsi" w:cstheme="minorBidi"/>
      <w:sz w:val="24"/>
      <w:lang w:val="sv-SE" w:eastAsia="en-GB" w:bidi="en-US"/>
    </w:rPr>
  </w:style>
  <w:style w:type="character" w:styleId="Vurgu">
    <w:name w:val="Emphasis"/>
    <w:qFormat/>
    <w:rsid w:val="00D95CBC"/>
    <w:rPr>
      <w:i/>
    </w:rPr>
  </w:style>
  <w:style w:type="character" w:styleId="Gl">
    <w:name w:val="Strong"/>
    <w:qFormat/>
    <w:rsid w:val="00D95CBC"/>
    <w:rPr>
      <w:b/>
    </w:rPr>
  </w:style>
  <w:style w:type="paragraph" w:styleId="GvdeMetni2">
    <w:name w:val="Body Text 2"/>
    <w:basedOn w:val="Normal"/>
    <w:link w:val="GvdeMetni2Char"/>
    <w:rsid w:val="00D95CBC"/>
    <w:pPr>
      <w:overflowPunct w:val="0"/>
      <w:autoSpaceDE w:val="0"/>
      <w:autoSpaceDN w:val="0"/>
      <w:adjustRightInd w:val="0"/>
      <w:spacing w:after="120" w:line="480" w:lineRule="auto"/>
      <w:textAlignment w:val="baseline"/>
    </w:pPr>
    <w:rPr>
      <w:rFonts w:ascii="Arial" w:hAnsi="Arial"/>
      <w:szCs w:val="20"/>
      <w:lang w:val="en-GB"/>
    </w:rPr>
  </w:style>
  <w:style w:type="character" w:customStyle="1" w:styleId="GvdeMetni2Char">
    <w:name w:val="Gövde Metni 2 Char"/>
    <w:basedOn w:val="VarsaylanParagrafYazTipi"/>
    <w:link w:val="GvdeMetni2"/>
    <w:rsid w:val="00D95CBC"/>
    <w:rPr>
      <w:rFonts w:ascii="Arial" w:eastAsiaTheme="minorHAnsi" w:hAnsi="Arial" w:cstheme="minorBidi"/>
      <w:sz w:val="24"/>
      <w:lang w:val="en-GB" w:eastAsia="en-US" w:bidi="en-US"/>
    </w:rPr>
  </w:style>
  <w:style w:type="paragraph" w:styleId="GvdeMetni3">
    <w:name w:val="Body Text 3"/>
    <w:basedOn w:val="Normal"/>
    <w:link w:val="GvdeMetni3Char"/>
    <w:rsid w:val="00D95CBC"/>
    <w:pPr>
      <w:spacing w:after="120"/>
    </w:pPr>
    <w:rPr>
      <w:sz w:val="16"/>
      <w:szCs w:val="16"/>
    </w:rPr>
  </w:style>
  <w:style w:type="character" w:customStyle="1" w:styleId="GvdeMetni3Char">
    <w:name w:val="Gövde Metni 3 Char"/>
    <w:basedOn w:val="VarsaylanParagrafYazTipi"/>
    <w:link w:val="GvdeMetni3"/>
    <w:rsid w:val="00D95CBC"/>
    <w:rPr>
      <w:rFonts w:eastAsiaTheme="minorHAnsi" w:cstheme="minorBidi"/>
      <w:sz w:val="16"/>
      <w:szCs w:val="16"/>
      <w:lang w:val="en-US" w:eastAsia="en-US" w:bidi="en-US"/>
    </w:rPr>
  </w:style>
  <w:style w:type="paragraph" w:styleId="GvdeMetniGirintisi">
    <w:name w:val="Body Text Indent"/>
    <w:basedOn w:val="Normal"/>
    <w:link w:val="GvdeMetniGirintisiChar"/>
    <w:rsid w:val="00D95CBC"/>
    <w:pPr>
      <w:spacing w:after="120"/>
      <w:ind w:left="283"/>
    </w:pPr>
  </w:style>
  <w:style w:type="character" w:customStyle="1" w:styleId="GvdeMetniGirintisiChar">
    <w:name w:val="Gövde Metni Girintisi Char"/>
    <w:basedOn w:val="VarsaylanParagrafYazTipi"/>
    <w:link w:val="GvdeMetniGirintisi"/>
    <w:rsid w:val="00D95CBC"/>
    <w:rPr>
      <w:rFonts w:eastAsiaTheme="minorHAnsi" w:cstheme="minorBidi"/>
      <w:sz w:val="24"/>
      <w:szCs w:val="22"/>
      <w:lang w:val="en-US" w:eastAsia="en-US" w:bidi="en-US"/>
    </w:rPr>
  </w:style>
  <w:style w:type="paragraph" w:styleId="GvdeMetniGirintisi3">
    <w:name w:val="Body Text Indent 3"/>
    <w:basedOn w:val="Normal"/>
    <w:link w:val="GvdeMetniGirintisi3Char"/>
    <w:rsid w:val="00D95CBC"/>
    <w:pPr>
      <w:spacing w:after="120"/>
      <w:ind w:left="283"/>
    </w:pPr>
    <w:rPr>
      <w:sz w:val="16"/>
      <w:szCs w:val="16"/>
    </w:rPr>
  </w:style>
  <w:style w:type="character" w:customStyle="1" w:styleId="GvdeMetniGirintisi3Char">
    <w:name w:val="Gövde Metni Girintisi 3 Char"/>
    <w:basedOn w:val="VarsaylanParagrafYazTipi"/>
    <w:link w:val="GvdeMetniGirintisi3"/>
    <w:rsid w:val="00D95CBC"/>
    <w:rPr>
      <w:rFonts w:eastAsiaTheme="minorHAnsi" w:cstheme="minorBidi"/>
      <w:sz w:val="16"/>
      <w:szCs w:val="16"/>
      <w:lang w:val="en-US" w:eastAsia="en-US" w:bidi="en-US"/>
    </w:rPr>
  </w:style>
  <w:style w:type="paragraph" w:customStyle="1" w:styleId="Text1">
    <w:name w:val="Text 1"/>
    <w:basedOn w:val="Normal"/>
    <w:rsid w:val="00D95CBC"/>
    <w:pPr>
      <w:spacing w:after="240"/>
      <w:ind w:left="482"/>
    </w:pPr>
    <w:rPr>
      <w:szCs w:val="20"/>
      <w:lang w:val="en-GB" w:eastAsia="en-GB"/>
    </w:rPr>
  </w:style>
  <w:style w:type="paragraph" w:styleId="ListeNumaras">
    <w:name w:val="List Number"/>
    <w:basedOn w:val="Normal"/>
    <w:rsid w:val="00D95CBC"/>
    <w:pPr>
      <w:numPr>
        <w:numId w:val="16"/>
      </w:numPr>
      <w:tabs>
        <w:tab w:val="clear" w:pos="993"/>
        <w:tab w:val="num" w:pos="1249"/>
      </w:tabs>
      <w:spacing w:after="240"/>
      <w:ind w:left="1249"/>
    </w:pPr>
    <w:rPr>
      <w:szCs w:val="20"/>
      <w:lang w:val="en-GB"/>
    </w:rPr>
  </w:style>
  <w:style w:type="paragraph" w:customStyle="1" w:styleId="ListNumberLevel2">
    <w:name w:val="List Number (Level 2)"/>
    <w:basedOn w:val="Normal"/>
    <w:rsid w:val="00D95CBC"/>
    <w:pPr>
      <w:numPr>
        <w:ilvl w:val="1"/>
        <w:numId w:val="16"/>
      </w:numPr>
      <w:spacing w:after="240"/>
    </w:pPr>
    <w:rPr>
      <w:szCs w:val="20"/>
      <w:lang w:val="en-GB"/>
    </w:rPr>
  </w:style>
  <w:style w:type="paragraph" w:customStyle="1" w:styleId="ListNumberLevel3">
    <w:name w:val="List Number (Level 3)"/>
    <w:basedOn w:val="Normal"/>
    <w:rsid w:val="00D95CBC"/>
    <w:pPr>
      <w:numPr>
        <w:ilvl w:val="2"/>
        <w:numId w:val="16"/>
      </w:numPr>
      <w:spacing w:after="240"/>
    </w:pPr>
    <w:rPr>
      <w:szCs w:val="20"/>
      <w:lang w:val="en-GB"/>
    </w:rPr>
  </w:style>
  <w:style w:type="paragraph" w:customStyle="1" w:styleId="ListNumberLevel4">
    <w:name w:val="List Number (Level 4)"/>
    <w:basedOn w:val="Normal"/>
    <w:rsid w:val="00D95CBC"/>
    <w:pPr>
      <w:numPr>
        <w:ilvl w:val="3"/>
        <w:numId w:val="16"/>
      </w:numPr>
      <w:spacing w:after="240"/>
    </w:pPr>
    <w:rPr>
      <w:szCs w:val="20"/>
      <w:lang w:val="en-GB"/>
    </w:rPr>
  </w:style>
  <w:style w:type="paragraph" w:customStyle="1" w:styleId="text-3mezera">
    <w:name w:val="text - 3 mezera"/>
    <w:basedOn w:val="Normal"/>
    <w:rsid w:val="00D95CBC"/>
    <w:pPr>
      <w:widowControl w:val="0"/>
      <w:spacing w:before="60" w:line="240" w:lineRule="exact"/>
    </w:pPr>
    <w:rPr>
      <w:rFonts w:ascii="Arial" w:hAnsi="Arial" w:cs="Arial"/>
      <w:snapToGrid w:val="0"/>
      <w:lang w:val="cs-CZ"/>
    </w:rPr>
  </w:style>
  <w:style w:type="paragraph" w:customStyle="1" w:styleId="text">
    <w:name w:val="text"/>
    <w:rsid w:val="00D95CBC"/>
    <w:pPr>
      <w:widowControl w:val="0"/>
      <w:spacing w:before="240" w:line="240" w:lineRule="exact"/>
      <w:jc w:val="both"/>
    </w:pPr>
    <w:rPr>
      <w:rFonts w:ascii="Arial" w:hAnsi="Arial"/>
      <w:snapToGrid w:val="0"/>
      <w:sz w:val="24"/>
      <w:lang w:val="cs-CZ" w:eastAsia="en-US"/>
    </w:rPr>
  </w:style>
  <w:style w:type="paragraph" w:customStyle="1" w:styleId="titredoc">
    <w:name w:val="titre doc"/>
    <w:basedOn w:val="Normal"/>
    <w:next w:val="Normal"/>
    <w:rsid w:val="00D95CBC"/>
    <w:pPr>
      <w:spacing w:after="240"/>
      <w:jc w:val="center"/>
    </w:pPr>
    <w:rPr>
      <w:rFonts w:ascii="Arial" w:hAnsi="Arial"/>
      <w:bCs/>
      <w:sz w:val="28"/>
      <w:szCs w:val="20"/>
      <w:lang w:val="en-GB" w:eastAsia="en-GB"/>
    </w:rPr>
  </w:style>
  <w:style w:type="paragraph" w:customStyle="1" w:styleId="formtenderbox">
    <w:name w:val="formtenderbox"/>
    <w:basedOn w:val="Normal"/>
    <w:rsid w:val="00D95CBC"/>
    <w:pPr>
      <w:tabs>
        <w:tab w:val="center" w:pos="1620"/>
        <w:tab w:val="center" w:pos="2340"/>
        <w:tab w:val="left" w:pos="2880"/>
        <w:tab w:val="left" w:leader="dot" w:pos="4320"/>
      </w:tabs>
      <w:spacing w:after="120"/>
    </w:pPr>
    <w:rPr>
      <w:rFonts w:ascii="Autumn" w:hAnsi="Autumn" w:cs="Autumn"/>
      <w:sz w:val="20"/>
      <w:szCs w:val="20"/>
      <w:lang w:val="en-GB"/>
    </w:rPr>
  </w:style>
  <w:style w:type="paragraph" w:customStyle="1" w:styleId="textcslovan">
    <w:name w:val="text císlovaný"/>
    <w:basedOn w:val="text"/>
    <w:rsid w:val="00D95CBC"/>
    <w:pPr>
      <w:ind w:left="567" w:hanging="567"/>
    </w:pPr>
  </w:style>
  <w:style w:type="paragraph" w:customStyle="1" w:styleId="Section">
    <w:name w:val="Section"/>
    <w:basedOn w:val="Normal"/>
    <w:rsid w:val="00D95CBC"/>
    <w:pPr>
      <w:widowControl w:val="0"/>
      <w:spacing w:line="360" w:lineRule="exact"/>
      <w:jc w:val="center"/>
    </w:pPr>
    <w:rPr>
      <w:rFonts w:ascii="Arial" w:hAnsi="Arial"/>
      <w:b/>
      <w:snapToGrid w:val="0"/>
      <w:sz w:val="32"/>
      <w:szCs w:val="20"/>
      <w:lang w:val="cs-CZ"/>
    </w:rPr>
  </w:style>
  <w:style w:type="paragraph" w:customStyle="1" w:styleId="tabulka">
    <w:name w:val="tabulka"/>
    <w:basedOn w:val="text-3mezera"/>
    <w:rsid w:val="00D95CBC"/>
    <w:pPr>
      <w:spacing w:before="120"/>
      <w:jc w:val="center"/>
    </w:pPr>
    <w:rPr>
      <w:rFonts w:cs="Times New Roman"/>
      <w:sz w:val="20"/>
      <w:szCs w:val="20"/>
    </w:rPr>
  </w:style>
  <w:style w:type="paragraph" w:customStyle="1" w:styleId="Blockquote">
    <w:name w:val="Blockquote"/>
    <w:basedOn w:val="Normal"/>
    <w:rsid w:val="00D95CBC"/>
    <w:pPr>
      <w:widowControl w:val="0"/>
      <w:spacing w:before="100" w:after="100"/>
      <w:ind w:left="360" w:right="360"/>
    </w:pPr>
    <w:rPr>
      <w:snapToGrid w:val="0"/>
      <w:szCs w:val="20"/>
    </w:rPr>
  </w:style>
  <w:style w:type="paragraph" w:styleId="KonuBal">
    <w:name w:val="Title"/>
    <w:basedOn w:val="Normal"/>
    <w:link w:val="KonuBalChar"/>
    <w:qFormat/>
    <w:rsid w:val="00D95CBC"/>
    <w:pPr>
      <w:widowControl w:val="0"/>
      <w:tabs>
        <w:tab w:val="left" w:pos="-720"/>
      </w:tabs>
      <w:suppressAutoHyphens/>
      <w:jc w:val="center"/>
    </w:pPr>
    <w:rPr>
      <w:b/>
      <w:sz w:val="48"/>
      <w:szCs w:val="20"/>
      <w:lang w:eastAsia="en-GB"/>
    </w:rPr>
  </w:style>
  <w:style w:type="character" w:customStyle="1" w:styleId="KonuBalChar">
    <w:name w:val="Konu Başlığı Char"/>
    <w:basedOn w:val="VarsaylanParagrafYazTipi"/>
    <w:link w:val="KonuBal"/>
    <w:rsid w:val="00D95CBC"/>
    <w:rPr>
      <w:rFonts w:eastAsiaTheme="minorHAnsi" w:cstheme="minorBidi"/>
      <w:b/>
      <w:sz w:val="48"/>
      <w:lang w:val="en-US" w:eastAsia="en-GB" w:bidi="en-US"/>
    </w:rPr>
  </w:style>
  <w:style w:type="character" w:customStyle="1" w:styleId="CharChar">
    <w:name w:val="Char Char"/>
    <w:rsid w:val="00D95CBC"/>
    <w:rPr>
      <w:rFonts w:ascii="Arial" w:hAnsi="Arial"/>
      <w:sz w:val="24"/>
      <w:szCs w:val="24"/>
      <w:u w:val="single"/>
      <w:lang w:val="en-GB" w:eastAsia="en-US" w:bidi="ar-SA"/>
    </w:rPr>
  </w:style>
  <w:style w:type="paragraph" w:customStyle="1" w:styleId="titlefront">
    <w:name w:val="title_front"/>
    <w:basedOn w:val="Normal"/>
    <w:rsid w:val="00D95CBC"/>
    <w:pPr>
      <w:spacing w:before="240"/>
      <w:ind w:left="1701"/>
      <w:jc w:val="right"/>
    </w:pPr>
    <w:rPr>
      <w:rFonts w:ascii="Optima" w:hAnsi="Optima"/>
      <w:b/>
      <w:snapToGrid w:val="0"/>
      <w:sz w:val="28"/>
      <w:szCs w:val="20"/>
    </w:rPr>
  </w:style>
  <w:style w:type="paragraph" w:customStyle="1" w:styleId="BodyText31">
    <w:name w:val="Body Text 31"/>
    <w:basedOn w:val="Normal"/>
    <w:rsid w:val="00D95CBC"/>
    <w:pPr>
      <w:overflowPunct w:val="0"/>
      <w:autoSpaceDE w:val="0"/>
      <w:autoSpaceDN w:val="0"/>
      <w:adjustRightInd w:val="0"/>
      <w:textAlignment w:val="baseline"/>
    </w:pPr>
    <w:rPr>
      <w:rFonts w:ascii="Arial" w:hAnsi="Arial"/>
      <w:szCs w:val="20"/>
    </w:rPr>
  </w:style>
  <w:style w:type="paragraph" w:styleId="TBal">
    <w:name w:val="TOC Heading"/>
    <w:basedOn w:val="Balk1"/>
    <w:next w:val="Normal"/>
    <w:uiPriority w:val="39"/>
    <w:qFormat/>
    <w:rsid w:val="00D95CBC"/>
    <w:pPr>
      <w:keepNext w:val="0"/>
      <w:keepLines/>
      <w:spacing w:before="480" w:after="120" w:line="276" w:lineRule="auto"/>
      <w:contextualSpacing/>
      <w:outlineLvl w:val="9"/>
    </w:pPr>
    <w:rPr>
      <w:rFonts w:ascii="Cambria" w:hAnsi="Cambria" w:cs="Times New Roman"/>
      <w:bCs w:val="0"/>
      <w:color w:val="365F91"/>
      <w:kern w:val="0"/>
      <w:sz w:val="24"/>
      <w:szCs w:val="28"/>
      <w:lang w:val="tr-TR"/>
    </w:rPr>
  </w:style>
  <w:style w:type="paragraph" w:styleId="T1">
    <w:name w:val="toc 1"/>
    <w:basedOn w:val="Normal"/>
    <w:next w:val="Normal"/>
    <w:autoRedefine/>
    <w:uiPriority w:val="39"/>
    <w:unhideWhenUsed/>
    <w:rsid w:val="00D95CBC"/>
    <w:pPr>
      <w:tabs>
        <w:tab w:val="left" w:pos="1200"/>
        <w:tab w:val="right" w:leader="dot" w:pos="9062"/>
      </w:tabs>
      <w:spacing w:after="120"/>
      <w:ind w:left="1191" w:hanging="454"/>
      <w:jc w:val="left"/>
    </w:pPr>
    <w:rPr>
      <w:rFonts w:cs="Times New Roman"/>
      <w:b/>
      <w:bCs/>
      <w:caps/>
      <w:noProof/>
      <w:kern w:val="32"/>
      <w:sz w:val="20"/>
      <w:szCs w:val="20"/>
      <w:lang w:val="tr-TR"/>
    </w:rPr>
  </w:style>
  <w:style w:type="paragraph" w:styleId="T2">
    <w:name w:val="toc 2"/>
    <w:basedOn w:val="Normal"/>
    <w:next w:val="Normal"/>
    <w:autoRedefine/>
    <w:uiPriority w:val="39"/>
    <w:unhideWhenUsed/>
    <w:rsid w:val="00D95CBC"/>
    <w:pPr>
      <w:tabs>
        <w:tab w:val="left" w:pos="1680"/>
        <w:tab w:val="right" w:leader="dot" w:pos="9062"/>
      </w:tabs>
      <w:spacing w:before="0"/>
      <w:ind w:left="240"/>
      <w:jc w:val="left"/>
    </w:pPr>
    <w:rPr>
      <w:rFonts w:cs="Times New Roman"/>
      <w:smallCaps/>
      <w:noProof/>
      <w:sz w:val="20"/>
      <w:szCs w:val="20"/>
    </w:rPr>
  </w:style>
  <w:style w:type="paragraph" w:styleId="T3">
    <w:name w:val="toc 3"/>
    <w:basedOn w:val="Normal"/>
    <w:next w:val="Normal"/>
    <w:autoRedefine/>
    <w:uiPriority w:val="39"/>
    <w:unhideWhenUsed/>
    <w:rsid w:val="00D95CBC"/>
    <w:pPr>
      <w:tabs>
        <w:tab w:val="left" w:pos="1920"/>
        <w:tab w:val="right" w:leader="dot" w:pos="9062"/>
      </w:tabs>
      <w:spacing w:before="0"/>
      <w:ind w:left="480"/>
      <w:jc w:val="left"/>
    </w:pPr>
    <w:rPr>
      <w:rFonts w:cs="Times New Roman"/>
      <w:i/>
      <w:iCs/>
      <w:noProof/>
      <w:sz w:val="20"/>
      <w:szCs w:val="20"/>
      <w:lang w:val="tr-TR"/>
    </w:rPr>
  </w:style>
  <w:style w:type="paragraph" w:styleId="T9">
    <w:name w:val="toc 9"/>
    <w:basedOn w:val="Normal"/>
    <w:next w:val="Normal"/>
    <w:autoRedefine/>
    <w:semiHidden/>
    <w:rsid w:val="00D95CBC"/>
    <w:pPr>
      <w:spacing w:before="0"/>
      <w:ind w:left="1920"/>
      <w:jc w:val="left"/>
    </w:pPr>
    <w:rPr>
      <w:rFonts w:asciiTheme="minorHAnsi" w:hAnsiTheme="minorHAnsi"/>
      <w:sz w:val="18"/>
      <w:szCs w:val="18"/>
    </w:rPr>
  </w:style>
  <w:style w:type="paragraph" w:styleId="T8">
    <w:name w:val="toc 8"/>
    <w:basedOn w:val="Normal"/>
    <w:next w:val="Normal"/>
    <w:autoRedefine/>
    <w:semiHidden/>
    <w:rsid w:val="00D95CBC"/>
    <w:pPr>
      <w:spacing w:before="0"/>
      <w:ind w:left="1680"/>
      <w:jc w:val="left"/>
    </w:pPr>
    <w:rPr>
      <w:rFonts w:asciiTheme="minorHAnsi" w:hAnsiTheme="minorHAnsi"/>
      <w:sz w:val="18"/>
      <w:szCs w:val="18"/>
    </w:rPr>
  </w:style>
  <w:style w:type="character" w:styleId="zlenenKpr">
    <w:name w:val="FollowedHyperlink"/>
    <w:rsid w:val="00D95CBC"/>
    <w:rPr>
      <w:color w:val="800080"/>
      <w:u w:val="single"/>
    </w:rPr>
  </w:style>
  <w:style w:type="paragraph" w:styleId="T6">
    <w:name w:val="toc 6"/>
    <w:basedOn w:val="Normal"/>
    <w:next w:val="Normal"/>
    <w:autoRedefine/>
    <w:uiPriority w:val="39"/>
    <w:unhideWhenUsed/>
    <w:rsid w:val="00D95CBC"/>
    <w:pPr>
      <w:spacing w:before="0"/>
      <w:ind w:left="1200"/>
      <w:jc w:val="left"/>
    </w:pPr>
    <w:rPr>
      <w:rFonts w:asciiTheme="minorHAnsi" w:hAnsiTheme="minorHAnsi"/>
      <w:sz w:val="18"/>
      <w:szCs w:val="18"/>
    </w:rPr>
  </w:style>
  <w:style w:type="paragraph" w:styleId="T5">
    <w:name w:val="toc 5"/>
    <w:basedOn w:val="Normal"/>
    <w:next w:val="Normal"/>
    <w:autoRedefine/>
    <w:semiHidden/>
    <w:rsid w:val="00D95CBC"/>
    <w:pPr>
      <w:spacing w:before="0"/>
      <w:ind w:left="960"/>
      <w:jc w:val="left"/>
    </w:pPr>
    <w:rPr>
      <w:rFonts w:asciiTheme="minorHAnsi" w:hAnsiTheme="minorHAnsi"/>
      <w:sz w:val="18"/>
      <w:szCs w:val="18"/>
    </w:rPr>
  </w:style>
  <w:style w:type="paragraph" w:styleId="T4">
    <w:name w:val="toc 4"/>
    <w:basedOn w:val="Normal"/>
    <w:next w:val="Normal"/>
    <w:autoRedefine/>
    <w:uiPriority w:val="39"/>
    <w:unhideWhenUsed/>
    <w:rsid w:val="00D95CBC"/>
    <w:pPr>
      <w:spacing w:before="0"/>
      <w:ind w:left="720"/>
      <w:jc w:val="left"/>
    </w:pPr>
    <w:rPr>
      <w:rFonts w:asciiTheme="minorHAnsi" w:hAnsiTheme="minorHAnsi"/>
      <w:sz w:val="18"/>
      <w:szCs w:val="18"/>
    </w:rPr>
  </w:style>
  <w:style w:type="paragraph" w:styleId="ekillerTablosu">
    <w:name w:val="table of figures"/>
    <w:basedOn w:val="Normal"/>
    <w:next w:val="Normal"/>
    <w:uiPriority w:val="99"/>
    <w:unhideWhenUsed/>
    <w:rsid w:val="00D95CBC"/>
  </w:style>
  <w:style w:type="paragraph" w:styleId="T7">
    <w:name w:val="toc 7"/>
    <w:basedOn w:val="Normal"/>
    <w:next w:val="Normal"/>
    <w:autoRedefine/>
    <w:semiHidden/>
    <w:rsid w:val="00D95CBC"/>
    <w:pPr>
      <w:spacing w:before="0"/>
      <w:ind w:left="1440"/>
      <w:jc w:val="left"/>
    </w:pPr>
    <w:rPr>
      <w:rFonts w:asciiTheme="minorHAnsi" w:hAnsiTheme="minorHAnsi"/>
      <w:sz w:val="18"/>
      <w:szCs w:val="18"/>
    </w:rPr>
  </w:style>
  <w:style w:type="character" w:styleId="AklamaBavurusu">
    <w:name w:val="annotation reference"/>
    <w:semiHidden/>
    <w:rsid w:val="00D95CBC"/>
    <w:rPr>
      <w:sz w:val="16"/>
      <w:szCs w:val="16"/>
    </w:rPr>
  </w:style>
  <w:style w:type="paragraph" w:styleId="AklamaMetni">
    <w:name w:val="annotation text"/>
    <w:basedOn w:val="Normal"/>
    <w:link w:val="AklamaMetniChar"/>
    <w:rsid w:val="00D95CBC"/>
    <w:rPr>
      <w:sz w:val="20"/>
      <w:szCs w:val="20"/>
    </w:rPr>
  </w:style>
  <w:style w:type="character" w:customStyle="1" w:styleId="AklamaMetniChar">
    <w:name w:val="Açıklama Metni Char"/>
    <w:basedOn w:val="VarsaylanParagrafYazTipi"/>
    <w:link w:val="AklamaMetni"/>
    <w:rsid w:val="00D95CBC"/>
    <w:rPr>
      <w:rFonts w:eastAsiaTheme="minorHAnsi" w:cstheme="minorBidi"/>
      <w:lang w:val="en-US" w:eastAsia="en-US" w:bidi="en-US"/>
    </w:rPr>
  </w:style>
  <w:style w:type="paragraph" w:styleId="AklamaKonusu">
    <w:name w:val="annotation subject"/>
    <w:basedOn w:val="AklamaMetni"/>
    <w:next w:val="AklamaMetni"/>
    <w:link w:val="AklamaKonusuChar"/>
    <w:semiHidden/>
    <w:rsid w:val="00D95CBC"/>
    <w:rPr>
      <w:b/>
      <w:bCs/>
    </w:rPr>
  </w:style>
  <w:style w:type="character" w:customStyle="1" w:styleId="AklamaKonusuChar">
    <w:name w:val="Açıklama Konusu Char"/>
    <w:basedOn w:val="AklamaMetniChar"/>
    <w:link w:val="AklamaKonusu"/>
    <w:semiHidden/>
    <w:rsid w:val="00D95CBC"/>
    <w:rPr>
      <w:rFonts w:eastAsiaTheme="minorHAnsi" w:cstheme="minorBidi"/>
      <w:b/>
      <w:bCs/>
      <w:lang w:val="en-US" w:eastAsia="en-US" w:bidi="en-US"/>
    </w:rPr>
  </w:style>
  <w:style w:type="paragraph" w:customStyle="1" w:styleId="GrafikBal">
    <w:name w:val="Grafik Başlığı"/>
    <w:basedOn w:val="Normal"/>
    <w:link w:val="GrafikBalChar"/>
    <w:qFormat/>
    <w:rsid w:val="00D95CBC"/>
    <w:pPr>
      <w:spacing w:before="240" w:after="120"/>
      <w:ind w:left="720" w:hanging="720"/>
    </w:pPr>
    <w:rPr>
      <w:b/>
    </w:rPr>
  </w:style>
  <w:style w:type="character" w:customStyle="1" w:styleId="GrafikBalChar">
    <w:name w:val="Grafik Başlığı Char"/>
    <w:basedOn w:val="VarsaylanParagrafYazTipi"/>
    <w:link w:val="GrafikBal"/>
    <w:rsid w:val="00D95CBC"/>
    <w:rPr>
      <w:rFonts w:eastAsiaTheme="minorHAnsi" w:cstheme="minorBidi"/>
      <w:b/>
      <w:sz w:val="24"/>
      <w:szCs w:val="22"/>
      <w:lang w:val="en-US" w:eastAsia="en-US" w:bidi="en-US"/>
    </w:rPr>
  </w:style>
  <w:style w:type="paragraph" w:customStyle="1" w:styleId="ResimBal">
    <w:name w:val="Resim Başlığı"/>
    <w:basedOn w:val="Normal"/>
    <w:link w:val="ResimBalChar"/>
    <w:qFormat/>
    <w:rsid w:val="00D95CBC"/>
    <w:pPr>
      <w:spacing w:before="240" w:after="120"/>
      <w:ind w:left="720" w:hanging="720"/>
    </w:pPr>
    <w:rPr>
      <w:b/>
    </w:rPr>
  </w:style>
  <w:style w:type="character" w:customStyle="1" w:styleId="ResimBalChar">
    <w:name w:val="Resim Başlığı Char"/>
    <w:basedOn w:val="VarsaylanParagrafYazTipi"/>
    <w:link w:val="ResimBal"/>
    <w:rsid w:val="00D95CBC"/>
    <w:rPr>
      <w:rFonts w:eastAsiaTheme="minorHAnsi" w:cstheme="minorBidi"/>
      <w:b/>
      <w:sz w:val="24"/>
      <w:szCs w:val="22"/>
      <w:lang w:val="en-US" w:eastAsia="en-US" w:bidi="en-US"/>
    </w:rPr>
  </w:style>
  <w:style w:type="paragraph" w:customStyle="1" w:styleId="ekilBal">
    <w:name w:val="Şekil Başlığı"/>
    <w:basedOn w:val="Normal"/>
    <w:link w:val="ekilBalChar"/>
    <w:qFormat/>
    <w:rsid w:val="00D95CBC"/>
    <w:pPr>
      <w:spacing w:before="240" w:after="120"/>
      <w:ind w:left="720" w:hanging="720"/>
    </w:pPr>
    <w:rPr>
      <w:b/>
    </w:rPr>
  </w:style>
  <w:style w:type="character" w:customStyle="1" w:styleId="ekilBalChar">
    <w:name w:val="Şekil Başlığı Char"/>
    <w:basedOn w:val="VarsaylanParagrafYazTipi"/>
    <w:link w:val="ekilBal"/>
    <w:rsid w:val="00D95CBC"/>
    <w:rPr>
      <w:rFonts w:eastAsiaTheme="minorHAnsi" w:cstheme="minorBidi"/>
      <w:b/>
      <w:sz w:val="24"/>
      <w:szCs w:val="22"/>
      <w:lang w:val="en-US" w:eastAsia="en-US" w:bidi="en-US"/>
    </w:rPr>
  </w:style>
  <w:style w:type="paragraph" w:customStyle="1" w:styleId="TabloBal">
    <w:name w:val="Tablo Başlığı"/>
    <w:basedOn w:val="Normal"/>
    <w:next w:val="Normal"/>
    <w:link w:val="TabloBalChar"/>
    <w:qFormat/>
    <w:rsid w:val="00D95CBC"/>
    <w:pPr>
      <w:spacing w:before="240" w:after="120"/>
      <w:ind w:left="720" w:hanging="720"/>
    </w:pPr>
    <w:rPr>
      <w:b/>
    </w:rPr>
  </w:style>
  <w:style w:type="character" w:customStyle="1" w:styleId="TabloBalChar">
    <w:name w:val="Tablo Başlığı Char"/>
    <w:basedOn w:val="VarsaylanParagrafYazTipi"/>
    <w:link w:val="TabloBal"/>
    <w:rsid w:val="00D95CBC"/>
    <w:rPr>
      <w:rFonts w:eastAsiaTheme="minorHAnsi" w:cstheme="minorBidi"/>
      <w:b/>
      <w:sz w:val="24"/>
      <w:szCs w:val="22"/>
      <w:lang w:val="en-US" w:eastAsia="en-US" w:bidi="en-US"/>
    </w:rPr>
  </w:style>
  <w:style w:type="character" w:customStyle="1" w:styleId="Balk2Char">
    <w:name w:val="Başlık 2 Char"/>
    <w:basedOn w:val="VarsaylanParagrafYazTipi"/>
    <w:link w:val="Balk2"/>
    <w:uiPriority w:val="9"/>
    <w:rsid w:val="00D95CBC"/>
    <w:rPr>
      <w:rFonts w:ascii="Arial" w:hAnsi="Arial" w:cs="Arial"/>
      <w:b/>
      <w:bCs/>
      <w:i/>
      <w:iCs/>
      <w:sz w:val="24"/>
      <w:szCs w:val="28"/>
      <w:lang w:val="en-AU" w:eastAsia="en-US"/>
    </w:rPr>
  </w:style>
  <w:style w:type="character" w:customStyle="1" w:styleId="Balk3Char">
    <w:name w:val="Başlık 3 Char"/>
    <w:basedOn w:val="VarsaylanParagrafYazTipi"/>
    <w:link w:val="Balk3"/>
    <w:uiPriority w:val="9"/>
    <w:rsid w:val="00D95CBC"/>
    <w:rPr>
      <w:rFonts w:ascii="Arial" w:hAnsi="Arial" w:cs="Arial"/>
      <w:b/>
      <w:bCs/>
      <w:szCs w:val="26"/>
      <w:lang w:val="en-AU" w:eastAsia="en-US"/>
    </w:rPr>
  </w:style>
  <w:style w:type="paragraph" w:styleId="ListeParagraf">
    <w:name w:val="List Paragraph"/>
    <w:basedOn w:val="Normal"/>
    <w:uiPriority w:val="34"/>
    <w:qFormat/>
    <w:rsid w:val="00D95CBC"/>
    <w:pPr>
      <w:ind w:left="720"/>
      <w:contextualSpacing/>
    </w:pPr>
  </w:style>
  <w:style w:type="paragraph" w:customStyle="1" w:styleId="Default">
    <w:name w:val="Default"/>
    <w:rsid w:val="00D95CBC"/>
    <w:pPr>
      <w:autoSpaceDE w:val="0"/>
      <w:autoSpaceDN w:val="0"/>
      <w:adjustRightInd w:val="0"/>
    </w:pPr>
    <w:rPr>
      <w:color w:val="000000"/>
      <w:sz w:val="24"/>
      <w:szCs w:val="24"/>
      <w:lang w:val="tr-TR" w:eastAsia="tr-TR"/>
    </w:rPr>
  </w:style>
  <w:style w:type="character" w:customStyle="1" w:styleId="zmlenmeyenBahsetme1">
    <w:name w:val="Çözümlenmeyen Bahsetme1"/>
    <w:basedOn w:val="VarsaylanParagrafYazTipi"/>
    <w:uiPriority w:val="99"/>
    <w:semiHidden/>
    <w:unhideWhenUsed/>
    <w:rsid w:val="00D95CBC"/>
    <w:rPr>
      <w:color w:val="605E5C"/>
      <w:shd w:val="clear" w:color="auto" w:fill="E1DFDD"/>
    </w:rPr>
  </w:style>
  <w:style w:type="paragraph" w:styleId="DzMetin">
    <w:name w:val="Plain Text"/>
    <w:basedOn w:val="Normal"/>
    <w:link w:val="DzMetinChar"/>
    <w:uiPriority w:val="99"/>
    <w:unhideWhenUsed/>
    <w:rsid w:val="00D95CBC"/>
    <w:pPr>
      <w:spacing w:before="0"/>
      <w:ind w:firstLine="0"/>
      <w:jc w:val="left"/>
    </w:pPr>
    <w:rPr>
      <w:rFonts w:ascii="Calibri" w:eastAsia="Calibri" w:hAnsi="Calibri" w:cs="Consolas"/>
      <w:sz w:val="22"/>
      <w:szCs w:val="21"/>
      <w:lang w:val="tr-TR" w:bidi="ar-SA"/>
    </w:rPr>
  </w:style>
  <w:style w:type="character" w:customStyle="1" w:styleId="DzMetinChar">
    <w:name w:val="Düz Metin Char"/>
    <w:basedOn w:val="VarsaylanParagrafYazTipi"/>
    <w:link w:val="DzMetin"/>
    <w:uiPriority w:val="99"/>
    <w:rsid w:val="00D95CBC"/>
    <w:rPr>
      <w:rFonts w:ascii="Calibri" w:eastAsia="Calibri" w:hAnsi="Calibri" w:cs="Consolas"/>
      <w:sz w:val="22"/>
      <w:szCs w:val="21"/>
      <w:lang w:val="tr-TR" w:eastAsia="en-US"/>
    </w:rPr>
  </w:style>
  <w:style w:type="paragraph" w:customStyle="1" w:styleId="Style5">
    <w:name w:val="Style5"/>
    <w:basedOn w:val="Normal"/>
    <w:rsid w:val="002845BB"/>
    <w:pPr>
      <w:widowControl w:val="0"/>
      <w:autoSpaceDE w:val="0"/>
      <w:autoSpaceDN w:val="0"/>
      <w:adjustRightInd w:val="0"/>
      <w:spacing w:before="0" w:line="256" w:lineRule="exact"/>
      <w:ind w:firstLine="0"/>
    </w:pPr>
    <w:rPr>
      <w:rFonts w:ascii="Bookman Old Style" w:eastAsia="Times New Roman" w:hAnsi="Bookman Old Style" w:cs="Times New Roman"/>
      <w:szCs w:val="24"/>
      <w:lang w:val="tr-TR" w:eastAsia="tr-TR" w:bidi="ar-SA"/>
    </w:rPr>
  </w:style>
  <w:style w:type="character" w:customStyle="1" w:styleId="FontStyle13">
    <w:name w:val="Font Style13"/>
    <w:rsid w:val="002845BB"/>
    <w:rPr>
      <w:rFonts w:ascii="Bookman Old Style" w:hAnsi="Bookman Old Style" w:cs="Bookman Old Style"/>
      <w:sz w:val="20"/>
      <w:szCs w:val="20"/>
    </w:rPr>
  </w:style>
  <w:style w:type="paragraph" w:customStyle="1" w:styleId="Style3">
    <w:name w:val="Style3"/>
    <w:basedOn w:val="Normal"/>
    <w:rsid w:val="002845BB"/>
    <w:pPr>
      <w:widowControl w:val="0"/>
      <w:autoSpaceDE w:val="0"/>
      <w:autoSpaceDN w:val="0"/>
      <w:adjustRightInd w:val="0"/>
      <w:spacing w:before="0" w:line="270" w:lineRule="exact"/>
      <w:ind w:firstLine="396"/>
      <w:jc w:val="left"/>
    </w:pPr>
    <w:rPr>
      <w:rFonts w:ascii="Calibri" w:eastAsia="Times New Roman" w:hAnsi="Calibri" w:cs="Times New Roman"/>
      <w:szCs w:val="24"/>
      <w:lang w:val="tr-TR" w:eastAsia="tr-TR" w:bidi="ar-SA"/>
    </w:rPr>
  </w:style>
  <w:style w:type="paragraph" w:styleId="Dzeltme">
    <w:name w:val="Revision"/>
    <w:hidden/>
    <w:uiPriority w:val="99"/>
    <w:semiHidden/>
    <w:rsid w:val="00E114A7"/>
    <w:rPr>
      <w:rFonts w:eastAsiaTheme="minorHAnsi" w:cstheme="minorBidi"/>
      <w:sz w:val="24"/>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31880">
      <w:bodyDiv w:val="1"/>
      <w:marLeft w:val="0"/>
      <w:marRight w:val="0"/>
      <w:marTop w:val="0"/>
      <w:marBottom w:val="0"/>
      <w:divBdr>
        <w:top w:val="none" w:sz="0" w:space="0" w:color="auto"/>
        <w:left w:val="none" w:sz="0" w:space="0" w:color="auto"/>
        <w:bottom w:val="none" w:sz="0" w:space="0" w:color="auto"/>
        <w:right w:val="none" w:sz="0" w:space="0" w:color="auto"/>
      </w:divBdr>
    </w:div>
    <w:div w:id="200003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yusuf.tasguzen@doktas.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sil.dogan@doktas.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oktas@doktas.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wmf"/></Relationships>
</file>

<file path=word/_rels/footer2.xml.rels><?xml version="1.0" encoding="UTF-8" standalone="yes"?>
<Relationships xmlns="http://schemas.openxmlformats.org/package/2006/relationships"><Relationship Id="rId1" Type="http://schemas.openxmlformats.org/officeDocument/2006/relationships/image" Target="media/image5.wmf"/></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7F5AA-92F9-4D08-BB02-DD4D6501E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74</Pages>
  <Words>18578</Words>
  <Characters>131538</Characters>
  <Application>Microsoft Office Word</Application>
  <DocSecurity>0</DocSecurity>
  <Lines>1096</Lines>
  <Paragraphs>299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Isil Dogan</dc:creator>
  <cp:keywords/>
  <dc:description/>
  <cp:lastModifiedBy>Neslihan HASRET</cp:lastModifiedBy>
  <cp:revision>7</cp:revision>
  <cp:lastPrinted>2018-09-26T13:11:00Z</cp:lastPrinted>
  <dcterms:created xsi:type="dcterms:W3CDTF">2018-10-18T08:58:00Z</dcterms:created>
  <dcterms:modified xsi:type="dcterms:W3CDTF">2018-10-22T08:37:00Z</dcterms:modified>
</cp:coreProperties>
</file>